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Layout w:type="fixed"/>
        <w:tblCellMar>
          <w:left w:w="70" w:type="dxa"/>
          <w:right w:w="70" w:type="dxa"/>
        </w:tblCellMar>
        <w:tblLook w:val="04A0" w:firstRow="1" w:lastRow="0" w:firstColumn="1" w:lastColumn="0" w:noHBand="0" w:noVBand="1"/>
      </w:tblPr>
      <w:tblGrid>
        <w:gridCol w:w="526"/>
        <w:gridCol w:w="2729"/>
        <w:gridCol w:w="10739"/>
      </w:tblGrid>
      <w:tr w:rsidR="000B63FB" w:rsidRPr="00B726DC" w14:paraId="41440D5B" w14:textId="77777777" w:rsidTr="000B63FB">
        <w:trPr>
          <w:trHeight w:val="516"/>
          <w:tblHeader/>
        </w:trPr>
        <w:tc>
          <w:tcPr>
            <w:tcW w:w="188"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40CE8EA5"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Odb.</w:t>
            </w:r>
          </w:p>
        </w:tc>
        <w:tc>
          <w:tcPr>
            <w:tcW w:w="975" w:type="pct"/>
            <w:tcBorders>
              <w:top w:val="single" w:sz="4" w:space="0" w:color="auto"/>
              <w:left w:val="nil"/>
              <w:bottom w:val="single" w:sz="4" w:space="0" w:color="auto"/>
              <w:right w:val="single" w:sz="4" w:space="0" w:color="auto"/>
            </w:tcBorders>
            <w:shd w:val="clear" w:color="000000" w:fill="D9D9D9"/>
            <w:vAlign w:val="center"/>
            <w:hideMark/>
          </w:tcPr>
          <w:p w14:paraId="4F4335EB"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Výkon</w:t>
            </w:r>
          </w:p>
        </w:tc>
        <w:tc>
          <w:tcPr>
            <w:tcW w:w="3837" w:type="pct"/>
            <w:tcBorders>
              <w:top w:val="single" w:sz="4" w:space="0" w:color="auto"/>
              <w:left w:val="nil"/>
              <w:bottom w:val="single" w:sz="4" w:space="0" w:color="auto"/>
              <w:right w:val="single" w:sz="4" w:space="0" w:color="auto"/>
            </w:tcBorders>
            <w:shd w:val="clear" w:color="000000" w:fill="D9D9D9"/>
            <w:hideMark/>
          </w:tcPr>
          <w:p w14:paraId="04300532" w14:textId="77777777" w:rsidR="000B63FB" w:rsidRPr="00B726DC" w:rsidRDefault="000B63FB" w:rsidP="005F75D3">
            <w:pPr>
              <w:spacing w:after="0" w:line="240" w:lineRule="auto"/>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Připomínky VZP ČR</w:t>
            </w:r>
          </w:p>
        </w:tc>
      </w:tr>
      <w:tr w:rsidR="000B63FB" w:rsidRPr="00B726DC" w14:paraId="1BDA369B" w14:textId="77777777" w:rsidTr="00925B47">
        <w:trPr>
          <w:trHeight w:val="3707"/>
        </w:trPr>
        <w:tc>
          <w:tcPr>
            <w:tcW w:w="188" w:type="pct"/>
            <w:tcBorders>
              <w:top w:val="nil"/>
              <w:left w:val="single" w:sz="4" w:space="0" w:color="auto"/>
              <w:bottom w:val="single" w:sz="4" w:space="0" w:color="auto"/>
              <w:right w:val="single" w:sz="4" w:space="0" w:color="auto"/>
            </w:tcBorders>
            <w:noWrap/>
            <w:vAlign w:val="center"/>
            <w:hideMark/>
          </w:tcPr>
          <w:p w14:paraId="6AC12CC1"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511</w:t>
            </w:r>
          </w:p>
        </w:tc>
        <w:tc>
          <w:tcPr>
            <w:tcW w:w="975" w:type="pct"/>
            <w:tcBorders>
              <w:top w:val="nil"/>
              <w:left w:val="nil"/>
              <w:bottom w:val="single" w:sz="4" w:space="0" w:color="auto"/>
              <w:right w:val="single" w:sz="4" w:space="0" w:color="auto"/>
            </w:tcBorders>
            <w:vAlign w:val="center"/>
            <w:hideMark/>
          </w:tcPr>
          <w:p w14:paraId="0FDEDA02"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51516</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FASCIÁLNÍ TRAKCE U REKONSTRUKCE BŘIŠNÍ STĚNY PŘI OPERACI KÝLY</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nový výkon</w:t>
            </w:r>
          </w:p>
        </w:tc>
        <w:tc>
          <w:tcPr>
            <w:tcW w:w="3837" w:type="pct"/>
            <w:tcBorders>
              <w:top w:val="nil"/>
              <w:left w:val="nil"/>
              <w:bottom w:val="single" w:sz="4" w:space="0" w:color="auto"/>
              <w:right w:val="single" w:sz="4" w:space="0" w:color="auto"/>
            </w:tcBorders>
            <w:hideMark/>
          </w:tcPr>
          <w:p w14:paraId="1C770B6E" w14:textId="1CA350AC" w:rsidR="000B63FB" w:rsidRPr="00B726DC" w:rsidRDefault="000B63FB" w:rsidP="00EB2256">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 xml:space="preserve">Předložen přepracovaný návrh z 9/2025 (nyní již v novém "H" formuláři bez bodů), tzn. s ohledem na doplnění, že výkon je indikován pro případy, kdy šířka defektu ≥ 10 cm na CT), tak není předpoklad, že péči lze poskytovat v jednodenní formě? </w:t>
            </w:r>
          </w:p>
          <w:p w14:paraId="7E32FDA8" w14:textId="51727F4E" w:rsidR="000B63FB" w:rsidRPr="00B726DC" w:rsidRDefault="000B63FB" w:rsidP="00EB2256">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 xml:space="preserve">Je předpoklad pro sdílení s odb. 502? </w:t>
            </w:r>
          </w:p>
          <w:p w14:paraId="760F4D64" w14:textId="77777777" w:rsidR="000B63FB" w:rsidRPr="00B726DC" w:rsidRDefault="000B63FB" w:rsidP="00EB2256">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Kolonka Obsah - záměna "ý" za "í" ve slově "základný" kýlní výkon</w:t>
            </w:r>
          </w:p>
          <w:p w14:paraId="65EBE071" w14:textId="72AC779C" w:rsidR="000B63FB" w:rsidRPr="00B726DC" w:rsidRDefault="000B63FB" w:rsidP="00EB2256">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Nutno vymezit jasná indikační kritéria a podmínky vykazování (omezení/vymezení možných kombinací s jinými výkony)</w:t>
            </w:r>
          </w:p>
          <w:p w14:paraId="06E1D4E9" w14:textId="77777777" w:rsidR="000B63FB" w:rsidRPr="00B726DC" w:rsidRDefault="000B63FB" w:rsidP="00EB2256">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Doplnit, že výkon se vykazuje s dg. U64.</w:t>
            </w:r>
          </w:p>
          <w:p w14:paraId="0CC641A3" w14:textId="14955943" w:rsidR="000B63FB" w:rsidRPr="00B726DC" w:rsidRDefault="000B63FB" w:rsidP="00EB2256">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 xml:space="preserve">Jaký je indikační rozdíl pro 51516 a 51520 CHIRURGICKÁ SEPARACE KOMPONENT BŘIŠNÍ STĚNY </w:t>
            </w:r>
            <w:hyperlink r:id="rId8" w:history="1">
              <w:r w:rsidRPr="00B726DC">
                <w:rPr>
                  <w:rFonts w:ascii="Arial" w:hAnsi="Arial" w:cs="Arial"/>
                  <w:sz w:val="16"/>
                  <w:szCs w:val="16"/>
                </w:rPr>
                <w:t>https://szv.mzcr.cz/Vykon/Detail/51520 (51520</w:t>
              </w:r>
            </w:hyperlink>
            <w:r w:rsidRPr="00B726DC">
              <w:rPr>
                <w:rFonts w:ascii="Arial" w:eastAsia="Times New Roman" w:hAnsi="Arial" w:cs="Arial"/>
                <w:sz w:val="16"/>
                <w:szCs w:val="16"/>
                <w:lang w:eastAsia="cs-CZ"/>
              </w:rPr>
              <w:t xml:space="preserve"> nemá žádný ZUM), tzn. kdy je preferována fasciální trakce a kdy separace komponent?</w:t>
            </w:r>
          </w:p>
          <w:p w14:paraId="1ADB182B" w14:textId="765D5E07" w:rsidR="000B63FB" w:rsidRPr="00B726DC" w:rsidRDefault="000B63FB" w:rsidP="00EB2256">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Velmi nákladný ZUM  pro 51516 - Fasciotens Hernia á 59 750,- Kč*, ale nebyla doložena žádná randomizovaná kontrolovaná studie (RCT) → úroveň důkazu: nízká až velmi nízká (GRADE).→ v relativních vahách DRG skupin pro hospitalizační případy s léčbou různých druhů kýl jsou započteny náklady na materiálové položky v rozmezí cca od 1 do 32 tis. Kč. Použití výše uvedených ZUM položek bude vést ke vzniku materiálových outlierů.</w:t>
            </w:r>
          </w:p>
          <w:p w14:paraId="1D55136D" w14:textId="77777777" w:rsidR="000B63FB" w:rsidRPr="00B726DC" w:rsidRDefault="000B63FB" w:rsidP="00EB2256">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 xml:space="preserve">A085020 Lepidla- od 1 270 Kč po 11 949 Kč </w:t>
            </w:r>
          </w:p>
          <w:p w14:paraId="298AFE86" w14:textId="77777777" w:rsidR="000B63FB" w:rsidRPr="00B726DC" w:rsidRDefault="000B63FB" w:rsidP="00EB2256">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 xml:space="preserve">Zavedení nového výkonu do SZV by mělo být podloženo reálnými národními daty, nejen odhady nebo zahraničními čísly. </w:t>
            </w:r>
          </w:p>
          <w:p w14:paraId="6207CEFE" w14:textId="408E2E17" w:rsidR="000B63FB" w:rsidRPr="00B726DC" w:rsidRDefault="000B63FB" w:rsidP="00EB2256">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Vzhledem k frekvenci výkonu uváděné překladatelem a ceně nových ZUM položek lze očekávat vznik materiálových outlierů s finančním dopadem do systému ve výši desítek až nižších stovek miliónů.</w:t>
            </w:r>
          </w:p>
          <w:p w14:paraId="7C861BD0" w14:textId="67437B5B" w:rsidR="000B63FB" w:rsidRPr="00B726DC" w:rsidRDefault="000B63FB" w:rsidP="00EB2256">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Výkon potřeba s OM SH a ukotvit podmínky pro S</w:t>
            </w:r>
          </w:p>
          <w:p w14:paraId="4C6DDA57" w14:textId="5E88205F" w:rsidR="000B63FB" w:rsidRPr="00B726DC" w:rsidRDefault="000B63FB" w:rsidP="005F75D3">
            <w:pPr>
              <w:spacing w:after="0" w:line="240" w:lineRule="auto"/>
              <w:rPr>
                <w:rFonts w:ascii="Arial" w:eastAsia="Times New Roman" w:hAnsi="Arial" w:cs="Arial"/>
                <w:sz w:val="16"/>
                <w:szCs w:val="16"/>
                <w:lang w:eastAsia="cs-CZ"/>
              </w:rPr>
            </w:pPr>
            <w:r w:rsidRPr="00B726DC">
              <w:rPr>
                <w:rFonts w:ascii="Arial" w:eastAsia="Times New Roman" w:hAnsi="Arial" w:cs="Arial"/>
                <w:sz w:val="16"/>
                <w:szCs w:val="16"/>
                <w:lang w:eastAsia="cs-CZ"/>
              </w:rPr>
              <w:t xml:space="preserve">. </w:t>
            </w:r>
          </w:p>
          <w:p w14:paraId="0042C05C" w14:textId="2CB0EC9D" w:rsidR="000B63FB" w:rsidRPr="00B726DC" w:rsidRDefault="000B63FB" w:rsidP="005F75D3">
            <w:pPr>
              <w:spacing w:after="0" w:line="240" w:lineRule="auto"/>
              <w:rPr>
                <w:rFonts w:ascii="Arial" w:eastAsia="Times New Roman" w:hAnsi="Arial" w:cs="Arial"/>
                <w:color w:val="000000"/>
                <w:sz w:val="16"/>
                <w:szCs w:val="16"/>
                <w:lang w:eastAsia="cs-CZ"/>
              </w:rPr>
            </w:pPr>
            <w:r w:rsidRPr="00B726DC">
              <w:rPr>
                <w:rFonts w:ascii="Arial" w:eastAsia="Times New Roman" w:hAnsi="Arial" w:cs="Arial"/>
                <w:sz w:val="16"/>
                <w:szCs w:val="16"/>
                <w:lang w:eastAsia="cs-CZ"/>
              </w:rPr>
              <w:t xml:space="preserve">* ad Fasciotens Hernia – jednorázový trakční set předložen návrh VZP dle nového jednacího řádu → </w:t>
            </w:r>
            <w:r w:rsidRPr="00B726DC">
              <w:rPr>
                <w:rFonts w:ascii="Arial" w:eastAsia="Times New Roman" w:hAnsi="Arial" w:cs="Arial"/>
                <w:color w:val="FF0000"/>
                <w:sz w:val="16"/>
                <w:szCs w:val="16"/>
                <w:highlight w:val="yellow"/>
                <w:lang w:eastAsia="cs-CZ"/>
              </w:rPr>
              <w:t>zařazení ZUM ve fázi administrace</w:t>
            </w:r>
          </w:p>
        </w:tc>
      </w:tr>
      <w:tr w:rsidR="000B63FB" w:rsidRPr="00B726DC" w14:paraId="6D2170B9" w14:textId="77777777" w:rsidTr="00BA01D7">
        <w:trPr>
          <w:trHeight w:val="1903"/>
        </w:trPr>
        <w:tc>
          <w:tcPr>
            <w:tcW w:w="188" w:type="pct"/>
            <w:tcBorders>
              <w:top w:val="nil"/>
              <w:left w:val="single" w:sz="4" w:space="0" w:color="auto"/>
              <w:bottom w:val="single" w:sz="4" w:space="0" w:color="auto"/>
              <w:right w:val="single" w:sz="4" w:space="0" w:color="auto"/>
            </w:tcBorders>
            <w:noWrap/>
            <w:vAlign w:val="center"/>
            <w:hideMark/>
          </w:tcPr>
          <w:p w14:paraId="1D6DA018"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511</w:t>
            </w:r>
          </w:p>
        </w:tc>
        <w:tc>
          <w:tcPr>
            <w:tcW w:w="975" w:type="pct"/>
            <w:tcBorders>
              <w:top w:val="nil"/>
              <w:left w:val="nil"/>
              <w:bottom w:val="single" w:sz="4" w:space="0" w:color="auto"/>
              <w:right w:val="single" w:sz="4" w:space="0" w:color="auto"/>
            </w:tcBorders>
            <w:vAlign w:val="center"/>
            <w:hideMark/>
          </w:tcPr>
          <w:p w14:paraId="11A37B09"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51521</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FASCIÁLNÍ TRAKCE U OPEN ABDOMEN</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nový výkon</w:t>
            </w:r>
          </w:p>
        </w:tc>
        <w:tc>
          <w:tcPr>
            <w:tcW w:w="3837" w:type="pct"/>
            <w:tcBorders>
              <w:top w:val="nil"/>
              <w:left w:val="nil"/>
              <w:bottom w:val="single" w:sz="4" w:space="0" w:color="auto"/>
              <w:right w:val="single" w:sz="4" w:space="0" w:color="auto"/>
            </w:tcBorders>
            <w:hideMark/>
          </w:tcPr>
          <w:p w14:paraId="2F2169AA" w14:textId="77777777" w:rsidR="000B63FB" w:rsidRPr="00B726DC" w:rsidRDefault="000B63FB" w:rsidP="00EB2256">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 xml:space="preserve">Je předpoklad pro sdílení s jinými odb.? </w:t>
            </w:r>
          </w:p>
          <w:p w14:paraId="76BC21C2" w14:textId="77777777" w:rsidR="000B63FB" w:rsidRPr="00B726DC" w:rsidRDefault="000B63FB" w:rsidP="00EB2256">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 xml:space="preserve">V RL uvedeno, že výkon může provádět atestovaný chirurg s doloženým zaškolením→ nutno specifikovat typ zaškolení (certifikovaný kurz?..) </w:t>
            </w:r>
          </w:p>
          <w:p w14:paraId="5BC4EFE1" w14:textId="6ADF8DD9" w:rsidR="000B63FB" w:rsidRPr="00B726DC" w:rsidRDefault="000B63FB" w:rsidP="00EB2256">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 xml:space="preserve">K jakým výkonům se bude vykazovat ?, též k 51397  OTEVŘENÁ LAVÁŽ PERITONEÁLNÍ DUTINY, SEC. LOOK, LAPAROSTOMIE </w:t>
            </w:r>
            <w:hyperlink r:id="rId9" w:history="1">
              <w:r w:rsidRPr="00B726DC">
                <w:rPr>
                  <w:rStyle w:val="Hypertextovodkaz"/>
                  <w:rFonts w:ascii="Arial" w:hAnsi="Arial" w:cs="Arial"/>
                  <w:sz w:val="16"/>
                  <w:szCs w:val="16"/>
                </w:rPr>
                <w:t>Detail - Zdravotní výkony</w:t>
              </w:r>
            </w:hyperlink>
            <w:r w:rsidRPr="00B726DC">
              <w:rPr>
                <w:rFonts w:ascii="Arial" w:eastAsia="Times New Roman" w:hAnsi="Arial" w:cs="Arial"/>
                <w:sz w:val="16"/>
                <w:szCs w:val="16"/>
                <w:lang w:eastAsia="cs-CZ"/>
              </w:rPr>
              <w:t xml:space="preserve"> ?</w:t>
            </w:r>
          </w:p>
          <w:p w14:paraId="3943EC42" w14:textId="77777777" w:rsidR="000B63FB" w:rsidRPr="00B726DC" w:rsidRDefault="000B63FB" w:rsidP="00EB2256">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Odhad je pouze 60 pacientů/rok → upravit na OM -  "SH" a specifikovat podmínky pro „S“</w:t>
            </w:r>
          </w:p>
          <w:p w14:paraId="73FEA4F4" w14:textId="34A645C7" w:rsidR="000B63FB" w:rsidRPr="00B726DC" w:rsidRDefault="000B63FB" w:rsidP="00943AE0">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Tento výkon plánuje využívat jednorázový trakční set Fasciotens Abdomen á 137 500,- Kč* → péče bude velmi nákladná jak z hlediska ZUM, tak také ZULP - finanční dopad nelze stanovit</w:t>
            </w:r>
          </w:p>
          <w:p w14:paraId="46331EB6" w14:textId="2B84AFB8" w:rsidR="000B63FB" w:rsidRPr="00B726DC" w:rsidRDefault="000B63FB" w:rsidP="003C4E55">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color w:val="000000"/>
                <w:sz w:val="16"/>
                <w:szCs w:val="16"/>
                <w:lang w:eastAsia="cs-CZ"/>
              </w:rPr>
              <w:t>Budou se současně používat síťky??</w:t>
            </w:r>
          </w:p>
          <w:p w14:paraId="69CFBF74" w14:textId="61901304" w:rsidR="000B63FB" w:rsidRPr="00B726DC" w:rsidRDefault="000B63FB" w:rsidP="00943AE0">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color w:val="000000"/>
                <w:sz w:val="16"/>
                <w:szCs w:val="16"/>
                <w:lang w:eastAsia="cs-CZ"/>
              </w:rPr>
              <w:t>Cena ZUM v původních návrzích byla nižší než je nyní – důvod?</w:t>
            </w:r>
          </w:p>
          <w:p w14:paraId="53C9507B" w14:textId="67E6A1B7" w:rsidR="000B63FB" w:rsidRPr="00B726DC" w:rsidRDefault="000B63FB" w:rsidP="003C4E55">
            <w:pPr>
              <w:spacing w:after="0" w:line="240" w:lineRule="auto"/>
              <w:ind w:left="98"/>
              <w:rPr>
                <w:rFonts w:ascii="Arial" w:eastAsia="Times New Roman" w:hAnsi="Arial" w:cs="Arial"/>
                <w:color w:val="000000"/>
                <w:sz w:val="16"/>
                <w:szCs w:val="16"/>
                <w:lang w:eastAsia="cs-CZ"/>
              </w:rPr>
            </w:pPr>
            <w:r w:rsidRPr="00B726DC">
              <w:rPr>
                <w:rFonts w:ascii="Arial" w:eastAsia="Times New Roman" w:hAnsi="Arial" w:cs="Arial"/>
                <w:sz w:val="16"/>
                <w:szCs w:val="16"/>
                <w:lang w:eastAsia="cs-CZ"/>
              </w:rPr>
              <w:br/>
              <w:t xml:space="preserve">*Fasciotens Abdomen – jednorázový trakční set - předložen návrh VZP dle nového jednacího řádu </w:t>
            </w:r>
            <w:r w:rsidRPr="00B726DC">
              <w:rPr>
                <w:rFonts w:ascii="Arial" w:eastAsia="Times New Roman" w:hAnsi="Arial" w:cs="Arial"/>
                <w:color w:val="FF0000"/>
                <w:sz w:val="16"/>
                <w:szCs w:val="16"/>
                <w:highlight w:val="yellow"/>
                <w:lang w:eastAsia="cs-CZ"/>
              </w:rPr>
              <w:t>zařazení ZUM ve fázi administrace</w:t>
            </w:r>
            <w:r w:rsidRPr="00B726DC">
              <w:rPr>
                <w:rFonts w:ascii="Arial" w:eastAsia="Times New Roman" w:hAnsi="Arial" w:cs="Arial"/>
                <w:sz w:val="16"/>
                <w:szCs w:val="16"/>
                <w:lang w:eastAsia="cs-CZ"/>
              </w:rPr>
              <w:br/>
            </w:r>
          </w:p>
        </w:tc>
      </w:tr>
      <w:tr w:rsidR="000B63FB" w:rsidRPr="00B726DC" w14:paraId="6FA40C1D" w14:textId="77777777" w:rsidTr="00BA01D7">
        <w:trPr>
          <w:trHeight w:val="50"/>
        </w:trPr>
        <w:tc>
          <w:tcPr>
            <w:tcW w:w="188" w:type="pct"/>
            <w:tcBorders>
              <w:top w:val="nil"/>
              <w:left w:val="single" w:sz="4" w:space="0" w:color="auto"/>
              <w:bottom w:val="single" w:sz="4" w:space="0" w:color="auto"/>
              <w:right w:val="single" w:sz="4" w:space="0" w:color="auto"/>
            </w:tcBorders>
            <w:noWrap/>
            <w:vAlign w:val="center"/>
            <w:hideMark/>
          </w:tcPr>
          <w:p w14:paraId="36EE5495"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002</w:t>
            </w:r>
          </w:p>
        </w:tc>
        <w:tc>
          <w:tcPr>
            <w:tcW w:w="975" w:type="pct"/>
            <w:tcBorders>
              <w:top w:val="nil"/>
              <w:left w:val="nil"/>
              <w:bottom w:val="single" w:sz="4" w:space="0" w:color="auto"/>
              <w:right w:val="single" w:sz="4" w:space="0" w:color="auto"/>
            </w:tcBorders>
            <w:vAlign w:val="center"/>
            <w:hideMark/>
          </w:tcPr>
          <w:p w14:paraId="702F96D7"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02035</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PODPŮRNÁ INTERVENCE U DĚTÍ S PSYCHICKÝMI POTÍŽEMI V ORDINACI PLDD</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nový výkon</w:t>
            </w:r>
          </w:p>
        </w:tc>
        <w:tc>
          <w:tcPr>
            <w:tcW w:w="3837" w:type="pct"/>
            <w:tcBorders>
              <w:top w:val="nil"/>
              <w:left w:val="nil"/>
              <w:bottom w:val="single" w:sz="4" w:space="0" w:color="auto"/>
              <w:right w:val="single" w:sz="4" w:space="0" w:color="auto"/>
            </w:tcBorders>
            <w:hideMark/>
          </w:tcPr>
          <w:p w14:paraId="1C3E0822" w14:textId="75FCC6DF" w:rsidR="000B63FB" w:rsidRPr="00B726DC" w:rsidRDefault="000B63FB" w:rsidP="005F75D3">
            <w:pPr>
              <w:spacing w:after="0" w:line="240" w:lineRule="auto"/>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Aktuálně zavedeno jako VZP výkon: 02035 – (VZP) PODPŮRNÁ INTERVENCE U DĚTÍ S PSYCHICKÝMI POTÍŽEMI V ORDINACI PLDD PŘED PŘEDÁNÍM DO PÉČE SPECIALISTY</w:t>
            </w:r>
          </w:p>
          <w:p w14:paraId="12CACC2F" w14:textId="7B7C1E49" w:rsidR="000B63FB" w:rsidRPr="00B726DC" w:rsidRDefault="000B63FB" w:rsidP="007036D8">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Navrhujeme sjednotit s existujícím VZP výkonem, který by následně k 31.12.2025 zanikl, resp. by novelou byl zaveden jako SZV výkon</w:t>
            </w:r>
          </w:p>
          <w:p w14:paraId="0907D3A9" w14:textId="4CF14BF3" w:rsidR="000B63FB" w:rsidRPr="00B726DC" w:rsidRDefault="000B63FB" w:rsidP="007036D8">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 xml:space="preserve">Tzn. nutné upravit číslo, název, OF (Omezení frekvence: 1/1 den, 4/ měsíc, 6/ 6 měsíců, 8/ rok), </w:t>
            </w:r>
          </w:p>
          <w:p w14:paraId="0C4FB0CC" w14:textId="522E41A9" w:rsidR="000B63FB" w:rsidRPr="00B726DC" w:rsidRDefault="000B63FB" w:rsidP="007036D8">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Do Popisu nebo Poznámky vložit: „Vykázání je podmíněno uvedením příslušné diagnózy z kapitoly F00-F99 - Poruchy duševní a poruchy chování dle MKN -10. Nelze vykázat u pacienta dispenzarizovaného na pracovišti v odb. 305, 306, 350, 360, 901, 920, 922, 931 nebo 935.“</w:t>
            </w:r>
          </w:p>
          <w:p w14:paraId="683E30A3" w14:textId="4CAB6015" w:rsidR="000B63FB" w:rsidRPr="00B726DC" w:rsidRDefault="000B63FB" w:rsidP="007036D8">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Do Čím výkon končí doplnit: „stanovením dalšího postupu pro předání do péče dětského a dorostového psychiatra a/nebo dětského klinického psychologa“</w:t>
            </w:r>
          </w:p>
          <w:p w14:paraId="34DCD5B3" w14:textId="4FF01B6A" w:rsidR="000B63FB" w:rsidRPr="00B726DC" w:rsidRDefault="000B63FB" w:rsidP="007036D8">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Nahradit „psychoterapeutická intervence“ za „podpůrná intervence“</w:t>
            </w:r>
          </w:p>
          <w:p w14:paraId="65C2603B" w14:textId="3F4064A1" w:rsidR="000B63FB" w:rsidRPr="000B63FB" w:rsidRDefault="000B63FB" w:rsidP="00035E80">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0B63FB">
              <w:rPr>
                <w:rFonts w:ascii="Arial" w:eastAsia="Times New Roman" w:hAnsi="Arial" w:cs="Arial"/>
                <w:sz w:val="16"/>
                <w:szCs w:val="16"/>
                <w:lang w:eastAsia="cs-CZ"/>
              </w:rPr>
              <w:t>ZUM+ ZULP – ne</w:t>
            </w:r>
          </w:p>
          <w:p w14:paraId="5221A42C" w14:textId="0B2DA5C1" w:rsidR="000B63FB" w:rsidRPr="00B726DC" w:rsidRDefault="000B63FB" w:rsidP="005F75D3">
            <w:pPr>
              <w:spacing w:after="0" w:line="240" w:lineRule="auto"/>
              <w:rPr>
                <w:rFonts w:ascii="Arial" w:eastAsia="Times New Roman" w:hAnsi="Arial" w:cs="Arial"/>
                <w:color w:val="000000"/>
                <w:sz w:val="16"/>
                <w:szCs w:val="16"/>
                <w:lang w:eastAsia="cs-CZ"/>
              </w:rPr>
            </w:pPr>
          </w:p>
        </w:tc>
      </w:tr>
      <w:tr w:rsidR="000B63FB" w:rsidRPr="00B726DC" w14:paraId="7D0CE1F6" w14:textId="77777777" w:rsidTr="00925B47">
        <w:trPr>
          <w:trHeight w:val="1439"/>
        </w:trPr>
        <w:tc>
          <w:tcPr>
            <w:tcW w:w="188" w:type="pct"/>
            <w:tcBorders>
              <w:top w:val="nil"/>
              <w:left w:val="single" w:sz="4" w:space="0" w:color="auto"/>
              <w:bottom w:val="single" w:sz="4" w:space="0" w:color="auto"/>
              <w:right w:val="single" w:sz="4" w:space="0" w:color="auto"/>
            </w:tcBorders>
            <w:noWrap/>
            <w:vAlign w:val="center"/>
            <w:hideMark/>
          </w:tcPr>
          <w:p w14:paraId="0371B677"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lastRenderedPageBreak/>
              <w:t>002</w:t>
            </w:r>
          </w:p>
        </w:tc>
        <w:tc>
          <w:tcPr>
            <w:tcW w:w="975" w:type="pct"/>
            <w:tcBorders>
              <w:top w:val="nil"/>
              <w:left w:val="nil"/>
              <w:bottom w:val="single" w:sz="4" w:space="0" w:color="auto"/>
              <w:right w:val="single" w:sz="4" w:space="0" w:color="auto"/>
            </w:tcBorders>
            <w:vAlign w:val="center"/>
            <w:hideMark/>
          </w:tcPr>
          <w:p w14:paraId="3C71A582"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02106</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PREVENTIVNÍ APLIKACE MONOKLONÁLNÍ PROTILÁTKY V ORDINACI PLDD</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nový výkon</w:t>
            </w:r>
          </w:p>
        </w:tc>
        <w:tc>
          <w:tcPr>
            <w:tcW w:w="3837" w:type="pct"/>
            <w:tcBorders>
              <w:top w:val="nil"/>
              <w:left w:val="nil"/>
              <w:bottom w:val="single" w:sz="4" w:space="0" w:color="auto"/>
              <w:right w:val="single" w:sz="4" w:space="0" w:color="auto"/>
            </w:tcBorders>
            <w:hideMark/>
          </w:tcPr>
          <w:p w14:paraId="05E7B418" w14:textId="17BA3C18" w:rsidR="000B63FB" w:rsidRPr="00B726DC" w:rsidRDefault="000B63FB" w:rsidP="005F75D3">
            <w:pPr>
              <w:spacing w:after="0" w:line="240" w:lineRule="auto"/>
              <w:rPr>
                <w:rFonts w:ascii="Arial" w:eastAsia="Times New Roman" w:hAnsi="Arial" w:cs="Arial"/>
                <w:color w:val="000000"/>
                <w:sz w:val="16"/>
                <w:szCs w:val="16"/>
                <w:lang w:eastAsia="cs-CZ"/>
              </w:rPr>
            </w:pPr>
            <w:r w:rsidRPr="00B726DC">
              <w:rPr>
                <w:rFonts w:ascii="Arial" w:eastAsia="Times New Roman" w:hAnsi="Arial" w:cs="Arial"/>
                <w:b/>
                <w:bCs/>
                <w:color w:val="000000"/>
                <w:sz w:val="16"/>
                <w:szCs w:val="16"/>
                <w:lang w:eastAsia="cs-CZ"/>
              </w:rPr>
              <w:t>Aktuálně zavedeno jako VZP výkon: 02260 - (VZP) APLIKACE MONOKLONÁLNÍ PROTILÁTKY PROTI RSV INFEKCI</w:t>
            </w:r>
          </w:p>
          <w:p w14:paraId="24F4BE95" w14:textId="2307DBDD" w:rsidR="000B63FB" w:rsidRPr="00B726DC" w:rsidRDefault="000B63FB" w:rsidP="007036D8">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Navrhujeme sjednotit s existujícím VZP výkonem, který by následně k 31.12.2025 zanikl, resp. by novelou byl zaveden jako SZV výkon</w:t>
            </w:r>
          </w:p>
          <w:p w14:paraId="5C402701" w14:textId="558F9EFD" w:rsidR="000B63FB" w:rsidRPr="00B726DC" w:rsidRDefault="000B63FB" w:rsidP="007036D8">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Tzn.  - upravit číslo, název, OF (1/1 den, 1x život)</w:t>
            </w:r>
          </w:p>
          <w:p w14:paraId="24253924" w14:textId="19922509" w:rsidR="000B63FB" w:rsidRPr="00B726DC" w:rsidRDefault="000B63FB" w:rsidP="007036D8">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Doplnit sdílené odb. 301 a 304</w:t>
            </w:r>
          </w:p>
          <w:p w14:paraId="430DE382" w14:textId="468F94D4" w:rsidR="000B63FB" w:rsidRPr="00B726DC" w:rsidRDefault="000B63FB" w:rsidP="007036D8">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 xml:space="preserve">Do </w:t>
            </w:r>
            <w:r w:rsidRPr="00B726DC">
              <w:rPr>
                <w:rFonts w:ascii="Arial" w:eastAsia="Times New Roman" w:hAnsi="Arial" w:cs="Arial"/>
                <w:sz w:val="16"/>
                <w:szCs w:val="16"/>
                <w:u w:val="single"/>
                <w:lang w:eastAsia="cs-CZ"/>
              </w:rPr>
              <w:t xml:space="preserve">Popisu </w:t>
            </w:r>
            <w:r w:rsidRPr="00B726DC">
              <w:rPr>
                <w:rFonts w:ascii="Arial" w:eastAsia="Times New Roman" w:hAnsi="Arial" w:cs="Arial"/>
                <w:sz w:val="16"/>
                <w:szCs w:val="16"/>
                <w:lang w:eastAsia="cs-CZ"/>
              </w:rPr>
              <w:t>nebo poznámky doplnit: „Výkon lze vykazovat pouze v období mezi 1.10.- 31.3. následujícího roku. V souvislosti s pasivní imunizací nelze vykazovat edukační výkony 02160 a 02161. Výkon nelze vykázat v případě, že matka byla v těhotenství očkována proti RSV“</w:t>
            </w:r>
          </w:p>
          <w:p w14:paraId="38C873BD" w14:textId="6C0A2669" w:rsidR="000B63FB" w:rsidRPr="00B726DC" w:rsidRDefault="000B63FB" w:rsidP="007036D8">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B726DC">
              <w:rPr>
                <w:rFonts w:ascii="Arial" w:eastAsia="Times New Roman" w:hAnsi="Arial" w:cs="Arial"/>
                <w:sz w:val="16"/>
                <w:szCs w:val="16"/>
                <w:lang w:eastAsia="cs-CZ"/>
              </w:rPr>
              <w:t>Aktuálně není stanovena úhrada z v.z.p. pro 2. sezónu u rizikových - zcela z výkonu vypustit</w:t>
            </w:r>
          </w:p>
        </w:tc>
      </w:tr>
      <w:tr w:rsidR="000B63FB" w:rsidRPr="00B726DC" w14:paraId="66FB8428" w14:textId="77777777" w:rsidTr="00BA01D7">
        <w:trPr>
          <w:trHeight w:val="50"/>
        </w:trPr>
        <w:tc>
          <w:tcPr>
            <w:tcW w:w="188" w:type="pct"/>
            <w:tcBorders>
              <w:top w:val="nil"/>
              <w:left w:val="single" w:sz="4" w:space="0" w:color="auto"/>
              <w:bottom w:val="single" w:sz="4" w:space="0" w:color="auto"/>
              <w:right w:val="single" w:sz="4" w:space="0" w:color="auto"/>
            </w:tcBorders>
            <w:noWrap/>
            <w:vAlign w:val="center"/>
            <w:hideMark/>
          </w:tcPr>
          <w:p w14:paraId="7245A56E"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002</w:t>
            </w:r>
          </w:p>
        </w:tc>
        <w:tc>
          <w:tcPr>
            <w:tcW w:w="975" w:type="pct"/>
            <w:tcBorders>
              <w:top w:val="nil"/>
              <w:left w:val="nil"/>
              <w:bottom w:val="single" w:sz="4" w:space="0" w:color="auto"/>
              <w:right w:val="single" w:sz="4" w:space="0" w:color="auto"/>
            </w:tcBorders>
            <w:vAlign w:val="center"/>
            <w:hideMark/>
          </w:tcPr>
          <w:p w14:paraId="74E871F5"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02220</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RYCHLOTEST STREP A - PŘÍMÝ PRŮKAZ ANTIGENU STREPTOCOCCUS PYOGENES (STREP A) V ORDINACI</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změnové řízení: z předloženého registračního listu není jasné, co chce předkladatel změnit</w:t>
            </w:r>
          </w:p>
        </w:tc>
        <w:tc>
          <w:tcPr>
            <w:tcW w:w="3837" w:type="pct"/>
            <w:tcBorders>
              <w:top w:val="nil"/>
              <w:left w:val="nil"/>
              <w:bottom w:val="single" w:sz="4" w:space="0" w:color="auto"/>
              <w:right w:val="single" w:sz="4" w:space="0" w:color="auto"/>
            </w:tcBorders>
            <w:hideMark/>
          </w:tcPr>
          <w:p w14:paraId="5920380E" w14:textId="1F260335" w:rsidR="000B63FB" w:rsidRPr="00B726DC" w:rsidRDefault="000B63FB" w:rsidP="0047420C">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Požadavek na EHK pro POCT přístroj pro výkon 02220 je zaveden od 1.1.2026 dle novely SZV (Kapitola 4 bod 2.2)</w:t>
            </w:r>
          </w:p>
          <w:p w14:paraId="6128EC98" w14:textId="4DCD8696" w:rsidR="000B63FB" w:rsidRPr="00B726DC" w:rsidRDefault="000B63FB" w:rsidP="0047420C">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 xml:space="preserve">Požadavek na EHK je uveden v normě ISO 22870, která vstoupila v platnost v roce 2012. Nezbytnost provádění EHK je tedy dlouhodobá povinnost, kterou museli lékaři primární péče provádět i v minulosti. Nejde tedy o navýšení nákladů, jen o skutečnost, že zdravotní pojišťovny provedení EHK vyžadují doložit. Požadavek na EHK je stanoven na 1x ročně, cena se pohybuje mezi 1500 - 3000Kč. Při odhadovaném počtu vyšetření 500/rok, se částka na EHK pohybuje mezi 3-6 korunami a je tedy zahrnuta do režijních nákladů. </w:t>
            </w:r>
          </w:p>
          <w:p w14:paraId="44F872EB" w14:textId="189BF363" w:rsidR="000B63FB" w:rsidRPr="00B726DC" w:rsidRDefault="000B63FB" w:rsidP="0047420C">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Z návrhu SPLDD neplynou žádné návrhy na změny ve výkonu a jeho ohodnocení- nutno specifikovat a podložit kalkulacemi a aktuálními cenami na trhu</w:t>
            </w:r>
          </w:p>
          <w:p w14:paraId="0EDD9DCD" w14:textId="0A5D816F" w:rsidR="000B63FB" w:rsidRPr="00B726DC" w:rsidRDefault="000B63FB" w:rsidP="0047420C">
            <w:pPr>
              <w:spacing w:after="0" w:line="240" w:lineRule="auto"/>
              <w:ind w:left="98"/>
              <w:rPr>
                <w:rFonts w:ascii="Arial" w:eastAsia="Times New Roman" w:hAnsi="Arial" w:cs="Arial"/>
                <w:color w:val="000000"/>
                <w:sz w:val="16"/>
                <w:szCs w:val="16"/>
                <w:lang w:eastAsia="cs-CZ"/>
              </w:rPr>
            </w:pPr>
            <w:r w:rsidRPr="00B726DC">
              <w:rPr>
                <w:rFonts w:ascii="Arial" w:eastAsia="Times New Roman" w:hAnsi="Arial" w:cs="Arial"/>
                <w:sz w:val="16"/>
                <w:szCs w:val="16"/>
                <w:lang w:eastAsia="cs-CZ"/>
              </w:rPr>
              <w:br/>
            </w:r>
          </w:p>
        </w:tc>
      </w:tr>
      <w:tr w:rsidR="000B63FB" w:rsidRPr="00B726DC" w14:paraId="774ABBF9" w14:textId="77777777" w:rsidTr="00BA01D7">
        <w:trPr>
          <w:trHeight w:val="886"/>
        </w:trPr>
        <w:tc>
          <w:tcPr>
            <w:tcW w:w="188" w:type="pct"/>
            <w:tcBorders>
              <w:top w:val="nil"/>
              <w:left w:val="single" w:sz="4" w:space="0" w:color="auto"/>
              <w:bottom w:val="single" w:sz="4" w:space="0" w:color="auto"/>
              <w:right w:val="single" w:sz="4" w:space="0" w:color="auto"/>
            </w:tcBorders>
            <w:noWrap/>
            <w:vAlign w:val="center"/>
            <w:hideMark/>
          </w:tcPr>
          <w:p w14:paraId="5A09E5B2"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801</w:t>
            </w:r>
          </w:p>
        </w:tc>
        <w:tc>
          <w:tcPr>
            <w:tcW w:w="975" w:type="pct"/>
            <w:tcBorders>
              <w:top w:val="nil"/>
              <w:left w:val="nil"/>
              <w:bottom w:val="single" w:sz="4" w:space="0" w:color="auto"/>
              <w:right w:val="single" w:sz="4" w:space="0" w:color="auto"/>
            </w:tcBorders>
            <w:vAlign w:val="center"/>
            <w:hideMark/>
          </w:tcPr>
          <w:p w14:paraId="48BDBE79"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93175</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17-HYDROXYPROGESTERON</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změnové řízení: změna odbornosti (převod z 815 na 801), změna OM, změna popisu a obsahu, času nositele, materiálů, přístrojů a bodové hodnoty</w:t>
            </w:r>
          </w:p>
        </w:tc>
        <w:tc>
          <w:tcPr>
            <w:tcW w:w="3837" w:type="pct"/>
            <w:tcBorders>
              <w:top w:val="nil"/>
              <w:left w:val="nil"/>
              <w:bottom w:val="single" w:sz="4" w:space="0" w:color="auto"/>
              <w:right w:val="single" w:sz="4" w:space="0" w:color="auto"/>
            </w:tcBorders>
            <w:hideMark/>
          </w:tcPr>
          <w:p w14:paraId="163B0059" w14:textId="6C00DFC4" w:rsidR="000B63FB" w:rsidRPr="00B726DC" w:rsidRDefault="000B63FB" w:rsidP="007036D8">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Prosíme doložit stanovisko příslušné odbornosti 815 k převzetí daných výkonů odborností 801.</w:t>
            </w:r>
          </w:p>
          <w:p w14:paraId="2BE2E3EC" w14:textId="77777777" w:rsidR="000B63FB" w:rsidRPr="00B726DC" w:rsidRDefault="000B63FB" w:rsidP="007036D8">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Vzhledem k tomu, že se jedná o další soubor takto předložených výkonů, předpokládáme, že důvodem je změna metodiky z měření radioaktivity na imunochemické stanovení, je tomu tak? Součástí podkladů tentokrát nebylo odůvodnění ……</w:t>
            </w:r>
          </w:p>
          <w:p w14:paraId="45A86DE3" w14:textId="77777777" w:rsidR="000B63FB" w:rsidRPr="00B726DC" w:rsidRDefault="000B63FB" w:rsidP="007036D8">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Nutno doložit ceny PMAt  - příslušných kitů ke stanovení (např. faktura) a kalkulaci na jeden vzorek. Toto nebylo součástí podkladů z MZ.</w:t>
            </w:r>
          </w:p>
          <w:p w14:paraId="7FDB6466" w14:textId="77777777" w:rsidR="000B63FB" w:rsidRPr="00B726DC" w:rsidRDefault="000B63FB" w:rsidP="007036D8">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Časy nositelů – v současnosti u stávajících výkonů uvedeno převážně 1,5 min, nyní navrženo 2 min, jaký je důvod pro navýšení?</w:t>
            </w:r>
          </w:p>
          <w:p w14:paraId="25E627E5" w14:textId="77777777" w:rsidR="000B63FB" w:rsidRPr="00B726DC" w:rsidRDefault="000B63FB" w:rsidP="007036D8">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Analyzátor imunochemický s větší kapacitou za 2,5 mil. Kč – doposud jen Zařízení k měření radioaktivity vzorků gama v ceně 1 100 000,- – nyní dražší přístroj – disponují tímto přístrojem poskytovatelé?</w:t>
            </w:r>
          </w:p>
          <w:p w14:paraId="011755FF" w14:textId="5F7851C7" w:rsidR="000B63FB" w:rsidRPr="00B726DC" w:rsidRDefault="000B63FB" w:rsidP="007036D8">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Původně OM: S nyní BOM – výkon je tedy podmíněn jen přístrojovým vybavením, není třeba žádná specializace pracoviště? V rámci diskuse na PS SZV konstatováno, že dříve uvedeno S – což znamenalo jen laboratoř…..</w:t>
            </w:r>
          </w:p>
        </w:tc>
      </w:tr>
      <w:tr w:rsidR="000B63FB" w:rsidRPr="00B726DC" w14:paraId="00B0BEFB" w14:textId="77777777" w:rsidTr="00BA01D7">
        <w:trPr>
          <w:trHeight w:val="2039"/>
        </w:trPr>
        <w:tc>
          <w:tcPr>
            <w:tcW w:w="188" w:type="pct"/>
            <w:tcBorders>
              <w:top w:val="nil"/>
              <w:left w:val="single" w:sz="4" w:space="0" w:color="auto"/>
              <w:bottom w:val="single" w:sz="4" w:space="0" w:color="auto"/>
              <w:right w:val="single" w:sz="4" w:space="0" w:color="auto"/>
            </w:tcBorders>
            <w:noWrap/>
            <w:vAlign w:val="center"/>
            <w:hideMark/>
          </w:tcPr>
          <w:p w14:paraId="091A4356"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801</w:t>
            </w:r>
          </w:p>
        </w:tc>
        <w:tc>
          <w:tcPr>
            <w:tcW w:w="975" w:type="pct"/>
            <w:tcBorders>
              <w:top w:val="nil"/>
              <w:left w:val="nil"/>
              <w:bottom w:val="single" w:sz="4" w:space="0" w:color="auto"/>
              <w:right w:val="single" w:sz="4" w:space="0" w:color="auto"/>
            </w:tcBorders>
            <w:vAlign w:val="center"/>
            <w:hideMark/>
          </w:tcPr>
          <w:p w14:paraId="4F95ED45"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93219</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INZULÍN PROTILÁTKY</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změnové řízení: změna odbornosti (převod z 815 na 801), změna OM, změna doby trvání, obsahu, času nositele, materiálů, přístrojů a bodové hodnoty</w:t>
            </w:r>
          </w:p>
        </w:tc>
        <w:tc>
          <w:tcPr>
            <w:tcW w:w="3837" w:type="pct"/>
            <w:tcBorders>
              <w:top w:val="nil"/>
              <w:left w:val="nil"/>
              <w:bottom w:val="single" w:sz="4" w:space="0" w:color="auto"/>
              <w:right w:val="single" w:sz="4" w:space="0" w:color="auto"/>
            </w:tcBorders>
            <w:hideMark/>
          </w:tcPr>
          <w:p w14:paraId="3DA1CD0C" w14:textId="155D47FF" w:rsidR="000B63FB" w:rsidRPr="00B726DC" w:rsidRDefault="000B63FB" w:rsidP="007036D8">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Prosíme doložit stanovisko příslušné odbornosti 815 k převzetí daných výkonů odborností 801.</w:t>
            </w:r>
          </w:p>
          <w:p w14:paraId="58ABF101" w14:textId="77777777" w:rsidR="000B63FB" w:rsidRPr="00B726DC" w:rsidRDefault="000B63FB" w:rsidP="007036D8">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Vzhledem k tomu, že se jedná o další soubor takto předložených výkonů, předpokládáme, že důvodem je změna metodiky z měření radioaktivity na imunochemické stanovení, je tomu tak? Součástí podkladů tentokrát nebylo odůvodnění ……</w:t>
            </w:r>
          </w:p>
          <w:p w14:paraId="4AF7FC89" w14:textId="77777777" w:rsidR="000B63FB" w:rsidRPr="00B726DC" w:rsidRDefault="000B63FB" w:rsidP="007036D8">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Nutno doložit ceny PMAt  - příslušných kitů ke stanovení (např. faktura) a kalkulaci na jeden vzorek. Toto nebylo součástí podkladů z MZ.</w:t>
            </w:r>
          </w:p>
          <w:p w14:paraId="3FB6658B" w14:textId="77777777" w:rsidR="000B63FB" w:rsidRPr="00B726DC" w:rsidRDefault="000B63FB" w:rsidP="007036D8">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Časy nositelů – v současnosti u stávajících výkonů uvedeno převážně 1,5 min, nyní navrženo 2 min, jaký je důvod pro navýšení?</w:t>
            </w:r>
          </w:p>
          <w:p w14:paraId="5B0E84DB" w14:textId="77777777" w:rsidR="000B63FB" w:rsidRPr="00B726DC" w:rsidRDefault="000B63FB" w:rsidP="007036D8">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Čas výkonu – nyní má výkon 8 min, dochází k navýšení na 10 min, jaký je důvod navýšení?</w:t>
            </w:r>
          </w:p>
          <w:p w14:paraId="338F5816" w14:textId="77777777" w:rsidR="000B63FB" w:rsidRPr="00B726DC" w:rsidRDefault="000B63FB" w:rsidP="007036D8">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Analyzátor imunochemický s větší kapacitou za 2,5 mil. Kč – doposud jen Zařízení k měření radioaktivity vzorků gama v ceně 1 100 000,- – nyní dražší přístroj – disponují tímto přístrojem poskytovatelé?</w:t>
            </w:r>
          </w:p>
          <w:p w14:paraId="61AE8EFF" w14:textId="249CA4BB" w:rsidR="000B63FB" w:rsidRPr="00B726DC" w:rsidRDefault="000B63FB" w:rsidP="007036D8">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Původně OM: S nyní BOM – výkon je tedy podmíněn jen přístrojovým vybavením, není třeba žádná specializace pracoviště? V rámci diskuse na PS SZV konstatováno, že dříve uvedeno S – což znamenalo jen laboratoř…..</w:t>
            </w:r>
          </w:p>
        </w:tc>
      </w:tr>
      <w:tr w:rsidR="000B63FB" w:rsidRPr="00B726DC" w14:paraId="75ED1082" w14:textId="77777777" w:rsidTr="00BA01D7">
        <w:trPr>
          <w:trHeight w:val="425"/>
        </w:trPr>
        <w:tc>
          <w:tcPr>
            <w:tcW w:w="188" w:type="pct"/>
            <w:tcBorders>
              <w:top w:val="nil"/>
              <w:left w:val="single" w:sz="4" w:space="0" w:color="auto"/>
              <w:bottom w:val="single" w:sz="4" w:space="0" w:color="auto"/>
              <w:right w:val="single" w:sz="4" w:space="0" w:color="auto"/>
            </w:tcBorders>
            <w:noWrap/>
            <w:vAlign w:val="center"/>
            <w:hideMark/>
          </w:tcPr>
          <w:p w14:paraId="179B5DB5"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801</w:t>
            </w:r>
          </w:p>
        </w:tc>
        <w:tc>
          <w:tcPr>
            <w:tcW w:w="975" w:type="pct"/>
            <w:tcBorders>
              <w:top w:val="nil"/>
              <w:left w:val="nil"/>
              <w:bottom w:val="single" w:sz="4" w:space="0" w:color="auto"/>
              <w:right w:val="single" w:sz="4" w:space="0" w:color="auto"/>
            </w:tcBorders>
            <w:vAlign w:val="center"/>
            <w:hideMark/>
          </w:tcPr>
          <w:p w14:paraId="3E6696E9"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93169</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OSTEOKALCIN</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změnové řízení: změna OF</w:t>
            </w:r>
          </w:p>
        </w:tc>
        <w:tc>
          <w:tcPr>
            <w:tcW w:w="3837" w:type="pct"/>
            <w:tcBorders>
              <w:top w:val="nil"/>
              <w:left w:val="nil"/>
              <w:bottom w:val="single" w:sz="4" w:space="0" w:color="auto"/>
              <w:right w:val="single" w:sz="4" w:space="0" w:color="auto"/>
            </w:tcBorders>
            <w:hideMark/>
          </w:tcPr>
          <w:p w14:paraId="38F3A426" w14:textId="4B83F984" w:rsidR="000B63FB" w:rsidRPr="00B726DC" w:rsidRDefault="000B63FB" w:rsidP="005F75D3">
            <w:pPr>
              <w:spacing w:after="0" w:line="240" w:lineRule="auto"/>
              <w:rPr>
                <w:rFonts w:ascii="Arial" w:eastAsia="Times New Roman" w:hAnsi="Arial" w:cs="Arial"/>
                <w:color w:val="000000"/>
                <w:sz w:val="16"/>
                <w:szCs w:val="16"/>
                <w:lang w:eastAsia="cs-CZ"/>
              </w:rPr>
            </w:pPr>
            <w:r w:rsidRPr="00B726DC">
              <w:rPr>
                <w:rFonts w:ascii="Arial" w:eastAsia="Times New Roman" w:hAnsi="Arial" w:cs="Arial"/>
                <w:color w:val="000000"/>
                <w:sz w:val="16"/>
                <w:szCs w:val="16"/>
                <w:lang w:eastAsia="cs-CZ"/>
              </w:rPr>
              <w:t xml:space="preserve">Bez připomínek </w:t>
            </w:r>
            <w:r w:rsidRPr="00B726DC">
              <w:rPr>
                <w:rFonts w:ascii="Arial" w:eastAsia="Times New Roman" w:hAnsi="Arial" w:cs="Arial"/>
                <w:color w:val="000000"/>
                <w:sz w:val="16"/>
                <w:szCs w:val="16"/>
                <w:lang w:eastAsia="cs-CZ"/>
              </w:rPr>
              <w:br/>
            </w:r>
            <w:r w:rsidRPr="00B726DC">
              <w:rPr>
                <w:rFonts w:ascii="Arial" w:eastAsia="Times New Roman" w:hAnsi="Arial" w:cs="Arial"/>
                <w:color w:val="000000"/>
                <w:sz w:val="16"/>
                <w:szCs w:val="16"/>
                <w:lang w:eastAsia="cs-CZ"/>
              </w:rPr>
              <w:br/>
            </w:r>
          </w:p>
        </w:tc>
      </w:tr>
      <w:tr w:rsidR="000B63FB" w:rsidRPr="00B726DC" w14:paraId="6D01A950" w14:textId="77777777" w:rsidTr="00BA01D7">
        <w:trPr>
          <w:trHeight w:val="730"/>
        </w:trPr>
        <w:tc>
          <w:tcPr>
            <w:tcW w:w="188" w:type="pct"/>
            <w:tcBorders>
              <w:top w:val="nil"/>
              <w:left w:val="single" w:sz="4" w:space="0" w:color="auto"/>
              <w:bottom w:val="single" w:sz="4" w:space="0" w:color="auto"/>
              <w:right w:val="single" w:sz="4" w:space="0" w:color="auto"/>
            </w:tcBorders>
            <w:noWrap/>
            <w:vAlign w:val="center"/>
            <w:hideMark/>
          </w:tcPr>
          <w:p w14:paraId="229F3434"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lastRenderedPageBreak/>
              <w:t>801</w:t>
            </w:r>
          </w:p>
        </w:tc>
        <w:tc>
          <w:tcPr>
            <w:tcW w:w="975" w:type="pct"/>
            <w:tcBorders>
              <w:top w:val="nil"/>
              <w:left w:val="nil"/>
              <w:bottom w:val="single" w:sz="4" w:space="0" w:color="auto"/>
              <w:right w:val="single" w:sz="4" w:space="0" w:color="auto"/>
            </w:tcBorders>
            <w:vAlign w:val="center"/>
            <w:hideMark/>
          </w:tcPr>
          <w:p w14:paraId="50A274CC"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93259</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C-TERMINÁLNÍ TELOPEPTID KOLAGENU TYPU I (CTX-I)</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změnové řízení: změna OF</w:t>
            </w:r>
          </w:p>
        </w:tc>
        <w:tc>
          <w:tcPr>
            <w:tcW w:w="3837" w:type="pct"/>
            <w:tcBorders>
              <w:top w:val="nil"/>
              <w:left w:val="nil"/>
              <w:bottom w:val="single" w:sz="4" w:space="0" w:color="auto"/>
              <w:right w:val="single" w:sz="4" w:space="0" w:color="auto"/>
            </w:tcBorders>
            <w:hideMark/>
          </w:tcPr>
          <w:p w14:paraId="39BEEFC8" w14:textId="4919DE01" w:rsidR="000B63FB" w:rsidRPr="00B726DC" w:rsidRDefault="000B63FB" w:rsidP="005F75D3">
            <w:pPr>
              <w:spacing w:after="0" w:line="240" w:lineRule="auto"/>
              <w:rPr>
                <w:rFonts w:ascii="Arial" w:eastAsia="Times New Roman" w:hAnsi="Arial" w:cs="Arial"/>
                <w:color w:val="000000"/>
                <w:sz w:val="16"/>
                <w:szCs w:val="16"/>
                <w:lang w:eastAsia="cs-CZ"/>
              </w:rPr>
            </w:pPr>
            <w:r w:rsidRPr="00B726DC">
              <w:rPr>
                <w:rFonts w:ascii="Arial" w:eastAsia="Times New Roman" w:hAnsi="Arial" w:cs="Arial"/>
                <w:color w:val="000000"/>
                <w:sz w:val="16"/>
                <w:szCs w:val="16"/>
                <w:lang w:eastAsia="cs-CZ"/>
              </w:rPr>
              <w:t xml:space="preserve">Bez připomínek </w:t>
            </w:r>
            <w:r w:rsidRPr="00B726DC">
              <w:rPr>
                <w:rFonts w:ascii="Arial" w:eastAsia="Times New Roman" w:hAnsi="Arial" w:cs="Arial"/>
                <w:color w:val="000000"/>
                <w:sz w:val="16"/>
                <w:szCs w:val="16"/>
                <w:lang w:eastAsia="cs-CZ"/>
              </w:rPr>
              <w:br/>
            </w:r>
            <w:r w:rsidRPr="00B726DC">
              <w:rPr>
                <w:rFonts w:ascii="Arial" w:eastAsia="Times New Roman" w:hAnsi="Arial" w:cs="Arial"/>
                <w:color w:val="000000"/>
                <w:sz w:val="16"/>
                <w:szCs w:val="16"/>
                <w:lang w:eastAsia="cs-CZ"/>
              </w:rPr>
              <w:br/>
            </w:r>
          </w:p>
        </w:tc>
      </w:tr>
      <w:tr w:rsidR="000B63FB" w:rsidRPr="00B726DC" w14:paraId="16AF7DE7" w14:textId="77777777" w:rsidTr="00BA01D7">
        <w:trPr>
          <w:trHeight w:val="50"/>
        </w:trPr>
        <w:tc>
          <w:tcPr>
            <w:tcW w:w="188" w:type="pct"/>
            <w:tcBorders>
              <w:top w:val="nil"/>
              <w:left w:val="single" w:sz="4" w:space="0" w:color="auto"/>
              <w:bottom w:val="single" w:sz="4" w:space="0" w:color="auto"/>
              <w:right w:val="single" w:sz="4" w:space="0" w:color="auto"/>
            </w:tcBorders>
            <w:noWrap/>
            <w:vAlign w:val="center"/>
            <w:hideMark/>
          </w:tcPr>
          <w:p w14:paraId="73C96436"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801</w:t>
            </w:r>
          </w:p>
        </w:tc>
        <w:tc>
          <w:tcPr>
            <w:tcW w:w="975" w:type="pct"/>
            <w:tcBorders>
              <w:top w:val="nil"/>
              <w:left w:val="nil"/>
              <w:bottom w:val="single" w:sz="4" w:space="0" w:color="auto"/>
              <w:right w:val="single" w:sz="4" w:space="0" w:color="auto"/>
            </w:tcBorders>
            <w:vAlign w:val="center"/>
            <w:hideMark/>
          </w:tcPr>
          <w:p w14:paraId="10165917"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801-2025-02-11-09-39-55</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STANOVENÍ MONOKLONÁLNÍHO IMUNOGLOBULINU METODOU HMOTNOSTNÍ SPEKTROMETRIE</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nový výkon</w:t>
            </w:r>
          </w:p>
        </w:tc>
        <w:tc>
          <w:tcPr>
            <w:tcW w:w="3837" w:type="pct"/>
            <w:tcBorders>
              <w:top w:val="nil"/>
              <w:left w:val="nil"/>
              <w:bottom w:val="single" w:sz="4" w:space="0" w:color="auto"/>
              <w:right w:val="single" w:sz="4" w:space="0" w:color="auto"/>
            </w:tcBorders>
            <w:hideMark/>
          </w:tcPr>
          <w:p w14:paraId="27C79192" w14:textId="77777777" w:rsidR="000B63FB" w:rsidRPr="00B726DC" w:rsidRDefault="000B63FB" w:rsidP="002148B1">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 xml:space="preserve">Jak bylo řešeno doposud? </w:t>
            </w:r>
          </w:p>
          <w:p w14:paraId="003840A2" w14:textId="69A987B1" w:rsidR="000B63FB" w:rsidRPr="00B726DC" w:rsidRDefault="000B63FB" w:rsidP="002148B1">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V součástí doporučených postupů v ČR?</w:t>
            </w:r>
          </w:p>
          <w:p w14:paraId="5CAD90DC" w14:textId="67657E6B" w:rsidR="000B63FB" w:rsidRPr="00B726DC" w:rsidRDefault="000B63FB" w:rsidP="002148B1">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Jaký je algoritmus vyšetřování? Jak často a u jakých pacientů se provádí?</w:t>
            </w:r>
          </w:p>
          <w:p w14:paraId="4DCB021D" w14:textId="14B28545" w:rsidR="000B63FB" w:rsidRPr="00B726DC" w:rsidRDefault="000B63FB" w:rsidP="002148B1">
            <w:pPr>
              <w:pStyle w:val="Odstavecseseznamem"/>
              <w:spacing w:after="0" w:line="240" w:lineRule="auto"/>
              <w:ind w:left="240"/>
              <w:rPr>
                <w:rFonts w:ascii="Arial" w:eastAsia="Times New Roman" w:hAnsi="Arial" w:cs="Arial"/>
                <w:sz w:val="16"/>
                <w:szCs w:val="16"/>
                <w:lang w:eastAsia="cs-CZ"/>
              </w:rPr>
            </w:pPr>
            <w:r w:rsidRPr="00B726DC">
              <w:rPr>
                <w:rFonts w:ascii="Arial" w:eastAsia="Times New Roman" w:hAnsi="Arial" w:cs="Arial"/>
                <w:color w:val="000000"/>
                <w:sz w:val="16"/>
                <w:szCs w:val="16"/>
                <w:lang w:eastAsia="cs-CZ"/>
              </w:rPr>
              <w:t xml:space="preserve">… lze provést více metodami (elektroforéza bílkovin, elektroforeza s násl. Imunofixací 1334 bodů, kvantifikace volných lehkých řetězců, kvantit. stavovení imunoglobulinů…). Doporučení ČSKB z dubna 2025: </w:t>
            </w:r>
            <w:r w:rsidRPr="00B726DC">
              <w:rPr>
                <w:rFonts w:ascii="Arial" w:eastAsia="Times New Roman" w:hAnsi="Arial" w:cs="Arial"/>
                <w:color w:val="FF0000"/>
                <w:sz w:val="16"/>
                <w:szCs w:val="16"/>
                <w:lang w:eastAsia="cs-CZ"/>
              </w:rPr>
              <w:t xml:space="preserve">Metoda MS je nejcitlivější, ale také nejdražší </w:t>
            </w:r>
            <w:r w:rsidRPr="00B726DC">
              <w:rPr>
                <w:rFonts w:ascii="Arial" w:eastAsia="Times New Roman" w:hAnsi="Arial" w:cs="Arial"/>
                <w:color w:val="000000"/>
                <w:sz w:val="16"/>
                <w:szCs w:val="16"/>
                <w:lang w:eastAsia="cs-CZ"/>
              </w:rPr>
              <w:t xml:space="preserve">– </w:t>
            </w:r>
            <w:r w:rsidRPr="00B726DC">
              <w:rPr>
                <w:rFonts w:ascii="Arial" w:eastAsia="Times New Roman" w:hAnsi="Arial" w:cs="Arial"/>
                <w:b/>
                <w:bCs/>
                <w:color w:val="000000"/>
                <w:sz w:val="16"/>
                <w:szCs w:val="16"/>
                <w:lang w:eastAsia="cs-CZ"/>
              </w:rPr>
              <w:t>otázkou zůstává, zda je potřeba nový výkon za 6281 bodů, zda současnými metodami nedojdeme stejných výsledků?</w:t>
            </w:r>
            <w:r w:rsidRPr="00B726DC">
              <w:rPr>
                <w:rFonts w:ascii="Arial" w:eastAsia="Times New Roman" w:hAnsi="Arial" w:cs="Arial"/>
                <w:color w:val="000000"/>
                <w:sz w:val="16"/>
                <w:szCs w:val="16"/>
                <w:lang w:eastAsia="cs-CZ"/>
              </w:rPr>
              <w:t xml:space="preserve"> V článku je uvedeno: „Je pravděpodobné, že metody hodnocení MRD s využitím hmotnostní spektrometrie budou v blízké budoucnosti využívány zejména v laboratořích při hematoonkologických centrech.“ – otázkou je, zda tento výkon </w:t>
            </w:r>
            <w:r w:rsidRPr="00B726DC">
              <w:rPr>
                <w:rFonts w:ascii="Arial" w:eastAsia="Times New Roman" w:hAnsi="Arial" w:cs="Arial"/>
                <w:b/>
                <w:bCs/>
                <w:color w:val="000000"/>
                <w:sz w:val="16"/>
                <w:szCs w:val="16"/>
                <w:lang w:eastAsia="cs-CZ"/>
              </w:rPr>
              <w:t xml:space="preserve">nevyčlenit pouze pro specifické případy  </w:t>
            </w:r>
            <w:r w:rsidRPr="00B726DC">
              <w:rPr>
                <w:rFonts w:ascii="Arial" w:eastAsia="Times New Roman" w:hAnsi="Arial" w:cs="Arial"/>
                <w:color w:val="000000"/>
                <w:sz w:val="16"/>
                <w:szCs w:val="16"/>
                <w:lang w:eastAsia="cs-CZ"/>
              </w:rPr>
              <w:t xml:space="preserve">(detekce MRD, slabé pozitivitě při elfo?)? </w:t>
            </w:r>
          </w:p>
          <w:p w14:paraId="7FCDDBEC" w14:textId="4F0B563E" w:rsidR="000B63FB" w:rsidRPr="00B726DC" w:rsidRDefault="000B63FB" w:rsidP="002148B1">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 xml:space="preserve">V SZV není srovnatelný výkon s metodou hmotnostní spektrometrie? Výkony na principu hmotnostní spektrometrie v SZV mají řádově nižší bodovou hodnotu… </w:t>
            </w:r>
          </w:p>
          <w:p w14:paraId="65A921A4" w14:textId="77777777" w:rsidR="000B63FB" w:rsidRPr="00B726DC" w:rsidRDefault="000B63FB" w:rsidP="002148B1">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OF nutno limitovat i na delší časový úsek, nyní pouze 1/1 den</w:t>
            </w:r>
          </w:p>
          <w:p w14:paraId="0A71413E" w14:textId="77777777" w:rsidR="000B63FB" w:rsidRPr="00B726DC" w:rsidRDefault="000B63FB" w:rsidP="002148B1">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B726DC">
              <w:rPr>
                <w:rFonts w:ascii="Arial" w:eastAsia="Times New Roman" w:hAnsi="Arial" w:cs="Arial"/>
                <w:sz w:val="16"/>
                <w:szCs w:val="16"/>
                <w:lang w:eastAsia="cs-CZ"/>
              </w:rPr>
              <w:t xml:space="preserve">Čas 100 min ve výkonu odpovídá? </w:t>
            </w:r>
          </w:p>
          <w:p w14:paraId="1518336F" w14:textId="77777777" w:rsidR="000B63FB" w:rsidRPr="00B726DC" w:rsidRDefault="000B63FB" w:rsidP="002148B1">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B726DC">
              <w:rPr>
                <w:rFonts w:ascii="Arial" w:eastAsia="Times New Roman" w:hAnsi="Arial" w:cs="Arial"/>
                <w:sz w:val="16"/>
                <w:szCs w:val="16"/>
                <w:lang w:eastAsia="cs-CZ"/>
              </w:rPr>
              <w:t>Čas nositele 25 min?</w:t>
            </w:r>
          </w:p>
          <w:p w14:paraId="2CDC1054" w14:textId="026F9669" w:rsidR="000B63FB" w:rsidRPr="00B726DC" w:rsidRDefault="000B63FB" w:rsidP="002148B1">
            <w:pPr>
              <w:pStyle w:val="Odstavecseseznamem"/>
              <w:numPr>
                <w:ilvl w:val="0"/>
                <w:numId w:val="1"/>
              </w:numPr>
              <w:spacing w:after="0" w:line="240" w:lineRule="auto"/>
              <w:ind w:left="240" w:hanging="142"/>
              <w:rPr>
                <w:rFonts w:ascii="Arial" w:eastAsia="Times New Roman" w:hAnsi="Arial" w:cs="Arial"/>
                <w:b/>
                <w:bCs/>
                <w:color w:val="000000"/>
                <w:sz w:val="16"/>
                <w:szCs w:val="16"/>
                <w:lang w:eastAsia="cs-CZ"/>
              </w:rPr>
            </w:pPr>
            <w:r w:rsidRPr="00B726DC">
              <w:rPr>
                <w:rFonts w:ascii="Arial" w:eastAsia="Times New Roman" w:hAnsi="Arial" w:cs="Arial"/>
                <w:sz w:val="16"/>
                <w:szCs w:val="16"/>
                <w:lang w:eastAsia="cs-CZ"/>
              </w:rPr>
              <w:t xml:space="preserve">Nutno specifikovat pracoviště v Podmínce  - Laboratoř poskytovatele se statutem centra vysoce specializované péče pro pacienty s mnohočetným myelomem a dalšími monoklonálními gamapatiemi – </w:t>
            </w:r>
            <w:r w:rsidRPr="00B726DC">
              <w:rPr>
                <w:rFonts w:ascii="Arial" w:eastAsia="Times New Roman" w:hAnsi="Arial" w:cs="Arial"/>
                <w:b/>
                <w:bCs/>
                <w:sz w:val="16"/>
                <w:szCs w:val="16"/>
                <w:lang w:eastAsia="cs-CZ"/>
              </w:rPr>
              <w:t>jaké je to CVSP dle Věstníku MZ - HOC?</w:t>
            </w:r>
          </w:p>
          <w:p w14:paraId="30513771" w14:textId="77777777" w:rsidR="000B63FB" w:rsidRPr="00B726DC" w:rsidRDefault="000B63FB" w:rsidP="002148B1">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B726DC">
              <w:rPr>
                <w:rFonts w:ascii="Arial" w:eastAsia="Times New Roman" w:hAnsi="Arial" w:cs="Arial"/>
                <w:sz w:val="16"/>
                <w:szCs w:val="16"/>
                <w:lang w:eastAsia="cs-CZ"/>
              </w:rPr>
              <w:t xml:space="preserve">Nutno doložit PMAT např. fakturou včetně rozpočítání na jeden vzorek – nebylo součástí podkladů z MZ. </w:t>
            </w:r>
          </w:p>
          <w:p w14:paraId="4278AC91" w14:textId="77777777" w:rsidR="000B63FB" w:rsidRPr="00B726DC" w:rsidRDefault="000B63FB" w:rsidP="002148B1">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B726DC">
              <w:rPr>
                <w:rFonts w:ascii="Arial" w:eastAsia="Times New Roman" w:hAnsi="Arial" w:cs="Arial"/>
                <w:sz w:val="16"/>
                <w:szCs w:val="16"/>
                <w:lang w:eastAsia="cs-CZ"/>
              </w:rPr>
              <w:t>Nutno doložit přístroje plus SW: Položky A008482 Automatická příprava vzorků pro MS technologii, A008483 „Hmotnostní spektrometr technologie EXENT“ A008484 Kontrolní a vyhodnocovací software pro MS technologii jsou uvedeny v číselníku nově, u tohoto výkonu, tedy nutno doložit u těchto položek cenu např. fakturou (nebylo součástí podkladů z MZ) a uvést bližší specifikaci položek, přístroje.</w:t>
            </w:r>
          </w:p>
          <w:p w14:paraId="7218C8E3" w14:textId="77777777" w:rsidR="000B63FB" w:rsidRPr="00B726DC" w:rsidRDefault="000B63FB" w:rsidP="002148B1">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B726DC">
              <w:rPr>
                <w:rFonts w:ascii="Arial" w:eastAsia="Times New Roman" w:hAnsi="Arial" w:cs="Arial"/>
                <w:sz w:val="16"/>
                <w:szCs w:val="16"/>
                <w:lang w:eastAsia="cs-CZ"/>
              </w:rPr>
              <w:t>Doba životnosti je 5 let u přístroje za cca 6 mil. (další přístroje 4,7 mil.  a 2,2 mil. Kč) ? A náklady na údržbu ročně 950 tis. (760 tis., 350 tis.)?</w:t>
            </w:r>
          </w:p>
          <w:p w14:paraId="5FF6B5F6" w14:textId="2D680F85" w:rsidR="000B63FB" w:rsidRPr="00B726DC" w:rsidRDefault="000B63FB" w:rsidP="002148B1">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B726DC">
              <w:rPr>
                <w:rFonts w:ascii="Arial" w:eastAsia="Times New Roman" w:hAnsi="Arial" w:cs="Arial"/>
                <w:sz w:val="16"/>
                <w:szCs w:val="16"/>
                <w:lang w:eastAsia="cs-CZ"/>
              </w:rPr>
              <w:t>Jedná se o ekonomicky nejméně náročnou variantu na trhu? Nelze použít přístroj již uvedený v číselníku MZ?</w:t>
            </w:r>
          </w:p>
        </w:tc>
      </w:tr>
      <w:tr w:rsidR="000B63FB" w:rsidRPr="00B726DC" w14:paraId="617706F5" w14:textId="77777777" w:rsidTr="00BA01D7">
        <w:trPr>
          <w:trHeight w:val="50"/>
        </w:trPr>
        <w:tc>
          <w:tcPr>
            <w:tcW w:w="188" w:type="pct"/>
            <w:tcBorders>
              <w:top w:val="nil"/>
              <w:left w:val="single" w:sz="4" w:space="0" w:color="auto"/>
              <w:bottom w:val="single" w:sz="4" w:space="0" w:color="auto"/>
              <w:right w:val="single" w:sz="4" w:space="0" w:color="auto"/>
            </w:tcBorders>
            <w:noWrap/>
            <w:vAlign w:val="center"/>
            <w:hideMark/>
          </w:tcPr>
          <w:p w14:paraId="657DD118"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801</w:t>
            </w:r>
          </w:p>
        </w:tc>
        <w:tc>
          <w:tcPr>
            <w:tcW w:w="975" w:type="pct"/>
            <w:tcBorders>
              <w:top w:val="nil"/>
              <w:left w:val="nil"/>
              <w:bottom w:val="single" w:sz="4" w:space="0" w:color="auto"/>
              <w:right w:val="single" w:sz="4" w:space="0" w:color="auto"/>
            </w:tcBorders>
            <w:vAlign w:val="center"/>
            <w:hideMark/>
          </w:tcPr>
          <w:p w14:paraId="26CB7F2E"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801-2025-11-16-08-40-02</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TARTARÁT REZISTENTNÍ KYSELÁ FOSFATÁZA IZOENZYM 5B (TRAP 5B)</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nový výkon</w:t>
            </w:r>
          </w:p>
        </w:tc>
        <w:tc>
          <w:tcPr>
            <w:tcW w:w="3837" w:type="pct"/>
            <w:tcBorders>
              <w:top w:val="nil"/>
              <w:left w:val="nil"/>
              <w:bottom w:val="single" w:sz="4" w:space="0" w:color="auto"/>
              <w:right w:val="single" w:sz="4" w:space="0" w:color="auto"/>
            </w:tcBorders>
            <w:hideMark/>
          </w:tcPr>
          <w:p w14:paraId="198C457C" w14:textId="77777777" w:rsidR="000B63FB" w:rsidRPr="00B726DC" w:rsidRDefault="000B63FB" w:rsidP="008F0C08">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 xml:space="preserve">Jak bylo řešeno doposud? </w:t>
            </w:r>
          </w:p>
          <w:p w14:paraId="768A26B5" w14:textId="6B5E6DB5" w:rsidR="000B63FB" w:rsidRPr="00B726DC" w:rsidRDefault="000B63FB" w:rsidP="008F0C08">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Doposud se využívaly jiné markery? je stanovení TRAP 5B součástí DP? Jaký je algoritmus?</w:t>
            </w:r>
          </w:p>
          <w:p w14:paraId="6D4959EF" w14:textId="20A3BA3B" w:rsidR="000B63FB" w:rsidRPr="00B726DC" w:rsidRDefault="000B63FB" w:rsidP="008F0C08">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Pokud má být místo markeru resorpce CTX-I (výkon č. 93259) , tak je do Popisu nutno uvést tuto nepovolenou kombinaci s výkonem 93259.</w:t>
            </w:r>
          </w:p>
          <w:p w14:paraId="1C894B4A" w14:textId="77777777" w:rsidR="000B63FB" w:rsidRPr="00B726DC" w:rsidRDefault="000B63FB" w:rsidP="008F0C08">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Kromě doložení PMAT Nutno doložit PMAT např. fakturou včetně rozpočítání na jeden vzorek – nebylo součástí podkladů z MZ. Z přiložených podkladů nelze rozklíčovat cenu na jeden vzorek 475 bb. Dle podkladů je jedno stanovení 107 Kč vč. DPH, nelze rozklíčovat položku kalibrátoru, kontrol, dilučních roztoků a pufrů, tzn. jak se dospělo k částce 475 Kč, prosíme doplnit, nebylo součástí podkladů z MZ.</w:t>
            </w:r>
          </w:p>
          <w:p w14:paraId="4FD2B503" w14:textId="799B56F0" w:rsidR="000B63FB" w:rsidRPr="00B726DC" w:rsidRDefault="000B63FB" w:rsidP="008F0C08">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Jak se dospělo k OF 1/čtvrtletí?</w:t>
            </w:r>
          </w:p>
        </w:tc>
      </w:tr>
      <w:tr w:rsidR="000B63FB" w:rsidRPr="00B726DC" w14:paraId="1F6C540B" w14:textId="77777777" w:rsidTr="00BA01D7">
        <w:trPr>
          <w:trHeight w:val="50"/>
        </w:trPr>
        <w:tc>
          <w:tcPr>
            <w:tcW w:w="188" w:type="pct"/>
            <w:tcBorders>
              <w:top w:val="nil"/>
              <w:left w:val="single" w:sz="4" w:space="0" w:color="auto"/>
              <w:bottom w:val="single" w:sz="4" w:space="0" w:color="auto"/>
              <w:right w:val="single" w:sz="4" w:space="0" w:color="auto"/>
            </w:tcBorders>
            <w:noWrap/>
            <w:vAlign w:val="center"/>
            <w:hideMark/>
          </w:tcPr>
          <w:p w14:paraId="2E52E129"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801</w:t>
            </w:r>
          </w:p>
        </w:tc>
        <w:tc>
          <w:tcPr>
            <w:tcW w:w="975" w:type="pct"/>
            <w:tcBorders>
              <w:top w:val="nil"/>
              <w:left w:val="nil"/>
              <w:bottom w:val="single" w:sz="4" w:space="0" w:color="auto"/>
              <w:right w:val="single" w:sz="4" w:space="0" w:color="auto"/>
            </w:tcBorders>
            <w:vAlign w:val="center"/>
            <w:hideMark/>
          </w:tcPr>
          <w:p w14:paraId="3C94BAE9"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801-2025-11-11-06-04-39</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STANOVENÍ IONIZOVANÉHO HOŘČÍKU (POCT)</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nový výkon</w:t>
            </w:r>
          </w:p>
        </w:tc>
        <w:tc>
          <w:tcPr>
            <w:tcW w:w="3837" w:type="pct"/>
            <w:tcBorders>
              <w:top w:val="nil"/>
              <w:left w:val="nil"/>
              <w:bottom w:val="single" w:sz="4" w:space="0" w:color="auto"/>
              <w:right w:val="single" w:sz="4" w:space="0" w:color="auto"/>
            </w:tcBorders>
            <w:hideMark/>
          </w:tcPr>
          <w:p w14:paraId="7B199D99" w14:textId="514EFC3E" w:rsidR="000B63FB" w:rsidRPr="00B726DC" w:rsidRDefault="000B63FB" w:rsidP="008F0C08">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V Popisu a textech jdoucích do vyhlášky je nutné neuvádět pouze zkratky, ale nutno rozepsat.</w:t>
            </w:r>
          </w:p>
          <w:p w14:paraId="4EE543FE" w14:textId="77777777" w:rsidR="000B63FB" w:rsidRPr="00B726DC" w:rsidRDefault="000B63FB" w:rsidP="008F0C08">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 xml:space="preserve">Jak bylo řešeno doposud? </w:t>
            </w:r>
          </w:p>
          <w:p w14:paraId="52359CB6" w14:textId="77777777" w:rsidR="000B63FB" w:rsidRPr="00B726DC" w:rsidRDefault="000B63FB" w:rsidP="008F0C08">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Nebo se jedná o zcela nový typ vyšetření? Je pak uvedeno v doporučených postupech daných klinických stavů?</w:t>
            </w:r>
          </w:p>
          <w:p w14:paraId="5F05B26C" w14:textId="5E2FC38B" w:rsidR="000B63FB" w:rsidRPr="00B726DC" w:rsidRDefault="000B63FB" w:rsidP="008F0C08">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Jedná se o pacienty, kteří jsou dle RL na JIP a v kritickém stavu – tj. hospitalizování u PZS, kde předpokládáme komplement a biochemii – proč nelze provést stanovení v laboratoři?</w:t>
            </w:r>
          </w:p>
          <w:p w14:paraId="113E01B8" w14:textId="77777777" w:rsidR="000B63FB" w:rsidRPr="00B726DC" w:rsidRDefault="000B63FB" w:rsidP="008F0C08">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Odpovídá stavu pacientů i spektrum uvedených sdílejících odborností? Např. 001?</w:t>
            </w:r>
          </w:p>
          <w:p w14:paraId="0664461B" w14:textId="4418DE83" w:rsidR="000B63FB" w:rsidRPr="00B726DC" w:rsidRDefault="000B63FB" w:rsidP="008F0C08">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U nositele výkonu je jako funkce uvedeno "NLZP bez odborného dohledu-zdravotní laborant", nicméně na pracovištích sdílených odborností výkon by výkon neprováděl zdravotní laborant, ale nejspíš všeobecná sestra (taktéž S2) - stačilo by tedy uvést "NLZP bez odborného dohledu".</w:t>
            </w:r>
          </w:p>
          <w:p w14:paraId="0C732133" w14:textId="77777777" w:rsidR="000B63FB" w:rsidRPr="00B726DC" w:rsidRDefault="000B63FB" w:rsidP="008F0C08">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lastRenderedPageBreak/>
              <w:t>Položka A008510 „Analyzátor na stanovení ionizovaných stopových prvků“ je uvedená v číselníku nově, u tohoto výkonu, nutno doložit cenu např. fakturou (nebylo součástí podkladů z MZ) a uvést bližší specifikaci přístroje vč. toho, že se jedná o POCT přístroj. Z přiložených podkladů nelze rozklíčovat cenu přístroje 203 401,00 Kč s DPH resp. 168 100 Kč bez DPH, DPH je 21%</w:t>
            </w:r>
          </w:p>
          <w:p w14:paraId="76ED095D" w14:textId="77777777" w:rsidR="000B63FB" w:rsidRPr="00B726DC" w:rsidRDefault="000B63FB" w:rsidP="008F0C08">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 xml:space="preserve">Nutno doložit PMAT a rozpočítání na jeden vzorek – nebylo součástí podkladů z MZ. v žádosti uvedeno 57  Kč bez DPH (69 s DPH) a tuto cenu dle přiložených podkladů nedokážeme rozklíčovat </w:t>
            </w:r>
          </w:p>
          <w:p w14:paraId="4ED95070" w14:textId="77777777" w:rsidR="000B63FB" w:rsidRPr="00B726DC" w:rsidRDefault="000B63FB" w:rsidP="008F0C08">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 xml:space="preserve">Do Podmínky nutno uvést povinnost EHK, </w:t>
            </w:r>
          </w:p>
          <w:p w14:paraId="4535700A" w14:textId="77777777" w:rsidR="000B63FB" w:rsidRPr="00B726DC" w:rsidRDefault="000B63FB" w:rsidP="008F0C08">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a dále lépe definovat pracoviště – aby odpovídalo uváděnému spektru pacientů (urgentní příjem, JIP, Kardiocentra – jak je uvedeno v Popisu apod..)</w:t>
            </w:r>
          </w:p>
          <w:p w14:paraId="26E74816" w14:textId="6D0D6329" w:rsidR="000B63FB" w:rsidRPr="00B726DC" w:rsidRDefault="000B63FB" w:rsidP="008F0C08">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OM – je p</w:t>
            </w:r>
            <w:r w:rsidRPr="00B726DC">
              <w:rPr>
                <w:rFonts w:ascii="Arial" w:eastAsia="Times New Roman" w:hAnsi="Arial" w:cs="Arial"/>
                <w:sz w:val="16"/>
                <w:szCs w:val="16"/>
                <w:u w:val="single"/>
                <w:lang w:eastAsia="cs-CZ"/>
              </w:rPr>
              <w:t xml:space="preserve">ředpoklad stanovení i ambulantně? </w:t>
            </w:r>
            <w:r w:rsidRPr="00B726DC">
              <w:rPr>
                <w:rFonts w:ascii="Arial" w:eastAsia="Times New Roman" w:hAnsi="Arial" w:cs="Arial"/>
                <w:sz w:val="16"/>
                <w:szCs w:val="16"/>
                <w:lang w:eastAsia="cs-CZ"/>
              </w:rPr>
              <w:t xml:space="preserve">U pacientů v kritickém stavu?  - není vhodnější OM: SH? </w:t>
            </w:r>
            <w:r w:rsidRPr="00B726DC">
              <w:rPr>
                <w:rFonts w:ascii="Arial" w:eastAsia="Times New Roman" w:hAnsi="Arial" w:cs="Arial"/>
                <w:sz w:val="16"/>
                <w:szCs w:val="16"/>
                <w:lang w:eastAsia="cs-CZ"/>
              </w:rPr>
              <w:br/>
              <w:t>Nutno specifikovat, neboť výkon, tak jak je postaven nyní, může být směřován do jakékoli ambulance, která doloží přístroj!</w:t>
            </w:r>
          </w:p>
          <w:p w14:paraId="357332B0" w14:textId="7065AE60" w:rsidR="000B63FB" w:rsidRPr="00B726DC" w:rsidRDefault="000B63FB" w:rsidP="008F0C08">
            <w:pPr>
              <w:pStyle w:val="Odstavecseseznamem"/>
              <w:numPr>
                <w:ilvl w:val="0"/>
                <w:numId w:val="1"/>
              </w:numPr>
              <w:spacing w:after="0" w:line="240" w:lineRule="auto"/>
              <w:ind w:left="240" w:hanging="142"/>
              <w:rPr>
                <w:rFonts w:ascii="Arial" w:eastAsia="Times New Roman" w:hAnsi="Arial" w:cs="Arial"/>
                <w:b/>
                <w:bCs/>
                <w:sz w:val="16"/>
                <w:szCs w:val="16"/>
                <w:lang w:eastAsia="cs-CZ"/>
              </w:rPr>
            </w:pPr>
            <w:r w:rsidRPr="00B726DC">
              <w:rPr>
                <w:rFonts w:ascii="Arial" w:eastAsia="Times New Roman" w:hAnsi="Arial" w:cs="Arial"/>
                <w:b/>
                <w:bCs/>
                <w:sz w:val="16"/>
                <w:szCs w:val="16"/>
                <w:lang w:eastAsia="cs-CZ"/>
              </w:rPr>
              <w:t>Nutno doplnit ekonomický dopad, nutno doplnit očekávanou frekvenci / počet výkonů za systém.</w:t>
            </w:r>
          </w:p>
        </w:tc>
      </w:tr>
      <w:tr w:rsidR="000B63FB" w:rsidRPr="00B726DC" w14:paraId="025995F6" w14:textId="77777777" w:rsidTr="00BA01D7">
        <w:trPr>
          <w:trHeight w:val="50"/>
        </w:trPr>
        <w:tc>
          <w:tcPr>
            <w:tcW w:w="188" w:type="pct"/>
            <w:tcBorders>
              <w:top w:val="nil"/>
              <w:left w:val="single" w:sz="4" w:space="0" w:color="auto"/>
              <w:bottom w:val="single" w:sz="4" w:space="0" w:color="auto"/>
              <w:right w:val="single" w:sz="4" w:space="0" w:color="auto"/>
            </w:tcBorders>
            <w:noWrap/>
            <w:vAlign w:val="center"/>
            <w:hideMark/>
          </w:tcPr>
          <w:p w14:paraId="19E0F620"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lastRenderedPageBreak/>
              <w:t>801</w:t>
            </w:r>
          </w:p>
        </w:tc>
        <w:tc>
          <w:tcPr>
            <w:tcW w:w="975" w:type="pct"/>
            <w:tcBorders>
              <w:top w:val="nil"/>
              <w:left w:val="nil"/>
              <w:bottom w:val="single" w:sz="4" w:space="0" w:color="auto"/>
              <w:right w:val="single" w:sz="4" w:space="0" w:color="auto"/>
            </w:tcBorders>
            <w:vAlign w:val="center"/>
            <w:hideMark/>
          </w:tcPr>
          <w:p w14:paraId="664EF214"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801-2025-07-09-09-12-59</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STANOVENÍ MARKERŮ VIROVÉ A BAKTERIÁLNÍ ODPOVĚDI MXA/CRP POCT</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nový výkon</w:t>
            </w:r>
          </w:p>
        </w:tc>
        <w:tc>
          <w:tcPr>
            <w:tcW w:w="3837" w:type="pct"/>
            <w:tcBorders>
              <w:top w:val="nil"/>
              <w:left w:val="nil"/>
              <w:bottom w:val="single" w:sz="4" w:space="0" w:color="auto"/>
              <w:right w:val="single" w:sz="4" w:space="0" w:color="auto"/>
            </w:tcBorders>
            <w:hideMark/>
          </w:tcPr>
          <w:p w14:paraId="0DC5902A" w14:textId="478FE5BC" w:rsidR="000B63FB" w:rsidRPr="00B726DC" w:rsidRDefault="000B63FB" w:rsidP="005B4F00">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 xml:space="preserve">Je již hrazeno z v.z.p. v EU? V minulé reakci na připomínky uvedeno, že schválená úhrada je zatím jen v USA (FDA) a Jižní Koreji … </w:t>
            </w:r>
          </w:p>
          <w:p w14:paraId="1F9B6143" w14:textId="77777777" w:rsidR="000B63FB" w:rsidRPr="00B726DC" w:rsidRDefault="000B63FB" w:rsidP="005B4F00">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 xml:space="preserve">Jsou indikační kritéria, jsou již doporučené postupy (viz minulé projednávání) – kdy, v jakých situacích se má použít nově navrhovaný výkon a kdy stávající výkony s CRP? </w:t>
            </w:r>
          </w:p>
          <w:p w14:paraId="009EDE0B" w14:textId="77777777" w:rsidR="000B63FB" w:rsidRPr="00B726DC" w:rsidRDefault="000B63FB" w:rsidP="005B4F00">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Indikace uvedené v Popisu – nepřekrývají se s indikacemi klasického CRP? Potřebujeme vymezit, kdy se má použít nově navrhovaný výkon a kdy stávající výkony s CRP a kdy se naopak MXA použije a nepoužije se CRP.</w:t>
            </w:r>
          </w:p>
          <w:p w14:paraId="554FE1B8" w14:textId="77777777" w:rsidR="000B63FB" w:rsidRPr="00B726DC" w:rsidRDefault="000B63FB" w:rsidP="005B4F00">
            <w:pPr>
              <w:pStyle w:val="Odstavecseseznamem"/>
              <w:numPr>
                <w:ilvl w:val="0"/>
                <w:numId w:val="1"/>
              </w:numPr>
              <w:spacing w:after="0" w:line="240" w:lineRule="auto"/>
              <w:ind w:left="240" w:hanging="142"/>
              <w:rPr>
                <w:rFonts w:ascii="Arial" w:eastAsia="Times New Roman" w:hAnsi="Arial" w:cs="Arial"/>
                <w:sz w:val="16"/>
                <w:szCs w:val="16"/>
                <w:u w:val="single"/>
                <w:lang w:eastAsia="cs-CZ"/>
              </w:rPr>
            </w:pPr>
            <w:r w:rsidRPr="00B726DC">
              <w:rPr>
                <w:rFonts w:ascii="Arial" w:eastAsia="Times New Roman" w:hAnsi="Arial" w:cs="Arial"/>
                <w:sz w:val="16"/>
                <w:szCs w:val="16"/>
                <w:lang w:eastAsia="cs-CZ"/>
              </w:rPr>
              <w:t xml:space="preserve">S požadavkem na vymezení indikací souvisí i připomínka k rozsáhlému sdílení výkonu. Na minulém projednání bylo řečeno, že využití je „primárně u dětských pacientů v první linii (pohotovost, dětské příjmové ambulance) s ev. přesahem do dospělých“, tomu by mělo odpovídat i nastavení sdílejících odborností – </w:t>
            </w:r>
            <w:r w:rsidRPr="00B726DC">
              <w:rPr>
                <w:rFonts w:ascii="Arial" w:eastAsia="Times New Roman" w:hAnsi="Arial" w:cs="Arial"/>
                <w:sz w:val="16"/>
                <w:szCs w:val="16"/>
                <w:u w:val="single"/>
                <w:lang w:eastAsia="cs-CZ"/>
              </w:rPr>
              <w:t xml:space="preserve">tedy redukovat uvedené sdílející odbornosti. </w:t>
            </w:r>
          </w:p>
          <w:p w14:paraId="09947B4E" w14:textId="77777777" w:rsidR="000B63FB" w:rsidRPr="00B726DC" w:rsidRDefault="000B63FB" w:rsidP="005B4F00">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b/>
                <w:bCs/>
                <w:sz w:val="16"/>
                <w:szCs w:val="16"/>
                <w:u w:val="single"/>
                <w:lang w:eastAsia="cs-CZ"/>
              </w:rPr>
              <w:t>Jak se zamezí duplicitám?</w:t>
            </w:r>
            <w:r w:rsidRPr="00B726DC">
              <w:rPr>
                <w:rFonts w:ascii="Arial" w:eastAsia="Times New Roman" w:hAnsi="Arial" w:cs="Arial"/>
                <w:sz w:val="16"/>
                <w:szCs w:val="16"/>
                <w:lang w:eastAsia="cs-CZ"/>
              </w:rPr>
              <w:t xml:space="preserve"> Doplněna nepovolená kombinace s 02230 KVANTITATIVNÍ STANOVENÍ CRP (POCT) (115 bodů). Doplnit i nepovolenou kombinaci i s výkony níže, zatím jsou stále v SZV:</w:t>
            </w:r>
            <w:r w:rsidRPr="00B726DC">
              <w:rPr>
                <w:rFonts w:ascii="Arial" w:eastAsia="Times New Roman" w:hAnsi="Arial" w:cs="Arial"/>
                <w:sz w:val="16"/>
                <w:szCs w:val="16"/>
                <w:lang w:eastAsia="cs-CZ"/>
              </w:rPr>
              <w:br/>
              <w:t>91331 STANOVENÍ CRP LATEXOVOU AGLUTINACÍ (RAPID TEST) (77 bodů) (OS v reakci na připomínky: obsolentní, zvážit zrušení)</w:t>
            </w:r>
            <w:r w:rsidRPr="00B726DC">
              <w:rPr>
                <w:rFonts w:ascii="Arial" w:eastAsia="Times New Roman" w:hAnsi="Arial" w:cs="Arial"/>
                <w:sz w:val="16"/>
                <w:szCs w:val="16"/>
                <w:lang w:eastAsia="cs-CZ"/>
              </w:rPr>
              <w:br/>
              <w:t>91153 STANOVENÍ C - REAKTIVNÍHO PROTEINU (160 bb.)</w:t>
            </w:r>
            <w:r w:rsidRPr="00B726DC">
              <w:rPr>
                <w:rFonts w:ascii="Arial" w:eastAsia="Times New Roman" w:hAnsi="Arial" w:cs="Arial"/>
                <w:sz w:val="16"/>
                <w:szCs w:val="16"/>
                <w:lang w:eastAsia="cs-CZ"/>
              </w:rPr>
              <w:br/>
              <w:t>91195 STANOVENÍ C - REAKTIVNÍHO PROTEINU ELISA (289 bb.) (OS v reakci na připomínky: obsolentní, zvážit zrušení)</w:t>
            </w:r>
          </w:p>
          <w:p w14:paraId="247504CE" w14:textId="38CAEC32" w:rsidR="000B63FB" w:rsidRPr="00B726DC" w:rsidRDefault="000B63FB" w:rsidP="00037CD2">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 xml:space="preserve">Je nastaveno OF 1/1 den – nedostatečné, nutno </w:t>
            </w:r>
            <w:r w:rsidRPr="00B726DC">
              <w:rPr>
                <w:rFonts w:ascii="Arial" w:eastAsia="Times New Roman" w:hAnsi="Arial" w:cs="Arial"/>
                <w:b/>
                <w:bCs/>
                <w:sz w:val="16"/>
                <w:szCs w:val="16"/>
                <w:lang w:eastAsia="cs-CZ"/>
              </w:rPr>
              <w:t>více omezit (na týden, čtvrtletí</w:t>
            </w:r>
            <w:r w:rsidRPr="00B726DC">
              <w:rPr>
                <w:rFonts w:ascii="Arial" w:eastAsia="Times New Roman" w:hAnsi="Arial" w:cs="Arial"/>
                <w:sz w:val="16"/>
                <w:szCs w:val="16"/>
                <w:lang w:eastAsia="cs-CZ"/>
              </w:rPr>
              <w:t>?), lze z medicínského hlediska nastavit i na delší časový úsek? V položce OF…V popisu je uvedeno: “Případná kontrola vyšetření do 48 hodin po zahájení antibiotické terapie“ a současně uvedeno „Re-test za 6-24 hod (rychlá elevace MxA)“</w:t>
            </w:r>
          </w:p>
          <w:p w14:paraId="05E851B3" w14:textId="77777777" w:rsidR="000B63FB" w:rsidRPr="00B726DC" w:rsidRDefault="000B63FB" w:rsidP="005B4F00">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 xml:space="preserve">PMAt - děkujeme za doložení ceny příslušného kitu ke stanovení, žádáme ještě o kalkulaci na jeden vzorek. Toto nebylo součástí podkladů z MZ, ev. lze dořešit na místě – pokud MZ disponuje tímto výpočtem. </w:t>
            </w:r>
          </w:p>
          <w:p w14:paraId="126AA095" w14:textId="77777777" w:rsidR="000B63FB" w:rsidRPr="00B726DC" w:rsidRDefault="000B63FB" w:rsidP="005B4F00">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Imunoanalyzátor -víceúčelový pro POCT AFIAS-1, AFIAS-3, AFIAS-6 – děkujeme za doložení ceny, evidujeme úpravu názvu přístroje v souladu s reakcí na připomínku (….</w:t>
            </w:r>
            <w:r w:rsidRPr="00B726DC">
              <w:rPr>
                <w:rFonts w:ascii="Arial" w:eastAsia="Times New Roman" w:hAnsi="Arial" w:cs="Arial"/>
                <w:i/>
                <w:iCs/>
                <w:sz w:val="16"/>
                <w:szCs w:val="16"/>
                <w:lang w:eastAsia="cs-CZ"/>
              </w:rPr>
              <w:t>Dle velikosti pracoviště, mohou pracoviště pro optimalizaci provozu používat kromě jednokanálového AFIAS-1, také vícekanálové přístroje AFIAS (a to se 3 kanály = AFIAS-3 nebo 6 kanály AFIAS-6), nelze tedy kód navázat pouze na jeden konkrétní model AFIAS-1 (doporučujeme neuvádět u názvu přístroje číslici, pouze název platformy AFIAS</w:t>
            </w:r>
            <w:r w:rsidRPr="00B726DC">
              <w:rPr>
                <w:rFonts w:ascii="Arial" w:eastAsia="Times New Roman" w:hAnsi="Arial" w:cs="Arial"/>
                <w:sz w:val="16"/>
                <w:szCs w:val="16"/>
                <w:lang w:eastAsia="cs-CZ"/>
              </w:rPr>
              <w:t>)</w:t>
            </w:r>
          </w:p>
          <w:p w14:paraId="704A77A3" w14:textId="77777777" w:rsidR="000B63FB" w:rsidRPr="00B726DC" w:rsidRDefault="000B63FB" w:rsidP="005B4F00">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Nutno vyjasnit EHK – jak tedy bude zaručeno kvalitní stanovení POCT přístrojem?</w:t>
            </w:r>
          </w:p>
          <w:p w14:paraId="79DC2DA1" w14:textId="77777777" w:rsidR="000B63FB" w:rsidRPr="00B726DC" w:rsidRDefault="000B63FB" w:rsidP="00742113">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OM: BOM – výkon je tedy podmíněn jen přístrojovým vybavením, není třeba žádná specializace ev. zaměření pracoviště?</w:t>
            </w:r>
          </w:p>
          <w:p w14:paraId="786629AC" w14:textId="465FE55C" w:rsidR="000B63FB" w:rsidRPr="00B726DC" w:rsidRDefault="000B63FB" w:rsidP="00742113">
            <w:pPr>
              <w:pStyle w:val="Odstavecseseznamem"/>
              <w:numPr>
                <w:ilvl w:val="0"/>
                <w:numId w:val="1"/>
              </w:numPr>
              <w:spacing w:after="0" w:line="240" w:lineRule="auto"/>
              <w:ind w:left="240" w:hanging="142"/>
              <w:rPr>
                <w:rFonts w:ascii="Arial" w:eastAsia="Times New Roman" w:hAnsi="Arial" w:cs="Arial"/>
                <w:b/>
                <w:bCs/>
                <w:sz w:val="16"/>
                <w:szCs w:val="16"/>
                <w:lang w:eastAsia="cs-CZ"/>
              </w:rPr>
            </w:pPr>
            <w:r w:rsidRPr="00B726DC">
              <w:rPr>
                <w:rFonts w:ascii="Arial" w:eastAsia="Times New Roman" w:hAnsi="Arial" w:cs="Arial"/>
                <w:b/>
                <w:bCs/>
                <w:color w:val="000000"/>
                <w:sz w:val="16"/>
                <w:szCs w:val="16"/>
                <w:u w:val="single"/>
                <w:lang w:eastAsia="cs-CZ"/>
              </w:rPr>
              <w:t>Ekonomický dopad</w:t>
            </w:r>
            <w:r w:rsidRPr="00B726DC">
              <w:rPr>
                <w:rFonts w:ascii="Arial" w:eastAsia="Times New Roman" w:hAnsi="Arial" w:cs="Arial"/>
                <w:b/>
                <w:bCs/>
                <w:color w:val="000000"/>
                <w:sz w:val="16"/>
                <w:szCs w:val="16"/>
                <w:lang w:eastAsia="cs-CZ"/>
              </w:rPr>
              <w:t xml:space="preserve"> lze jen obtížně stanovit, jelikož není jasné, jaká část frekvence CRP bude výkonem nahrazena !</w:t>
            </w:r>
          </w:p>
        </w:tc>
      </w:tr>
      <w:tr w:rsidR="000B63FB" w:rsidRPr="00B726DC" w14:paraId="0754EF9F" w14:textId="77777777" w:rsidTr="00BA01D7">
        <w:trPr>
          <w:trHeight w:val="3325"/>
        </w:trPr>
        <w:tc>
          <w:tcPr>
            <w:tcW w:w="188" w:type="pct"/>
            <w:tcBorders>
              <w:top w:val="nil"/>
              <w:left w:val="single" w:sz="4" w:space="0" w:color="auto"/>
              <w:bottom w:val="single" w:sz="4" w:space="0" w:color="auto"/>
              <w:right w:val="single" w:sz="4" w:space="0" w:color="auto"/>
            </w:tcBorders>
            <w:noWrap/>
            <w:vAlign w:val="center"/>
            <w:hideMark/>
          </w:tcPr>
          <w:p w14:paraId="41DAB630"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lastRenderedPageBreak/>
              <w:t>801</w:t>
            </w:r>
          </w:p>
        </w:tc>
        <w:tc>
          <w:tcPr>
            <w:tcW w:w="975" w:type="pct"/>
            <w:tcBorders>
              <w:top w:val="nil"/>
              <w:left w:val="nil"/>
              <w:bottom w:val="single" w:sz="4" w:space="0" w:color="auto"/>
              <w:right w:val="single" w:sz="4" w:space="0" w:color="auto"/>
            </w:tcBorders>
            <w:vAlign w:val="center"/>
            <w:hideMark/>
          </w:tcPr>
          <w:p w14:paraId="7E8C35A3"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801-2025-02-18-04-52-46</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IMUNOANALYTICKÉ STANOVENÍ NEURODEGENERATIVNÍCH MARKERŮ V PLAZMĚ NEBO SÉRU</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nový výkon</w:t>
            </w:r>
          </w:p>
        </w:tc>
        <w:tc>
          <w:tcPr>
            <w:tcW w:w="3837" w:type="pct"/>
            <w:tcBorders>
              <w:top w:val="nil"/>
              <w:left w:val="nil"/>
              <w:bottom w:val="single" w:sz="4" w:space="0" w:color="auto"/>
              <w:right w:val="single" w:sz="4" w:space="0" w:color="auto"/>
            </w:tcBorders>
            <w:hideMark/>
          </w:tcPr>
          <w:p w14:paraId="4EBDF784" w14:textId="59530A6E" w:rsidR="000B63FB" w:rsidRPr="00B726DC" w:rsidRDefault="000B63FB" w:rsidP="005B4F00">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Výkon předkládán opakovaně, i na minulém jednání výkon stažen, proto viz předchozí připomínky</w:t>
            </w:r>
          </w:p>
          <w:p w14:paraId="30152F1A" w14:textId="67EEE245" w:rsidR="000B63FB" w:rsidRPr="00B726DC" w:rsidRDefault="000B63FB" w:rsidP="00493766">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 xml:space="preserve">Je </w:t>
            </w:r>
            <w:r w:rsidRPr="00B726DC">
              <w:rPr>
                <w:rFonts w:ascii="Arial" w:eastAsia="Times New Roman" w:hAnsi="Arial" w:cs="Arial"/>
                <w:b/>
                <w:bCs/>
                <w:sz w:val="16"/>
                <w:szCs w:val="16"/>
                <w:u w:val="single"/>
                <w:lang w:eastAsia="cs-CZ"/>
              </w:rPr>
              <w:t>daná metoda již součástí doporučených postupů v ČR</w:t>
            </w:r>
            <w:r w:rsidRPr="00B726DC">
              <w:rPr>
                <w:rFonts w:ascii="Arial" w:eastAsia="Times New Roman" w:hAnsi="Arial" w:cs="Arial"/>
                <w:sz w:val="16"/>
                <w:szCs w:val="16"/>
                <w:lang w:eastAsia="cs-CZ"/>
              </w:rPr>
              <w:t>? Je jasně stanovený vyšetřovací a léčebný algoritmus s využitím příslušného LP a daných markerů? – Prosíme doložit Doporučené postupy</w:t>
            </w:r>
            <w:r w:rsidRPr="00B726DC">
              <w:rPr>
                <w:rFonts w:ascii="Arial" w:eastAsia="Times New Roman" w:hAnsi="Arial" w:cs="Arial"/>
                <w:sz w:val="16"/>
                <w:szCs w:val="16"/>
                <w:lang w:eastAsia="cs-CZ"/>
              </w:rPr>
              <w:br/>
              <w:t>…..dle minulé reakce na připomínky uvedeno, že nejsou oficiální české doporučené postupy, likvorové</w:t>
            </w:r>
            <w:r w:rsidRPr="00B726DC">
              <w:rPr>
                <w:rFonts w:ascii="Arial" w:eastAsia="Times New Roman" w:hAnsi="Arial" w:cs="Arial"/>
                <w:sz w:val="16"/>
                <w:szCs w:val="16"/>
                <w:lang w:eastAsia="cs-CZ"/>
              </w:rPr>
              <w:br/>
              <w:t>parametry a příp. amyloidový PET jsou v rámci výzkumných kritérií dle zahraničních studií, v Evropských doporučeních je p-tau217 zmíněno jako vize do budoucna ….jak je tomu nyní?</w:t>
            </w:r>
          </w:p>
          <w:p w14:paraId="22DB7B5B" w14:textId="77777777" w:rsidR="000B63FB" w:rsidRPr="00B726DC" w:rsidRDefault="000B63FB" w:rsidP="006827FA">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 xml:space="preserve">Je již schválena příslušná léčba? Má v ČR příslušné LP úhradu? Jaké jsou podmínky úhrady? Je podmíněna stanovením daných markerů v plazmě nebo v séru? </w:t>
            </w:r>
            <w:r w:rsidRPr="00B726DC">
              <w:rPr>
                <w:rFonts w:ascii="Arial" w:eastAsia="Times New Roman" w:hAnsi="Arial" w:cs="Arial"/>
                <w:sz w:val="16"/>
                <w:szCs w:val="16"/>
                <w:lang w:eastAsia="cs-CZ"/>
              </w:rPr>
              <w:br/>
              <w:t>…..V reakci na připomínky minule uvedeno, že v ČR ještě úhrady nebyly dojednány ….a v  doporučeních příslušných léčiv je pozitivita amyloid PET či likvorových parametrů (AB42), tedy nikoli markery pTau ….jak je tomu nyní?</w:t>
            </w:r>
          </w:p>
          <w:p w14:paraId="63122D1B" w14:textId="77777777" w:rsidR="000B63FB" w:rsidRPr="00B726DC" w:rsidRDefault="000B63FB" w:rsidP="006827FA">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 xml:space="preserve">V Popisu uvedeno, že indikující odborností je </w:t>
            </w:r>
            <w:r w:rsidRPr="00B726DC">
              <w:rPr>
                <w:rFonts w:ascii="Arial" w:eastAsia="Times New Roman" w:hAnsi="Arial" w:cs="Arial"/>
                <w:b/>
                <w:bCs/>
                <w:sz w:val="16"/>
                <w:szCs w:val="16"/>
                <w:u w:val="single"/>
                <w:lang w:eastAsia="cs-CZ"/>
              </w:rPr>
              <w:t>psychiatr a neurolog. Jaké je stanovisko indikujících odborností</w:t>
            </w:r>
            <w:r w:rsidRPr="00B726DC">
              <w:rPr>
                <w:rFonts w:ascii="Arial" w:eastAsia="Times New Roman" w:hAnsi="Arial" w:cs="Arial"/>
                <w:sz w:val="16"/>
                <w:szCs w:val="16"/>
                <w:lang w:eastAsia="cs-CZ"/>
              </w:rPr>
              <w:t xml:space="preserve">? </w:t>
            </w:r>
            <w:r w:rsidRPr="00B726DC">
              <w:rPr>
                <w:rFonts w:ascii="Arial" w:eastAsia="Times New Roman" w:hAnsi="Arial" w:cs="Arial"/>
                <w:b/>
                <w:bCs/>
                <w:sz w:val="16"/>
                <w:szCs w:val="16"/>
                <w:u w:val="single"/>
                <w:lang w:eastAsia="cs-CZ"/>
              </w:rPr>
              <w:t>Prosíme o písemné stanovisko těchto indikujících odbornosti/odborností</w:t>
            </w:r>
            <w:r w:rsidRPr="00B726DC">
              <w:rPr>
                <w:rFonts w:ascii="Arial" w:eastAsia="Times New Roman" w:hAnsi="Arial" w:cs="Arial"/>
                <w:sz w:val="16"/>
                <w:szCs w:val="16"/>
                <w:lang w:eastAsia="cs-CZ"/>
              </w:rPr>
              <w:t>.</w:t>
            </w:r>
          </w:p>
          <w:p w14:paraId="26636FB9" w14:textId="77777777" w:rsidR="000B63FB" w:rsidRPr="00B726DC" w:rsidRDefault="000B63FB" w:rsidP="006827FA">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 xml:space="preserve">Do Popisu bylo doplněno indikační omezení: „lehká demence, mírný kognitivní deficit“, což je značně široký rozsah, nutno zúžit. </w:t>
            </w:r>
          </w:p>
          <w:p w14:paraId="2D1CD0EE" w14:textId="77777777" w:rsidR="000B63FB" w:rsidRPr="00B726DC" w:rsidRDefault="000B63FB" w:rsidP="006827FA">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 xml:space="preserve">Dále se uvádí, že v případě SC je OF 1/5 let  - co znamená zkratka „SC“? </w:t>
            </w:r>
            <w:r w:rsidRPr="00B726DC">
              <w:rPr>
                <w:rFonts w:ascii="Arial" w:eastAsia="Times New Roman" w:hAnsi="Arial" w:cs="Arial"/>
                <w:b/>
                <w:bCs/>
                <w:sz w:val="16"/>
                <w:szCs w:val="16"/>
                <w:u w:val="single"/>
                <w:lang w:eastAsia="cs-CZ"/>
              </w:rPr>
              <w:t>Má se jednat o screening</w:t>
            </w:r>
            <w:r w:rsidRPr="00B726DC">
              <w:rPr>
                <w:rFonts w:ascii="Arial" w:eastAsia="Times New Roman" w:hAnsi="Arial" w:cs="Arial"/>
                <w:sz w:val="16"/>
                <w:szCs w:val="16"/>
                <w:lang w:eastAsia="cs-CZ"/>
              </w:rPr>
              <w:t>? V případě, že ano, byl screening projednán a schválen v Narodním screeningovém centru (NSC, ÚZIS) s projednáním Metodiky, přesného algoritmu, včetně toho, kdy se vyšetřuje jaký marker, ekonomickými analýzami, projednáním a připomínkováním v příslušné komisi pro tento screening a schválen MZ? VZP není znám žádný nový odsouhlasený screeningový program pro Alzheimrovu chorobu. Nesouhlasíme s uváděním screeningu v tomto výkonu.</w:t>
            </w:r>
          </w:p>
          <w:p w14:paraId="252B3620" w14:textId="1206E360" w:rsidR="000B63FB" w:rsidRPr="00B726DC" w:rsidRDefault="000B63FB" w:rsidP="006827FA">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OF - dále uvedeno v rámci sledování efektivity léčby např. 2x za rok/osoba – jaký medicínský podklad / z čeho se vychází při určení tohoto intervalu?  </w:t>
            </w:r>
          </w:p>
          <w:p w14:paraId="14345BDC" w14:textId="77777777" w:rsidR="000B63FB" w:rsidRPr="00B726DC" w:rsidRDefault="000B63FB" w:rsidP="006827FA">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OF také jasně vymezit k formulaci „v plazmě nebo v séru“ – v tomto kontextu možná doplnit OF 1/6 měsíců – aby nedocházelo k tomu, že by bylo provedeno vyšetření jak v séru v plazmě a aby nedošlo k vykázání ve 2 po sobě jdoucích dnech.</w:t>
            </w:r>
          </w:p>
          <w:p w14:paraId="2CD2981E" w14:textId="77777777" w:rsidR="000B63FB" w:rsidRPr="00B726DC" w:rsidRDefault="000B63FB" w:rsidP="006827FA">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PMAT položka A084973 Souprava na stanovení Fosforylovaného Tau 217 (pTau217) vč. Kalibrátoru, kontrol, dilučních roztoků a pufrů - ceny PMAt  - příslušných kitů ke stanovení doloženy – faktura – prosíme dodat ještě kalkulaci na jeden vzorek, jak bylo požadováno. Není to součástí podkladů z MZ – neobdrželi jsme. ev. lze dořešit na místě – pokud MZ disponuje tímto výpočtem.</w:t>
            </w:r>
          </w:p>
          <w:p w14:paraId="29EDDFFF" w14:textId="77777777" w:rsidR="000B63FB" w:rsidRPr="00B726DC" w:rsidRDefault="000B63FB" w:rsidP="006827FA">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Jedná se o ekonomicky nejméně náročnou variantu na trhu? Je více kitů? Doložit cenovou analýzu.</w:t>
            </w:r>
          </w:p>
          <w:p w14:paraId="51553665" w14:textId="77777777" w:rsidR="000B63FB" w:rsidRPr="00B726DC" w:rsidRDefault="000B63FB" w:rsidP="006827FA">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Uvedeno, že kalkulováno pro jeden marker (fosforylovaný tau protein: pTau 217, pTau 181, pTau 231; BD-Tau) a další) – jaké jsou „a další“, jaké jsou ceny kitů a rozpočítání na jeden vzorek u dalších markerů?</w:t>
            </w:r>
          </w:p>
          <w:p w14:paraId="2F032293" w14:textId="55AFF3F5" w:rsidR="000B63FB" w:rsidRPr="00B726DC" w:rsidRDefault="000B63FB" w:rsidP="006827FA">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 xml:space="preserve">Výkon je aktuálně navržen tak, že je kalkulován pro jeden marker – tzn. vyšetření všechn 4 markerů  pTau217, pTau 181, pTau 231 a BD-Tau což by znamčenalo kalkulaci  4x1835 bodů, tj. 7332 bodů, což je velmi drahý výkon. </w:t>
            </w:r>
            <w:r w:rsidRPr="00B726DC">
              <w:rPr>
                <w:rFonts w:ascii="Arial" w:eastAsia="Times New Roman" w:hAnsi="Arial" w:cs="Arial"/>
                <w:sz w:val="16"/>
                <w:szCs w:val="16"/>
                <w:lang w:eastAsia="cs-CZ"/>
              </w:rPr>
              <w:br/>
              <w:t>Navíc na minulém jednání bylo konstatováno, že se zpočátku (myšleno zpočátku zavedení výkonu) bude stanovovat pouze jeden marker a to ten u kterého se prokázala největší výpovědní hodnota (ze zápisu … a aby se z počátku stanovoval pouze jeden z uvažovaných čtyř markerů, u kterého se prozatím prokázala největší výpovědní hodnota.)</w:t>
            </w:r>
            <w:r w:rsidRPr="00B726DC">
              <w:rPr>
                <w:rFonts w:ascii="Arial" w:eastAsia="Times New Roman" w:hAnsi="Arial" w:cs="Arial"/>
                <w:sz w:val="16"/>
                <w:szCs w:val="16"/>
                <w:lang w:eastAsia="cs-CZ"/>
              </w:rPr>
              <w:br/>
              <w:t>Avšak tomu neodpovídá Popis: „Kalkulováno pro jeden marker (fosforylovaný tau protein: pTau 217, pTau 181, pTau 231; BD-Tau) a další), kód se může opakovat i vícekrát podle počtu indikovaných a vyšetřených markerů. Maximální počet je dán frekvencí v jednom dni a roce. V rámci SC a následné monitorace ze séra jen p-Tau 217. V rámci došetřování před zahájením příp. terapie všechny 4 markery.“ Rovněž  OF „v rámci SC 1/5let, v rámci sledování efektivity léčby 2/rok“ je nejasné vzhledem k Popisu</w:t>
            </w:r>
            <w:r w:rsidRPr="00B726DC">
              <w:rPr>
                <w:rFonts w:ascii="Arial" w:eastAsia="Times New Roman" w:hAnsi="Arial" w:cs="Arial"/>
                <w:sz w:val="16"/>
                <w:szCs w:val="16"/>
                <w:lang w:eastAsia="cs-CZ"/>
              </w:rPr>
              <w:br/>
              <w:t>RL nutno adekvátně upravit, nyní nedává smysl.</w:t>
            </w:r>
          </w:p>
          <w:p w14:paraId="5BCBDEE2" w14:textId="51D9867C" w:rsidR="000B63FB" w:rsidRPr="00B726DC" w:rsidRDefault="000B63FB" w:rsidP="00966DD8">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Jakým způsobem se došlo k časové dotaci výkonu, časové dotaci nositelů?</w:t>
            </w:r>
          </w:p>
          <w:p w14:paraId="56C17DA2" w14:textId="77777777" w:rsidR="000B63FB" w:rsidRPr="00B726DC" w:rsidRDefault="000B63FB" w:rsidP="006827FA">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Nyní uvedeno OM: S. Doplnit specifikaci S v Poznámce  - souvislost s CVSP či jinými centry? Návaznost na klinickou diagnostiku? Nyní doplněno: „Centra budou teprve vytvořena po schválení léčby“ – Jaká centra, kdy budou ustanovena?</w:t>
            </w:r>
          </w:p>
          <w:p w14:paraId="6491F3AF" w14:textId="77777777" w:rsidR="000B63FB" w:rsidRPr="00B726DC" w:rsidRDefault="000B63FB" w:rsidP="006827FA">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V RL uvedený způsob úhrady v dalších zemích – Německo , Rakousko – zde je hrazeno z v.z.p.? V jakém nastavení ? (Doporučené postupy, indikace, OF?)</w:t>
            </w:r>
          </w:p>
          <w:p w14:paraId="40241B52" w14:textId="1AFEE9CD" w:rsidR="000B63FB" w:rsidRPr="00B726DC" w:rsidRDefault="000B63FB" w:rsidP="006827FA">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b/>
                <w:bCs/>
                <w:sz w:val="16"/>
                <w:szCs w:val="16"/>
                <w:lang w:eastAsia="cs-CZ"/>
              </w:rPr>
              <w:t>Ekonomický dopad – uvedeno, že ÚZIS nedodal podklady, jak se tedy došlo k odhadu 10 000 vyšetření/rok</w:t>
            </w:r>
            <w:r w:rsidRPr="00B726DC">
              <w:rPr>
                <w:rFonts w:ascii="Arial" w:eastAsia="Times New Roman" w:hAnsi="Arial" w:cs="Arial"/>
                <w:sz w:val="16"/>
                <w:szCs w:val="16"/>
                <w:lang w:eastAsia="cs-CZ"/>
              </w:rPr>
              <w:t>?</w:t>
            </w:r>
          </w:p>
          <w:p w14:paraId="72281906" w14:textId="017FE6F7" w:rsidR="000B63FB" w:rsidRPr="00B726DC" w:rsidRDefault="000B63FB" w:rsidP="006827FA">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V textu prokázání léčebného přínosu se píše, že může nahradit vyšetření PET – v jakém procentu? Jaká bude úspora? Bude se implementovat do doporučených postupů?</w:t>
            </w:r>
          </w:p>
        </w:tc>
      </w:tr>
      <w:tr w:rsidR="000B63FB" w:rsidRPr="00B726DC" w14:paraId="74CB4D28" w14:textId="77777777" w:rsidTr="00BA01D7">
        <w:trPr>
          <w:trHeight w:val="1014"/>
        </w:trPr>
        <w:tc>
          <w:tcPr>
            <w:tcW w:w="188" w:type="pct"/>
            <w:tcBorders>
              <w:top w:val="nil"/>
              <w:left w:val="single" w:sz="4" w:space="0" w:color="auto"/>
              <w:bottom w:val="single" w:sz="4" w:space="0" w:color="auto"/>
              <w:right w:val="single" w:sz="4" w:space="0" w:color="auto"/>
            </w:tcBorders>
            <w:noWrap/>
            <w:vAlign w:val="center"/>
            <w:hideMark/>
          </w:tcPr>
          <w:p w14:paraId="607964BA"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lastRenderedPageBreak/>
              <w:t>999</w:t>
            </w:r>
          </w:p>
        </w:tc>
        <w:tc>
          <w:tcPr>
            <w:tcW w:w="975" w:type="pct"/>
            <w:tcBorders>
              <w:top w:val="nil"/>
              <w:left w:val="nil"/>
              <w:bottom w:val="single" w:sz="4" w:space="0" w:color="auto"/>
              <w:right w:val="single" w:sz="4" w:space="0" w:color="auto"/>
            </w:tcBorders>
            <w:vAlign w:val="center"/>
            <w:hideMark/>
          </w:tcPr>
          <w:p w14:paraId="2C1A15BA"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11140</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ZAVEDENÍ PERIFERNĚ ZAVEDENÉHO CENTRÁLNÍHO KATETRU - PICC</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změnové řízení: změna OF, popisu, nositele a bodové hodnoty</w:t>
            </w:r>
          </w:p>
        </w:tc>
        <w:tc>
          <w:tcPr>
            <w:tcW w:w="3837" w:type="pct"/>
            <w:tcBorders>
              <w:top w:val="nil"/>
              <w:left w:val="nil"/>
              <w:bottom w:val="single" w:sz="4" w:space="0" w:color="auto"/>
              <w:right w:val="single" w:sz="4" w:space="0" w:color="auto"/>
            </w:tcBorders>
            <w:hideMark/>
          </w:tcPr>
          <w:p w14:paraId="46C8A4C7" w14:textId="23A8B30F" w:rsidR="000B63FB" w:rsidRPr="00B726DC" w:rsidRDefault="000B63FB" w:rsidP="00742113">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Rozpor v omezení frekvencí a uvedení četnosti výkonů ve zdůvodnění změnového řízení…3x/rok..4x/rok?</w:t>
            </w:r>
          </w:p>
          <w:p w14:paraId="110E832F" w14:textId="347D3F1B" w:rsidR="000B63FB" w:rsidRPr="00B726DC" w:rsidRDefault="000B63FB" w:rsidP="00742113">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 xml:space="preserve">A001779 Rouška </w:t>
            </w:r>
            <w:r w:rsidRPr="003B1879">
              <w:rPr>
                <w:rFonts w:ascii="Arial" w:eastAsia="Times New Roman" w:hAnsi="Arial" w:cs="Arial"/>
                <w:sz w:val="16"/>
                <w:szCs w:val="16"/>
                <w:u w:val="single"/>
                <w:lang w:eastAsia="cs-CZ"/>
              </w:rPr>
              <w:t>folioplast operační 622,90</w:t>
            </w:r>
            <w:r w:rsidRPr="00B726DC">
              <w:rPr>
                <w:rFonts w:ascii="Arial" w:eastAsia="Times New Roman" w:hAnsi="Arial" w:cs="Arial"/>
                <w:sz w:val="16"/>
                <w:szCs w:val="16"/>
                <w:lang w:eastAsia="cs-CZ"/>
              </w:rPr>
              <w:t xml:space="preserve"> – je cena za balení nikoliv za kus – nutno opravit </w:t>
            </w:r>
            <w:r w:rsidRPr="00B726DC">
              <w:rPr>
                <w:rFonts w:ascii="Arial" w:eastAsia="Times New Roman" w:hAnsi="Arial" w:cs="Arial"/>
                <w:sz w:val="16"/>
                <w:szCs w:val="16"/>
                <w:lang w:eastAsia="cs-CZ"/>
              </w:rPr>
              <w:br/>
            </w:r>
          </w:p>
        </w:tc>
      </w:tr>
      <w:tr w:rsidR="000B63FB" w:rsidRPr="00B726DC" w14:paraId="1D24CF2B" w14:textId="77777777" w:rsidTr="00BA01D7">
        <w:trPr>
          <w:trHeight w:val="2448"/>
        </w:trPr>
        <w:tc>
          <w:tcPr>
            <w:tcW w:w="188" w:type="pct"/>
            <w:tcBorders>
              <w:top w:val="nil"/>
              <w:left w:val="single" w:sz="4" w:space="0" w:color="auto"/>
              <w:bottom w:val="single" w:sz="4" w:space="0" w:color="auto"/>
              <w:right w:val="single" w:sz="4" w:space="0" w:color="auto"/>
            </w:tcBorders>
            <w:noWrap/>
            <w:vAlign w:val="center"/>
            <w:hideMark/>
          </w:tcPr>
          <w:p w14:paraId="365BE261"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999</w:t>
            </w:r>
          </w:p>
        </w:tc>
        <w:tc>
          <w:tcPr>
            <w:tcW w:w="975" w:type="pct"/>
            <w:tcBorders>
              <w:top w:val="nil"/>
              <w:left w:val="nil"/>
              <w:bottom w:val="single" w:sz="4" w:space="0" w:color="auto"/>
              <w:right w:val="single" w:sz="4" w:space="0" w:color="auto"/>
            </w:tcBorders>
            <w:vAlign w:val="center"/>
            <w:hideMark/>
          </w:tcPr>
          <w:p w14:paraId="7E087DF9"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11141</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ZAVEDENÍ MIDLINE KATÉTRU</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nový výkon</w:t>
            </w:r>
          </w:p>
        </w:tc>
        <w:tc>
          <w:tcPr>
            <w:tcW w:w="3837" w:type="pct"/>
            <w:tcBorders>
              <w:top w:val="nil"/>
              <w:left w:val="nil"/>
              <w:bottom w:val="single" w:sz="4" w:space="0" w:color="auto"/>
              <w:right w:val="single" w:sz="4" w:space="0" w:color="auto"/>
            </w:tcBorders>
            <w:hideMark/>
          </w:tcPr>
          <w:p w14:paraId="68A9B9CA" w14:textId="77777777" w:rsidR="000B63FB" w:rsidRPr="00B726DC" w:rsidRDefault="000B63FB" w:rsidP="00674857">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Jak doposud péče vykazována?</w:t>
            </w:r>
          </w:p>
          <w:p w14:paraId="39C33477" w14:textId="5F98B377" w:rsidR="000B63FB" w:rsidRPr="00B726DC" w:rsidRDefault="000B63FB" w:rsidP="00894ECD">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 xml:space="preserve">Doba trvání výkonu v minutách je uvedena jako "0,5". Jde o půl minuty nebo půl hodiny? </w:t>
            </w:r>
          </w:p>
          <w:p w14:paraId="1071450A" w14:textId="754B613E" w:rsidR="000B63FB" w:rsidRPr="00B726DC" w:rsidRDefault="000B63FB" w:rsidP="00894ECD">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 xml:space="preserve">Čím je pracoviště specializované? Tím, že má kanylační tým? Jaké je složení kanylačního týmu? </w:t>
            </w:r>
          </w:p>
          <w:p w14:paraId="43C0A853" w14:textId="482541E8" w:rsidR="000B63FB" w:rsidRPr="00B726DC" w:rsidRDefault="000B63FB" w:rsidP="00894ECD">
            <w:pPr>
              <w:pStyle w:val="Odstavecseseznamem"/>
              <w:numPr>
                <w:ilvl w:val="0"/>
                <w:numId w:val="1"/>
              </w:numPr>
              <w:spacing w:after="0" w:line="240" w:lineRule="auto"/>
              <w:ind w:left="240" w:hanging="142"/>
              <w:rPr>
                <w:rFonts w:ascii="Arial" w:eastAsia="Times New Roman" w:hAnsi="Arial" w:cs="Arial"/>
                <w:i/>
                <w:iCs/>
                <w:sz w:val="16"/>
                <w:szCs w:val="16"/>
                <w:lang w:eastAsia="cs-CZ"/>
              </w:rPr>
            </w:pPr>
            <w:r w:rsidRPr="00B726DC">
              <w:rPr>
                <w:rFonts w:ascii="Arial" w:eastAsia="Times New Roman" w:hAnsi="Arial" w:cs="Arial"/>
                <w:sz w:val="16"/>
                <w:szCs w:val="16"/>
                <w:lang w:eastAsia="cs-CZ"/>
              </w:rPr>
              <w:t xml:space="preserve">OM S→ do Podmínky potřeba specifikace - tj.:  </w:t>
            </w:r>
            <w:r w:rsidRPr="00B726DC">
              <w:rPr>
                <w:rFonts w:ascii="Arial" w:eastAsia="Times New Roman" w:hAnsi="Arial" w:cs="Arial"/>
                <w:i/>
                <w:iCs/>
                <w:sz w:val="16"/>
                <w:szCs w:val="16"/>
                <w:lang w:eastAsia="cs-CZ"/>
              </w:rPr>
              <w:t xml:space="preserve">NLZP, který získal zvl. odb. způsobilost absolv. kurzu „Zavádění PICC a midline a pracuje v kanylačním týmu“  ev. plus další podmínky pro S např. pouze lůžkový poskytovatel s kanyl. Týmem??   </w:t>
            </w:r>
          </w:p>
          <w:p w14:paraId="0B4F7090" w14:textId="134E39F2" w:rsidR="000B63FB" w:rsidRPr="00B726DC" w:rsidRDefault="000B63FB" w:rsidP="00894ECD">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 xml:space="preserve">Je potřebné do SZV pro péči s rozdílnou délkou perif. katetru zavádět 2 výkony (11141 a 11142) pouze rozdíl dle času pro zavedení   </w:t>
            </w:r>
          </w:p>
          <w:p w14:paraId="22BE8688" w14:textId="574CF3B2" w:rsidR="000B63FB" w:rsidRPr="00B726DC" w:rsidRDefault="000B63FB" w:rsidP="00894ECD">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S ohledem na nositele odb. 999 nebo odb. 911?</w:t>
            </w:r>
          </w:p>
          <w:p w14:paraId="775857A1" w14:textId="36CB9E06" w:rsidR="000B63FB" w:rsidRPr="00B726DC" w:rsidRDefault="000B63FB" w:rsidP="00894ECD">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 xml:space="preserve">V SZV 06113   APLIKACE ORDINOVANÉ PARENTERÁLNÍ TERAPIE PRO ZAJIŠTĚNÍ HYDRATACE, ENERGETICKÝCH ZDROJŮ A LÉČBY BOLESTI  </w:t>
            </w:r>
            <w:hyperlink r:id="rId10" w:history="1">
              <w:r w:rsidRPr="00B726DC">
                <w:rPr>
                  <w:rFonts w:ascii="Arial" w:eastAsia="Times New Roman" w:hAnsi="Arial" w:cs="Arial"/>
                  <w:color w:val="4472C4" w:themeColor="accent1"/>
                  <w:sz w:val="16"/>
                  <w:szCs w:val="16"/>
                  <w:lang w:eastAsia="cs-CZ"/>
                </w:rPr>
                <w:t>Detail - Zdravotní výkony</w:t>
              </w:r>
            </w:hyperlink>
            <w:r w:rsidRPr="00B726DC">
              <w:rPr>
                <w:rFonts w:ascii="Arial" w:eastAsia="Times New Roman" w:hAnsi="Arial" w:cs="Arial"/>
                <w:sz w:val="16"/>
                <w:szCs w:val="16"/>
                <w:lang w:eastAsia="cs-CZ"/>
              </w:rPr>
              <w:t xml:space="preserve"> 3x/dem Pouze OM – ale je bez ZUM (materiál v PMAT) </w:t>
            </w:r>
          </w:p>
          <w:p w14:paraId="27B71E9B" w14:textId="761A8481" w:rsidR="000B63FB" w:rsidRPr="00B726DC" w:rsidRDefault="000B63FB" w:rsidP="00894ECD">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 xml:space="preserve">V SZV 09220 KANYLACE PERIFERNÍ ŽÍLY VČETNĚ INFÚZE </w:t>
            </w:r>
            <w:hyperlink r:id="rId11" w:history="1">
              <w:r w:rsidRPr="00B726DC">
                <w:rPr>
                  <w:rFonts w:ascii="Arial" w:eastAsia="Times New Roman" w:hAnsi="Arial" w:cs="Arial"/>
                  <w:color w:val="0070C0"/>
                  <w:sz w:val="16"/>
                  <w:szCs w:val="16"/>
                  <w:lang w:eastAsia="cs-CZ"/>
                </w:rPr>
                <w:t xml:space="preserve">Detail - Zdravotní </w:t>
              </w:r>
              <w:r w:rsidRPr="00B726DC">
                <w:rPr>
                  <w:rFonts w:ascii="Arial" w:eastAsia="Times New Roman" w:hAnsi="Arial" w:cs="Arial"/>
                  <w:sz w:val="16"/>
                  <w:szCs w:val="16"/>
                  <w:lang w:eastAsia="cs-CZ"/>
                </w:rPr>
                <w:t>výkony</w:t>
              </w:r>
            </w:hyperlink>
            <w:r w:rsidRPr="00B726DC">
              <w:rPr>
                <w:rFonts w:ascii="Arial" w:eastAsia="Times New Roman" w:hAnsi="Arial" w:cs="Arial"/>
                <w:sz w:val="16"/>
                <w:szCs w:val="16"/>
                <w:lang w:eastAsia="cs-CZ"/>
              </w:rPr>
              <w:t xml:space="preserve"> OM-AOD 3x/den bez ZUM (materiál v PMAT) jak péče doposud vykazována?</w:t>
            </w:r>
          </w:p>
          <w:p w14:paraId="725A2ED7" w14:textId="5E6A852D" w:rsidR="000B63FB" w:rsidRPr="00B726DC" w:rsidRDefault="000B63FB" w:rsidP="00894ECD">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 xml:space="preserve">Rukavice </w:t>
            </w:r>
            <w:r w:rsidRPr="00B726DC">
              <w:rPr>
                <w:rFonts w:ascii="Arial" w:hAnsi="Arial" w:cs="Arial"/>
                <w:color w:val="333333"/>
                <w:sz w:val="16"/>
                <w:szCs w:val="16"/>
                <w:shd w:val="clear" w:color="auto" w:fill="FEF8E7"/>
              </w:rPr>
              <w:t>A008388</w:t>
            </w:r>
            <w:r w:rsidRPr="00B726DC">
              <w:rPr>
                <w:rFonts w:ascii="Arial" w:eastAsia="Times New Roman" w:hAnsi="Arial" w:cs="Arial"/>
                <w:sz w:val="16"/>
                <w:szCs w:val="16"/>
                <w:lang w:eastAsia="cs-CZ"/>
              </w:rPr>
              <w:t xml:space="preserve"> 1x nikoliv 2x</w:t>
            </w:r>
          </w:p>
          <w:p w14:paraId="378406DC" w14:textId="3D343FC8" w:rsidR="000B63FB" w:rsidRPr="00B726DC" w:rsidRDefault="000B63FB" w:rsidP="00894ECD">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 xml:space="preserve">UZ gel </w:t>
            </w:r>
            <w:r w:rsidRPr="00B726DC">
              <w:rPr>
                <w:rFonts w:ascii="Arial" w:hAnsi="Arial" w:cs="Arial"/>
                <w:color w:val="333333"/>
                <w:sz w:val="16"/>
                <w:szCs w:val="16"/>
                <w:shd w:val="clear" w:color="auto" w:fill="FEF8E7"/>
              </w:rPr>
              <w:t>A084634</w:t>
            </w:r>
            <w:r w:rsidRPr="00B726DC">
              <w:rPr>
                <w:rFonts w:ascii="Arial" w:eastAsia="Times New Roman" w:hAnsi="Arial" w:cs="Arial"/>
                <w:sz w:val="16"/>
                <w:szCs w:val="16"/>
                <w:lang w:eastAsia="cs-CZ"/>
              </w:rPr>
              <w:t xml:space="preserve"> za 50 Kč?</w:t>
            </w:r>
          </w:p>
          <w:p w14:paraId="60C6F0FB" w14:textId="77777777" w:rsidR="000B63FB" w:rsidRPr="00B726DC" w:rsidRDefault="000B63FB" w:rsidP="005F75D3">
            <w:pPr>
              <w:spacing w:after="0" w:line="240" w:lineRule="auto"/>
              <w:rPr>
                <w:rFonts w:ascii="Arial" w:eastAsia="Times New Roman" w:hAnsi="Arial" w:cs="Arial"/>
                <w:color w:val="000000"/>
                <w:sz w:val="16"/>
                <w:szCs w:val="16"/>
                <w:highlight w:val="lightGray"/>
                <w:lang w:eastAsia="cs-CZ"/>
              </w:rPr>
            </w:pPr>
            <w:r w:rsidRPr="00B726DC">
              <w:rPr>
                <w:rFonts w:ascii="Arial" w:eastAsia="Times New Roman" w:hAnsi="Arial" w:cs="Arial"/>
                <w:color w:val="000000"/>
                <w:sz w:val="16"/>
                <w:szCs w:val="16"/>
                <w:lang w:eastAsia="cs-CZ"/>
              </w:rPr>
              <w:br/>
            </w:r>
            <w:r w:rsidRPr="00B726DC">
              <w:rPr>
                <w:rFonts w:ascii="Arial" w:eastAsia="Times New Roman" w:hAnsi="Arial" w:cs="Arial"/>
                <w:color w:val="000000"/>
                <w:sz w:val="16"/>
                <w:szCs w:val="16"/>
                <w:highlight w:val="lightGray"/>
                <w:lang w:eastAsia="cs-CZ"/>
              </w:rPr>
              <w:t xml:space="preserve">ZUM položky by měly být napsané obecně a v popisu by neměly být uvedeny kódy z číselníku VZP. </w:t>
            </w:r>
          </w:p>
          <w:p w14:paraId="700F7C6A" w14:textId="789755E3" w:rsidR="000B63FB" w:rsidRPr="00B726DC" w:rsidRDefault="000B63FB" w:rsidP="005F75D3">
            <w:pPr>
              <w:spacing w:after="0" w:line="240" w:lineRule="auto"/>
              <w:rPr>
                <w:rFonts w:ascii="Arial" w:eastAsia="Times New Roman" w:hAnsi="Arial" w:cs="Arial"/>
                <w:color w:val="000000"/>
                <w:sz w:val="16"/>
                <w:szCs w:val="16"/>
                <w:lang w:eastAsia="cs-CZ"/>
              </w:rPr>
            </w:pPr>
            <w:r w:rsidRPr="00B726DC">
              <w:rPr>
                <w:rFonts w:ascii="Arial" w:eastAsia="Times New Roman" w:hAnsi="Arial" w:cs="Arial"/>
                <w:color w:val="000000"/>
                <w:sz w:val="16"/>
                <w:szCs w:val="16"/>
                <w:highlight w:val="lightGray"/>
                <w:lang w:eastAsia="cs-CZ"/>
              </w:rPr>
              <w:t>Midline katétr - Počet v ÚK VZP -  14ks, rozmezí (481,71 - 3 848,08 Kč)  v HRA: v popisu výkonu jsou uvedeny aj dilatátor; punkční jehla; trhací sheat nejsou  však v ZUM položkách.</w:t>
            </w:r>
            <w:r w:rsidRPr="00B726DC">
              <w:rPr>
                <w:rFonts w:ascii="Arial" w:eastAsia="Times New Roman" w:hAnsi="Arial" w:cs="Arial"/>
                <w:color w:val="000000"/>
                <w:sz w:val="16"/>
                <w:szCs w:val="16"/>
                <w:lang w:eastAsia="cs-CZ"/>
              </w:rPr>
              <w:t xml:space="preserve"> </w:t>
            </w:r>
          </w:p>
        </w:tc>
      </w:tr>
      <w:tr w:rsidR="000B63FB" w:rsidRPr="00B726DC" w14:paraId="6AA4429F" w14:textId="77777777" w:rsidTr="00BA01D7">
        <w:trPr>
          <w:trHeight w:val="50"/>
        </w:trPr>
        <w:tc>
          <w:tcPr>
            <w:tcW w:w="188" w:type="pct"/>
            <w:tcBorders>
              <w:top w:val="nil"/>
              <w:left w:val="single" w:sz="4" w:space="0" w:color="auto"/>
              <w:bottom w:val="single" w:sz="4" w:space="0" w:color="auto"/>
              <w:right w:val="single" w:sz="4" w:space="0" w:color="auto"/>
            </w:tcBorders>
            <w:noWrap/>
            <w:vAlign w:val="center"/>
            <w:hideMark/>
          </w:tcPr>
          <w:p w14:paraId="282C6463"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999</w:t>
            </w:r>
          </w:p>
        </w:tc>
        <w:tc>
          <w:tcPr>
            <w:tcW w:w="975" w:type="pct"/>
            <w:tcBorders>
              <w:top w:val="nil"/>
              <w:left w:val="nil"/>
              <w:bottom w:val="single" w:sz="4" w:space="0" w:color="auto"/>
              <w:right w:val="single" w:sz="4" w:space="0" w:color="auto"/>
            </w:tcBorders>
            <w:vAlign w:val="center"/>
            <w:hideMark/>
          </w:tcPr>
          <w:p w14:paraId="4A13F38B"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11142</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ZAVEDENÍ DLOUHÉHO PERIFERNÍHO KATÉTRU</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nový výkon</w:t>
            </w:r>
          </w:p>
        </w:tc>
        <w:tc>
          <w:tcPr>
            <w:tcW w:w="3837" w:type="pct"/>
            <w:tcBorders>
              <w:top w:val="nil"/>
              <w:left w:val="nil"/>
              <w:bottom w:val="single" w:sz="4" w:space="0" w:color="auto"/>
              <w:right w:val="single" w:sz="4" w:space="0" w:color="auto"/>
            </w:tcBorders>
            <w:hideMark/>
          </w:tcPr>
          <w:p w14:paraId="28B05B2E" w14:textId="77777777" w:rsidR="000B63FB" w:rsidRPr="00B726DC" w:rsidRDefault="000B63FB" w:rsidP="00674857">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Jak doposud péče vykazována?</w:t>
            </w:r>
          </w:p>
          <w:p w14:paraId="08FAE7FF" w14:textId="77777777" w:rsidR="000B63FB" w:rsidRPr="00B726DC" w:rsidRDefault="000B63FB" w:rsidP="006F798F">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 xml:space="preserve">Doba trvání výkonu v minutách je uvedena jako "0,3". Čas nositele výkonu je uveden "0,300000011920929"..tzn  upravit na minuty </w:t>
            </w:r>
          </w:p>
          <w:p w14:paraId="2B9A3B7A" w14:textId="647BA32F" w:rsidR="000B63FB" w:rsidRPr="00B726DC" w:rsidRDefault="000B63FB" w:rsidP="006F798F">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Čím je pracoviště specializované (personál s kurzem, vybavení UZ přístrojem)?</w:t>
            </w:r>
          </w:p>
          <w:p w14:paraId="56E884DF" w14:textId="4A679ABE" w:rsidR="000B63FB" w:rsidRPr="00B726DC" w:rsidRDefault="000B63FB" w:rsidP="006F798F">
            <w:pPr>
              <w:pStyle w:val="Odstavecseseznamem"/>
              <w:numPr>
                <w:ilvl w:val="0"/>
                <w:numId w:val="1"/>
              </w:numPr>
              <w:spacing w:after="0" w:line="240" w:lineRule="auto"/>
              <w:ind w:left="240" w:hanging="142"/>
              <w:rPr>
                <w:rFonts w:ascii="Arial" w:eastAsia="Times New Roman" w:hAnsi="Arial" w:cs="Arial"/>
                <w:i/>
                <w:iCs/>
                <w:sz w:val="16"/>
                <w:szCs w:val="16"/>
                <w:lang w:eastAsia="cs-CZ"/>
              </w:rPr>
            </w:pPr>
            <w:r w:rsidRPr="00B726DC">
              <w:rPr>
                <w:rFonts w:ascii="Arial" w:eastAsia="Times New Roman" w:hAnsi="Arial" w:cs="Arial"/>
                <w:sz w:val="16"/>
                <w:szCs w:val="16"/>
                <w:lang w:eastAsia="cs-CZ"/>
              </w:rPr>
              <w:t xml:space="preserve">OM S→ do Podmínky potřeba specifikace pro S 3 - tj.:  </w:t>
            </w:r>
            <w:r w:rsidRPr="00B726DC">
              <w:rPr>
                <w:rFonts w:ascii="Arial" w:eastAsia="Times New Roman" w:hAnsi="Arial" w:cs="Arial"/>
                <w:i/>
                <w:iCs/>
                <w:sz w:val="16"/>
                <w:szCs w:val="16"/>
                <w:lang w:eastAsia="cs-CZ"/>
              </w:rPr>
              <w:t xml:space="preserve">NLZP, který získal zvl. odb. způsobilost absolv. kurzu -……..doplnit jakého  a  ev. plus další podmínky pro S např. pouze lůžkový poskytovatel </w:t>
            </w:r>
          </w:p>
          <w:p w14:paraId="313E38C7" w14:textId="016E4FFA" w:rsidR="000B63FB" w:rsidRPr="00B726DC" w:rsidRDefault="000B63FB" w:rsidP="006F798F">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 xml:space="preserve">Je potřebné do SZV pro péči s rozdílnou délkou perif. katetru zavádět 2 výkony (11141 a 11142) pouze rozdíl dle času pro zavedení, kurz je identický jako pro výkon 1141?   </w:t>
            </w:r>
          </w:p>
          <w:p w14:paraId="3B14F4FF" w14:textId="77777777" w:rsidR="000B63FB" w:rsidRPr="00B726DC" w:rsidRDefault="000B63FB" w:rsidP="006F798F">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S ohledem na nositele odb. 999 nebo odb. 911?</w:t>
            </w:r>
          </w:p>
          <w:p w14:paraId="2E07B826" w14:textId="77777777" w:rsidR="000B63FB" w:rsidRPr="00B726DC" w:rsidRDefault="000B63FB" w:rsidP="006F798F">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 xml:space="preserve">V SZV 06113   APLIKACE ORDINOVANÉ PARENTERÁLNÍ TERAPIE PRO ZAJIŠTĚNÍ HYDRATACE, ENERGETICKÝCH ZDROJŮ A LÉČBY BOLESTI  </w:t>
            </w:r>
            <w:hyperlink r:id="rId12" w:history="1">
              <w:r w:rsidRPr="00B726DC">
                <w:rPr>
                  <w:rFonts w:ascii="Arial" w:eastAsia="Times New Roman" w:hAnsi="Arial" w:cs="Arial"/>
                  <w:color w:val="4472C4" w:themeColor="accent1"/>
                  <w:sz w:val="16"/>
                  <w:szCs w:val="16"/>
                  <w:lang w:eastAsia="cs-CZ"/>
                </w:rPr>
                <w:t>Detail - Zdravotní výkony</w:t>
              </w:r>
            </w:hyperlink>
            <w:r w:rsidRPr="00B726DC">
              <w:rPr>
                <w:rFonts w:ascii="Arial" w:eastAsia="Times New Roman" w:hAnsi="Arial" w:cs="Arial"/>
                <w:sz w:val="16"/>
                <w:szCs w:val="16"/>
                <w:lang w:eastAsia="cs-CZ"/>
              </w:rPr>
              <w:t xml:space="preserve"> 3x/dem Pouze OM – ale je bez ZUM (materiál v PMAT) </w:t>
            </w:r>
          </w:p>
          <w:p w14:paraId="1EBF3C17" w14:textId="5376A067" w:rsidR="000B63FB" w:rsidRPr="00B726DC" w:rsidRDefault="000B63FB" w:rsidP="00E520CD">
            <w:pPr>
              <w:pStyle w:val="Odstavecseseznamem"/>
              <w:numPr>
                <w:ilvl w:val="0"/>
                <w:numId w:val="1"/>
              </w:numPr>
              <w:spacing w:after="0" w:line="240" w:lineRule="auto"/>
              <w:ind w:left="240" w:hanging="142"/>
              <w:rPr>
                <w:rFonts w:ascii="Arial" w:eastAsia="Times New Roman" w:hAnsi="Arial" w:cs="Arial"/>
                <w:b/>
                <w:color w:val="00B050"/>
                <w:sz w:val="16"/>
                <w:szCs w:val="16"/>
                <w:lang w:eastAsia="cs-CZ"/>
              </w:rPr>
            </w:pPr>
            <w:r w:rsidRPr="00B726DC">
              <w:rPr>
                <w:rFonts w:ascii="Arial" w:eastAsia="Times New Roman" w:hAnsi="Arial" w:cs="Arial"/>
                <w:sz w:val="16"/>
                <w:szCs w:val="16"/>
                <w:lang w:eastAsia="cs-CZ"/>
              </w:rPr>
              <w:t xml:space="preserve">V SZV 09220 KANYLACE PERIFERNÍ ŽÍLY VČETNĚ INFÚZE </w:t>
            </w:r>
            <w:hyperlink r:id="rId13" w:history="1">
              <w:r w:rsidRPr="00B726DC">
                <w:rPr>
                  <w:rFonts w:ascii="Arial" w:eastAsia="Times New Roman" w:hAnsi="Arial" w:cs="Arial"/>
                  <w:color w:val="0070C0"/>
                  <w:sz w:val="16"/>
                  <w:szCs w:val="16"/>
                  <w:lang w:eastAsia="cs-CZ"/>
                </w:rPr>
                <w:t xml:space="preserve">Detail - Zdravotní </w:t>
              </w:r>
              <w:r w:rsidRPr="00B726DC">
                <w:rPr>
                  <w:rFonts w:ascii="Arial" w:eastAsia="Times New Roman" w:hAnsi="Arial" w:cs="Arial"/>
                  <w:sz w:val="16"/>
                  <w:szCs w:val="16"/>
                  <w:lang w:eastAsia="cs-CZ"/>
                </w:rPr>
                <w:t>výkony</w:t>
              </w:r>
            </w:hyperlink>
            <w:r w:rsidRPr="00B726DC">
              <w:rPr>
                <w:rFonts w:ascii="Arial" w:eastAsia="Times New Roman" w:hAnsi="Arial" w:cs="Arial"/>
                <w:sz w:val="16"/>
                <w:szCs w:val="16"/>
                <w:lang w:eastAsia="cs-CZ"/>
              </w:rPr>
              <w:t xml:space="preserve"> OM-AOD 3x/den bez ZUM (materiál v PMAT) jak péče doposud vykazována?</w:t>
            </w:r>
          </w:p>
          <w:p w14:paraId="08F466DD" w14:textId="6DED0A0A" w:rsidR="000B63FB" w:rsidRPr="00B726DC" w:rsidRDefault="000B63FB" w:rsidP="00E520CD">
            <w:pPr>
              <w:pStyle w:val="Odstavecseseznamem"/>
              <w:numPr>
                <w:ilvl w:val="0"/>
                <w:numId w:val="1"/>
              </w:numPr>
              <w:spacing w:after="0" w:line="240" w:lineRule="auto"/>
              <w:ind w:left="240" w:hanging="142"/>
              <w:rPr>
                <w:rFonts w:ascii="Arial" w:eastAsia="Times New Roman" w:hAnsi="Arial" w:cs="Arial"/>
                <w:b/>
                <w:sz w:val="16"/>
                <w:szCs w:val="16"/>
                <w:lang w:eastAsia="cs-CZ"/>
              </w:rPr>
            </w:pPr>
            <w:r w:rsidRPr="00B726DC">
              <w:rPr>
                <w:rFonts w:ascii="Arial" w:eastAsia="Times New Roman" w:hAnsi="Arial" w:cs="Arial"/>
                <w:sz w:val="16"/>
                <w:szCs w:val="16"/>
                <w:lang w:eastAsia="cs-CZ"/>
              </w:rPr>
              <w:t>V návrhu chybí ekonomický dopad, finanční dopad nelze stanovit.</w:t>
            </w:r>
          </w:p>
          <w:p w14:paraId="295CDD58" w14:textId="54A4CE77" w:rsidR="000B63FB" w:rsidRPr="00B726DC" w:rsidRDefault="000B63FB" w:rsidP="005F75D3">
            <w:pPr>
              <w:spacing w:after="0" w:line="240" w:lineRule="auto"/>
              <w:rPr>
                <w:rFonts w:ascii="Arial" w:eastAsia="Times New Roman" w:hAnsi="Arial" w:cs="Arial"/>
                <w:color w:val="000000"/>
                <w:sz w:val="16"/>
                <w:szCs w:val="16"/>
                <w:lang w:eastAsia="cs-CZ"/>
              </w:rPr>
            </w:pPr>
            <w:r w:rsidRPr="00B726DC">
              <w:rPr>
                <w:rFonts w:ascii="Arial" w:eastAsia="Times New Roman" w:hAnsi="Arial" w:cs="Arial"/>
                <w:color w:val="000000"/>
                <w:sz w:val="16"/>
                <w:szCs w:val="16"/>
                <w:lang w:eastAsia="cs-CZ"/>
              </w:rPr>
              <w:br/>
            </w:r>
            <w:r w:rsidRPr="00B726DC">
              <w:rPr>
                <w:rFonts w:ascii="Arial" w:eastAsia="Times New Roman" w:hAnsi="Arial" w:cs="Arial"/>
                <w:color w:val="000000"/>
                <w:sz w:val="16"/>
                <w:szCs w:val="16"/>
                <w:highlight w:val="lightGray"/>
                <w:lang w:eastAsia="cs-CZ"/>
              </w:rPr>
              <w:t>Dlouhý periferní katetr - Počet v ÚK VZP -  3 ks , rozmezí (402,89 - 3 848,08 Kč)</w:t>
            </w:r>
          </w:p>
        </w:tc>
      </w:tr>
      <w:tr w:rsidR="000B63FB" w:rsidRPr="00B726DC" w14:paraId="05B62EEE" w14:textId="77777777" w:rsidTr="00BA01D7">
        <w:trPr>
          <w:trHeight w:val="50"/>
        </w:trPr>
        <w:tc>
          <w:tcPr>
            <w:tcW w:w="188" w:type="pct"/>
            <w:tcBorders>
              <w:top w:val="nil"/>
              <w:left w:val="single" w:sz="4" w:space="0" w:color="auto"/>
              <w:bottom w:val="single" w:sz="4" w:space="0" w:color="auto"/>
              <w:right w:val="single" w:sz="4" w:space="0" w:color="auto"/>
            </w:tcBorders>
            <w:noWrap/>
            <w:vAlign w:val="center"/>
            <w:hideMark/>
          </w:tcPr>
          <w:p w14:paraId="3A9CBCCE"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999</w:t>
            </w:r>
          </w:p>
        </w:tc>
        <w:tc>
          <w:tcPr>
            <w:tcW w:w="975" w:type="pct"/>
            <w:tcBorders>
              <w:top w:val="nil"/>
              <w:left w:val="nil"/>
              <w:bottom w:val="single" w:sz="4" w:space="0" w:color="auto"/>
              <w:right w:val="single" w:sz="4" w:space="0" w:color="auto"/>
            </w:tcBorders>
            <w:vAlign w:val="center"/>
            <w:hideMark/>
          </w:tcPr>
          <w:p w14:paraId="2A040C05"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11150</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 xml:space="preserve">ZAVEDENÍ TUNELIZOVANÉHO CENTRÁLNÍHO ŽILNÍHO </w:t>
            </w:r>
            <w:r w:rsidRPr="00B726DC">
              <w:rPr>
                <w:rFonts w:ascii="Arial" w:eastAsia="Times New Roman" w:hAnsi="Arial" w:cs="Arial"/>
                <w:b/>
                <w:bCs/>
                <w:color w:val="000000"/>
                <w:sz w:val="16"/>
                <w:szCs w:val="16"/>
                <w:lang w:eastAsia="cs-CZ"/>
              </w:rPr>
              <w:lastRenderedPageBreak/>
              <w:t>KATÉTRU</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nový výkon</w:t>
            </w:r>
          </w:p>
        </w:tc>
        <w:tc>
          <w:tcPr>
            <w:tcW w:w="3837" w:type="pct"/>
            <w:tcBorders>
              <w:top w:val="nil"/>
              <w:left w:val="nil"/>
              <w:bottom w:val="single" w:sz="4" w:space="0" w:color="auto"/>
              <w:right w:val="single" w:sz="4" w:space="0" w:color="auto"/>
            </w:tcBorders>
            <w:hideMark/>
          </w:tcPr>
          <w:p w14:paraId="7847EADD" w14:textId="77777777" w:rsidR="000B63FB" w:rsidRPr="00B726DC" w:rsidRDefault="000B63FB" w:rsidP="00674857">
            <w:pPr>
              <w:pStyle w:val="Odstavecseseznamem"/>
              <w:numPr>
                <w:ilvl w:val="0"/>
                <w:numId w:val="1"/>
              </w:numPr>
              <w:spacing w:after="0" w:line="240" w:lineRule="auto"/>
              <w:ind w:left="240" w:hanging="142"/>
              <w:rPr>
                <w:rFonts w:ascii="Arial" w:eastAsia="Times New Roman" w:hAnsi="Arial" w:cs="Arial"/>
                <w:sz w:val="16"/>
                <w:szCs w:val="16"/>
                <w:highlight w:val="lightGray"/>
                <w:lang w:eastAsia="cs-CZ"/>
              </w:rPr>
            </w:pPr>
            <w:r w:rsidRPr="00B726DC">
              <w:rPr>
                <w:rFonts w:ascii="Arial" w:eastAsia="Times New Roman" w:hAnsi="Arial" w:cs="Arial"/>
                <w:sz w:val="16"/>
                <w:szCs w:val="16"/>
                <w:highlight w:val="lightGray"/>
                <w:lang w:eastAsia="cs-CZ"/>
              </w:rPr>
              <w:lastRenderedPageBreak/>
              <w:t>Jak doposud péče vykazována?</w:t>
            </w:r>
          </w:p>
          <w:p w14:paraId="0E9BDC91" w14:textId="75ED4C85" w:rsidR="000B63FB" w:rsidRPr="003B1879" w:rsidRDefault="000B63FB" w:rsidP="00086195">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3B1879">
              <w:rPr>
                <w:rFonts w:ascii="Arial" w:eastAsia="Times New Roman" w:hAnsi="Arial" w:cs="Arial"/>
                <w:sz w:val="16"/>
                <w:szCs w:val="16"/>
                <w:lang w:eastAsia="cs-CZ"/>
              </w:rPr>
              <w:t xml:space="preserve">Vyjasnit z jakého důvodu se navrhuje výkon, když v SZV jsou zavedeny výkony:   </w:t>
            </w:r>
          </w:p>
          <w:p w14:paraId="0C696C83" w14:textId="77777777" w:rsidR="000B63FB" w:rsidRPr="003B1879" w:rsidRDefault="000B63FB" w:rsidP="00086195">
            <w:pPr>
              <w:pStyle w:val="Odstavecseseznamem"/>
              <w:numPr>
                <w:ilvl w:val="0"/>
                <w:numId w:val="1"/>
              </w:numPr>
              <w:spacing w:after="0" w:line="240" w:lineRule="auto"/>
              <w:rPr>
                <w:rFonts w:ascii="Arial" w:eastAsia="Times New Roman" w:hAnsi="Arial" w:cs="Arial"/>
                <w:sz w:val="16"/>
                <w:szCs w:val="16"/>
                <w:lang w:eastAsia="cs-CZ"/>
              </w:rPr>
            </w:pPr>
            <w:r w:rsidRPr="003B1879">
              <w:rPr>
                <w:rFonts w:ascii="Arial" w:eastAsia="Times New Roman" w:hAnsi="Arial" w:cs="Arial"/>
                <w:sz w:val="16"/>
                <w:szCs w:val="16"/>
                <w:lang w:eastAsia="cs-CZ"/>
              </w:rPr>
              <w:lastRenderedPageBreak/>
              <w:t xml:space="preserve">78860 - TUNELIZACE KATETRU </w:t>
            </w:r>
            <w:hyperlink r:id="rId14" w:history="1">
              <w:r w:rsidRPr="003B1879">
                <w:rPr>
                  <w:rFonts w:ascii="Arial" w:eastAsia="Times New Roman" w:hAnsi="Arial" w:cs="Arial"/>
                  <w:color w:val="4472C4" w:themeColor="accent1"/>
                  <w:sz w:val="16"/>
                  <w:szCs w:val="16"/>
                  <w:lang w:eastAsia="cs-CZ"/>
                </w:rPr>
                <w:t>Detail - Zdravotní výkony</w:t>
              </w:r>
            </w:hyperlink>
            <w:r w:rsidRPr="003B1879">
              <w:rPr>
                <w:rFonts w:ascii="Arial" w:eastAsia="Times New Roman" w:hAnsi="Arial" w:cs="Arial"/>
                <w:sz w:val="16"/>
                <w:szCs w:val="16"/>
                <w:lang w:eastAsia="cs-CZ"/>
              </w:rPr>
              <w:t xml:space="preserve"> 498 bodů  </w:t>
            </w:r>
            <w:r w:rsidRPr="003B1879">
              <w:rPr>
                <w:rFonts w:ascii="Arial" w:eastAsia="Times New Roman" w:hAnsi="Arial" w:cs="Arial"/>
                <w:sz w:val="16"/>
                <w:szCs w:val="16"/>
                <w:lang w:eastAsia="cs-CZ"/>
              </w:rPr>
              <w:br/>
              <w:t>Výkon navazuje na zavedení centrálního žilního katetru nebo epidurálního katetru.</w:t>
            </w:r>
          </w:p>
          <w:p w14:paraId="43749C28" w14:textId="77777777" w:rsidR="000B63FB" w:rsidRPr="003B1879" w:rsidRDefault="000B63FB" w:rsidP="00086195">
            <w:pPr>
              <w:pStyle w:val="Odstavecseseznamem"/>
              <w:numPr>
                <w:ilvl w:val="0"/>
                <w:numId w:val="1"/>
              </w:numPr>
              <w:spacing w:after="0" w:line="240" w:lineRule="auto"/>
              <w:rPr>
                <w:rFonts w:ascii="Arial" w:eastAsia="Times New Roman" w:hAnsi="Arial" w:cs="Arial"/>
                <w:sz w:val="16"/>
                <w:szCs w:val="16"/>
                <w:lang w:eastAsia="cs-CZ"/>
              </w:rPr>
            </w:pPr>
            <w:r w:rsidRPr="003B1879">
              <w:rPr>
                <w:rFonts w:ascii="Arial" w:eastAsia="Times New Roman" w:hAnsi="Arial" w:cs="Arial"/>
                <w:sz w:val="16"/>
                <w:szCs w:val="16"/>
                <w:lang w:eastAsia="cs-CZ"/>
              </w:rPr>
              <w:t xml:space="preserve">32510 - ZAVEDENÍ DLOUHODOBÉ KANYLACE CENTRÁLNÍHO ŽILNÍHO SYSTÉMU S PODKOŽNÍ MANŽETOU NEBO KOMŮRKOU 2 547 bodů  </w:t>
            </w:r>
            <w:hyperlink r:id="rId15" w:history="1">
              <w:r w:rsidRPr="003B1879">
                <w:rPr>
                  <w:rFonts w:ascii="Arial" w:eastAsia="Times New Roman" w:hAnsi="Arial" w:cs="Arial"/>
                  <w:color w:val="0070C0"/>
                  <w:sz w:val="16"/>
                  <w:szCs w:val="16"/>
                  <w:lang w:eastAsia="cs-CZ"/>
                </w:rPr>
                <w:t>Detail - Zdravotní výkony</w:t>
              </w:r>
            </w:hyperlink>
          </w:p>
          <w:p w14:paraId="17D724A7" w14:textId="27814048" w:rsidR="000B63FB" w:rsidRPr="003B1879" w:rsidRDefault="000B63FB" w:rsidP="00D84086">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3B1879">
              <w:rPr>
                <w:rFonts w:ascii="Arial" w:eastAsia="Times New Roman" w:hAnsi="Arial" w:cs="Arial"/>
                <w:sz w:val="16"/>
                <w:szCs w:val="16"/>
                <w:lang w:eastAsia="cs-CZ"/>
              </w:rPr>
              <w:t xml:space="preserve">Doba trvání výkonu v minutách je uvedena jako "0,5". Nutno uvádět v minutách.  </w:t>
            </w:r>
          </w:p>
          <w:p w14:paraId="1A82AEE3" w14:textId="0E6EC869" w:rsidR="000B63FB" w:rsidRPr="003B1879" w:rsidRDefault="000B63FB" w:rsidP="00674857">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3B1879">
              <w:rPr>
                <w:rFonts w:ascii="Arial" w:eastAsia="Times New Roman" w:hAnsi="Arial" w:cs="Arial"/>
                <w:sz w:val="16"/>
                <w:szCs w:val="16"/>
                <w:lang w:eastAsia="cs-CZ"/>
              </w:rPr>
              <w:t xml:space="preserve">EKG není v přístrojích – vykazuje se zvlášť? </w:t>
            </w:r>
          </w:p>
          <w:p w14:paraId="49669721" w14:textId="4A679F5B" w:rsidR="000B63FB" w:rsidRPr="003B1879" w:rsidRDefault="000B63FB" w:rsidP="00086195">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3B1879">
              <w:rPr>
                <w:rFonts w:ascii="Arial" w:eastAsia="Times New Roman" w:hAnsi="Arial" w:cs="Arial"/>
                <w:sz w:val="16"/>
                <w:szCs w:val="16"/>
                <w:lang w:eastAsia="cs-CZ"/>
              </w:rPr>
              <w:t xml:space="preserve">Je potřeba jasně definovat specializované pracoviště "S" , pokud by nasedal na 09225 </w:t>
            </w:r>
            <w:hyperlink r:id="rId16" w:history="1">
              <w:r w:rsidRPr="003B1879">
                <w:rPr>
                  <w:rFonts w:ascii="Arial" w:eastAsia="Times New Roman" w:hAnsi="Arial" w:cs="Arial"/>
                  <w:color w:val="4472C4" w:themeColor="accent1"/>
                  <w:sz w:val="16"/>
                  <w:szCs w:val="16"/>
                  <w:lang w:eastAsia="cs-CZ"/>
                </w:rPr>
                <w:t>Detail - Zdravotní výkony</w:t>
              </w:r>
            </w:hyperlink>
            <w:r w:rsidRPr="003B1879">
              <w:rPr>
                <w:rFonts w:ascii="Arial" w:eastAsia="Times New Roman" w:hAnsi="Arial" w:cs="Arial"/>
                <w:sz w:val="16"/>
                <w:szCs w:val="16"/>
                <w:lang w:eastAsia="cs-CZ"/>
              </w:rPr>
              <w:t xml:space="preserve"> KANYLACE CENTRÁLNÍ ŽÍLY ZA KONTROLY CELKOVÉHO STAVU PACIENTA (TK, P, D, PŘÍPADNĚ EKG)</w:t>
            </w:r>
          </w:p>
          <w:p w14:paraId="3DC08B60" w14:textId="77777777" w:rsidR="000B63FB" w:rsidRPr="003B1879" w:rsidRDefault="000B63FB" w:rsidP="00086195">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3B1879">
              <w:rPr>
                <w:rFonts w:ascii="Arial" w:eastAsia="Times New Roman" w:hAnsi="Arial" w:cs="Arial"/>
                <w:sz w:val="16"/>
                <w:szCs w:val="16"/>
                <w:lang w:eastAsia="cs-CZ"/>
              </w:rPr>
              <w:t>V návrhu chybí ekonomický dopad, finanční dopad nelze stanovit.</w:t>
            </w:r>
          </w:p>
          <w:p w14:paraId="387633C2" w14:textId="77777777" w:rsidR="000B63FB" w:rsidRPr="00B726DC" w:rsidRDefault="000B63FB" w:rsidP="00086195">
            <w:pPr>
              <w:spacing w:after="0" w:line="240" w:lineRule="auto"/>
              <w:ind w:left="98"/>
              <w:rPr>
                <w:rFonts w:ascii="Arial" w:eastAsia="Times New Roman" w:hAnsi="Arial" w:cs="Arial"/>
                <w:color w:val="000000"/>
                <w:sz w:val="16"/>
                <w:szCs w:val="16"/>
                <w:highlight w:val="lightGray"/>
                <w:lang w:eastAsia="cs-CZ"/>
              </w:rPr>
            </w:pPr>
            <w:r w:rsidRPr="00B726DC">
              <w:rPr>
                <w:rFonts w:ascii="Arial" w:eastAsia="Times New Roman" w:hAnsi="Arial" w:cs="Arial"/>
                <w:color w:val="000000"/>
                <w:sz w:val="16"/>
                <w:szCs w:val="16"/>
                <w:highlight w:val="lightGray"/>
                <w:lang w:eastAsia="cs-CZ"/>
              </w:rPr>
              <w:br/>
              <w:t xml:space="preserve">V popisu výkonu je uvedené i tkáňové lepidlo, nechybí jako ZUM položka? nebo odpovídá PMATu A084494? </w:t>
            </w:r>
          </w:p>
          <w:p w14:paraId="389EC459" w14:textId="77777777" w:rsidR="000B63FB" w:rsidRPr="00B726DC" w:rsidRDefault="000B63FB" w:rsidP="00086195">
            <w:pPr>
              <w:spacing w:after="0" w:line="240" w:lineRule="auto"/>
              <w:ind w:left="98"/>
              <w:rPr>
                <w:rFonts w:ascii="Arial" w:eastAsia="Times New Roman" w:hAnsi="Arial" w:cs="Arial"/>
                <w:color w:val="000000"/>
                <w:sz w:val="16"/>
                <w:szCs w:val="16"/>
                <w:highlight w:val="lightGray"/>
                <w:lang w:eastAsia="cs-CZ"/>
              </w:rPr>
            </w:pPr>
            <w:r w:rsidRPr="00B726DC">
              <w:rPr>
                <w:rFonts w:ascii="Arial" w:eastAsia="Times New Roman" w:hAnsi="Arial" w:cs="Arial"/>
                <w:color w:val="000000"/>
                <w:sz w:val="16"/>
                <w:szCs w:val="16"/>
                <w:highlight w:val="lightGray"/>
                <w:lang w:eastAsia="cs-CZ"/>
              </w:rPr>
              <w:t xml:space="preserve">U ZUM jsou v názvu vypsány VZP kódy a ke všemu dost zmatečně. Cenové rozpětí: </w:t>
            </w:r>
          </w:p>
          <w:p w14:paraId="0C796464" w14:textId="77777777" w:rsidR="000B63FB" w:rsidRPr="00B726DC" w:rsidRDefault="000B63FB" w:rsidP="00086195">
            <w:pPr>
              <w:spacing w:after="0" w:line="240" w:lineRule="auto"/>
              <w:ind w:left="98"/>
              <w:rPr>
                <w:rFonts w:ascii="Arial" w:eastAsia="Times New Roman" w:hAnsi="Arial" w:cs="Arial"/>
                <w:color w:val="000000"/>
                <w:sz w:val="16"/>
                <w:szCs w:val="16"/>
                <w:highlight w:val="lightGray"/>
                <w:lang w:eastAsia="cs-CZ"/>
              </w:rPr>
            </w:pPr>
            <w:r w:rsidRPr="00B726DC">
              <w:rPr>
                <w:rFonts w:ascii="Arial" w:eastAsia="Times New Roman" w:hAnsi="Arial" w:cs="Arial"/>
                <w:color w:val="000000"/>
                <w:sz w:val="16"/>
                <w:szCs w:val="16"/>
                <w:highlight w:val="lightGray"/>
                <w:lang w:eastAsia="cs-CZ"/>
              </w:rPr>
              <w:t xml:space="preserve">a.)1cestny PICC - počet v ÚK VZP -  50 ks, rozmezí (170,24 - 7260,44 Kč= periférní PICC) </w:t>
            </w:r>
          </w:p>
          <w:p w14:paraId="526060DA" w14:textId="77777777" w:rsidR="000B63FB" w:rsidRPr="00B726DC" w:rsidRDefault="000B63FB" w:rsidP="00086195">
            <w:pPr>
              <w:spacing w:after="0" w:line="240" w:lineRule="auto"/>
              <w:ind w:left="98"/>
              <w:rPr>
                <w:rFonts w:ascii="Arial" w:eastAsia="Times New Roman" w:hAnsi="Arial" w:cs="Arial"/>
                <w:color w:val="000000"/>
                <w:sz w:val="16"/>
                <w:szCs w:val="16"/>
                <w:highlight w:val="lightGray"/>
                <w:lang w:eastAsia="cs-CZ"/>
              </w:rPr>
            </w:pPr>
            <w:r w:rsidRPr="00B726DC">
              <w:rPr>
                <w:rFonts w:ascii="Arial" w:eastAsia="Times New Roman" w:hAnsi="Arial" w:cs="Arial"/>
                <w:color w:val="000000"/>
                <w:sz w:val="16"/>
                <w:szCs w:val="16"/>
                <w:highlight w:val="lightGray"/>
                <w:lang w:eastAsia="cs-CZ"/>
              </w:rPr>
              <w:t xml:space="preserve">b.)2cestny katetr CVC  Počet v ÚK VZP -  67 ks , rozmezí (332,93 - 78497,52Kč) </w:t>
            </w:r>
          </w:p>
          <w:p w14:paraId="7BEE0B45" w14:textId="21BB803F" w:rsidR="000B63FB" w:rsidRPr="00B726DC" w:rsidRDefault="000B63FB" w:rsidP="00086195">
            <w:pPr>
              <w:spacing w:after="0" w:line="240" w:lineRule="auto"/>
              <w:ind w:left="98"/>
              <w:rPr>
                <w:rFonts w:ascii="Arial" w:eastAsia="Times New Roman" w:hAnsi="Arial" w:cs="Arial"/>
                <w:color w:val="000000"/>
                <w:sz w:val="16"/>
                <w:szCs w:val="16"/>
                <w:highlight w:val="lightGray"/>
                <w:lang w:eastAsia="cs-CZ"/>
              </w:rPr>
            </w:pPr>
            <w:r w:rsidRPr="00B726DC">
              <w:rPr>
                <w:rFonts w:ascii="Arial" w:eastAsia="Times New Roman" w:hAnsi="Arial" w:cs="Arial"/>
                <w:color w:val="000000"/>
                <w:sz w:val="16"/>
                <w:szCs w:val="16"/>
                <w:highlight w:val="lightGray"/>
                <w:lang w:eastAsia="cs-CZ"/>
              </w:rPr>
              <w:t xml:space="preserve">c.)3CVC  Počet v ÚK VZP -  66 ks , rozmezí (208,26 – 5 537,86 Kč) </w:t>
            </w:r>
          </w:p>
          <w:p w14:paraId="1CC2A041" w14:textId="1E1DE52F" w:rsidR="000B63FB" w:rsidRPr="00B726DC" w:rsidRDefault="000B63FB" w:rsidP="00086195">
            <w:pPr>
              <w:spacing w:after="0" w:line="240" w:lineRule="auto"/>
              <w:ind w:left="98"/>
              <w:rPr>
                <w:rFonts w:ascii="Arial" w:eastAsia="Times New Roman" w:hAnsi="Arial" w:cs="Arial"/>
                <w:color w:val="000000"/>
                <w:sz w:val="16"/>
                <w:szCs w:val="16"/>
                <w:highlight w:val="lightGray"/>
                <w:lang w:eastAsia="cs-CZ"/>
              </w:rPr>
            </w:pPr>
            <w:r w:rsidRPr="00B726DC">
              <w:rPr>
                <w:rFonts w:ascii="Arial" w:eastAsia="Times New Roman" w:hAnsi="Arial" w:cs="Arial"/>
                <w:color w:val="000000"/>
                <w:sz w:val="16"/>
                <w:szCs w:val="16"/>
                <w:highlight w:val="lightGray"/>
                <w:lang w:eastAsia="cs-CZ"/>
              </w:rPr>
              <w:t xml:space="preserve">d.)4CVC Počet v ÚK VZP -  32 ks , rozmezí (208,26 - 3 5537,896Kč); </w:t>
            </w:r>
          </w:p>
          <w:p w14:paraId="5F777AFD" w14:textId="6E570E0B" w:rsidR="000B63FB" w:rsidRPr="00B726DC" w:rsidRDefault="000B63FB" w:rsidP="00086195">
            <w:pPr>
              <w:spacing w:after="0" w:line="240" w:lineRule="auto"/>
              <w:ind w:left="98"/>
              <w:rPr>
                <w:rFonts w:ascii="Arial" w:eastAsia="Times New Roman" w:hAnsi="Arial" w:cs="Arial"/>
                <w:color w:val="000000"/>
                <w:sz w:val="16"/>
                <w:szCs w:val="16"/>
                <w:highlight w:val="lightGray"/>
                <w:lang w:eastAsia="cs-CZ"/>
              </w:rPr>
            </w:pPr>
            <w:r w:rsidRPr="00B726DC">
              <w:rPr>
                <w:rFonts w:ascii="Arial" w:eastAsia="Times New Roman" w:hAnsi="Arial" w:cs="Arial"/>
                <w:color w:val="000000"/>
                <w:sz w:val="16"/>
                <w:szCs w:val="16"/>
                <w:highlight w:val="lightGray"/>
                <w:lang w:eastAsia="cs-CZ"/>
              </w:rPr>
              <w:t>e.)2PICC Počet v ÚK VZP - 19 ks , rozmezí (2828,33 - 7847,83 Kč); f.)3PICC-  Počet v ÚK VZP -  13 ks , rozmezí (3164,81 - 7847,83 Kč)</w:t>
            </w:r>
          </w:p>
        </w:tc>
      </w:tr>
      <w:tr w:rsidR="000B63FB" w:rsidRPr="00B726DC" w14:paraId="6D9EE864" w14:textId="77777777" w:rsidTr="00BA01D7">
        <w:trPr>
          <w:trHeight w:val="65"/>
        </w:trPr>
        <w:tc>
          <w:tcPr>
            <w:tcW w:w="188" w:type="pct"/>
            <w:tcBorders>
              <w:top w:val="nil"/>
              <w:left w:val="single" w:sz="4" w:space="0" w:color="auto"/>
              <w:bottom w:val="single" w:sz="4" w:space="0" w:color="auto"/>
              <w:right w:val="single" w:sz="4" w:space="0" w:color="auto"/>
            </w:tcBorders>
            <w:noWrap/>
            <w:vAlign w:val="center"/>
            <w:hideMark/>
          </w:tcPr>
          <w:p w14:paraId="39330CF8"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lastRenderedPageBreak/>
              <w:t>999</w:t>
            </w:r>
          </w:p>
        </w:tc>
        <w:tc>
          <w:tcPr>
            <w:tcW w:w="975" w:type="pct"/>
            <w:tcBorders>
              <w:top w:val="nil"/>
              <w:left w:val="nil"/>
              <w:bottom w:val="single" w:sz="4" w:space="0" w:color="auto"/>
              <w:right w:val="single" w:sz="4" w:space="0" w:color="auto"/>
            </w:tcBorders>
            <w:vAlign w:val="center"/>
            <w:hideMark/>
          </w:tcPr>
          <w:p w14:paraId="76855BE2"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09123</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ANALÝZA MOČI CHEMICKY</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změnové řízení: změna OF</w:t>
            </w:r>
          </w:p>
        </w:tc>
        <w:tc>
          <w:tcPr>
            <w:tcW w:w="3837" w:type="pct"/>
            <w:tcBorders>
              <w:top w:val="nil"/>
              <w:left w:val="nil"/>
              <w:bottom w:val="single" w:sz="4" w:space="0" w:color="auto"/>
              <w:right w:val="single" w:sz="4" w:space="0" w:color="auto"/>
            </w:tcBorders>
            <w:hideMark/>
          </w:tcPr>
          <w:p w14:paraId="31FA396B" w14:textId="24D2AFBE" w:rsidR="000B63FB" w:rsidRPr="00B726DC" w:rsidRDefault="000B63FB" w:rsidP="00126B45">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 xml:space="preserve">Úprava OF 1/1 den na OF 1/1 den /1 odbornost – k diskusi, navrhovaná změna patrně </w:t>
            </w:r>
            <w:r w:rsidRPr="003B1879">
              <w:rPr>
                <w:rFonts w:ascii="Arial" w:eastAsia="Times New Roman" w:hAnsi="Arial" w:cs="Arial"/>
                <w:b/>
                <w:bCs/>
                <w:sz w:val="16"/>
                <w:szCs w:val="16"/>
                <w:lang w:eastAsia="cs-CZ"/>
              </w:rPr>
              <w:t>nepřinese žádný užitek</w:t>
            </w:r>
            <w:r w:rsidRPr="00B726DC">
              <w:rPr>
                <w:rFonts w:ascii="Arial" w:eastAsia="Times New Roman" w:hAnsi="Arial" w:cs="Arial"/>
                <w:sz w:val="16"/>
                <w:szCs w:val="16"/>
                <w:lang w:eastAsia="cs-CZ"/>
              </w:rPr>
              <w:t>.</w:t>
            </w:r>
          </w:p>
          <w:p w14:paraId="7D7A6A7A" w14:textId="02754C35" w:rsidR="000B63FB" w:rsidRPr="00B726DC" w:rsidRDefault="000B63FB" w:rsidP="00126B45">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 xml:space="preserve">RL však byl upraven </w:t>
            </w:r>
            <w:r w:rsidRPr="00B726DC">
              <w:rPr>
                <w:rFonts w:ascii="Arial" w:eastAsia="Times New Roman" w:hAnsi="Arial" w:cs="Arial"/>
                <w:b/>
                <w:bCs/>
                <w:sz w:val="16"/>
                <w:szCs w:val="16"/>
                <w:lang w:eastAsia="cs-CZ"/>
              </w:rPr>
              <w:t>ještě v položce OM</w:t>
            </w:r>
            <w:r w:rsidRPr="00B726DC">
              <w:rPr>
                <w:rFonts w:ascii="Arial" w:eastAsia="Times New Roman" w:hAnsi="Arial" w:cs="Arial"/>
                <w:sz w:val="16"/>
                <w:szCs w:val="16"/>
                <w:lang w:eastAsia="cs-CZ"/>
              </w:rPr>
              <w:t xml:space="preserve"> - Proč dochází ke změně AOD na BOM? </w:t>
            </w:r>
            <w:r w:rsidRPr="00B726DC">
              <w:rPr>
                <w:rFonts w:ascii="Arial" w:eastAsia="Times New Roman" w:hAnsi="Arial" w:cs="Arial"/>
                <w:sz w:val="16"/>
                <w:szCs w:val="16"/>
                <w:lang w:eastAsia="cs-CZ"/>
              </w:rPr>
              <w:br/>
            </w:r>
            <w:r w:rsidRPr="00B726DC">
              <w:rPr>
                <w:rFonts w:ascii="Arial" w:eastAsia="Times New Roman" w:hAnsi="Arial" w:cs="Arial"/>
                <w:sz w:val="16"/>
                <w:szCs w:val="16"/>
                <w:lang w:eastAsia="cs-CZ"/>
              </w:rPr>
              <w:br/>
            </w:r>
          </w:p>
          <w:p w14:paraId="57D6FC6E" w14:textId="1DF1175A" w:rsidR="000B63FB" w:rsidRPr="00B726DC" w:rsidRDefault="000B63FB" w:rsidP="00126B45">
            <w:pPr>
              <w:spacing w:after="0" w:line="240" w:lineRule="auto"/>
              <w:ind w:left="98"/>
              <w:rPr>
                <w:rFonts w:ascii="Arial" w:eastAsia="Times New Roman" w:hAnsi="Arial" w:cs="Arial"/>
                <w:sz w:val="16"/>
                <w:szCs w:val="16"/>
                <w:lang w:eastAsia="cs-CZ"/>
              </w:rPr>
            </w:pPr>
          </w:p>
        </w:tc>
      </w:tr>
      <w:tr w:rsidR="000B63FB" w:rsidRPr="00B726DC" w14:paraId="775B2C09" w14:textId="77777777" w:rsidTr="00BA01D7">
        <w:trPr>
          <w:trHeight w:val="50"/>
        </w:trPr>
        <w:tc>
          <w:tcPr>
            <w:tcW w:w="188" w:type="pct"/>
            <w:tcBorders>
              <w:top w:val="nil"/>
              <w:left w:val="single" w:sz="4" w:space="0" w:color="auto"/>
              <w:bottom w:val="single" w:sz="4" w:space="0" w:color="auto"/>
              <w:right w:val="single" w:sz="4" w:space="0" w:color="auto"/>
            </w:tcBorders>
            <w:noWrap/>
            <w:vAlign w:val="center"/>
            <w:hideMark/>
          </w:tcPr>
          <w:p w14:paraId="04463BC5"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999</w:t>
            </w:r>
          </w:p>
        </w:tc>
        <w:tc>
          <w:tcPr>
            <w:tcW w:w="975" w:type="pct"/>
            <w:tcBorders>
              <w:top w:val="nil"/>
              <w:left w:val="nil"/>
              <w:bottom w:val="single" w:sz="4" w:space="0" w:color="auto"/>
              <w:right w:val="single" w:sz="4" w:space="0" w:color="auto"/>
            </w:tcBorders>
            <w:vAlign w:val="center"/>
            <w:hideMark/>
          </w:tcPr>
          <w:p w14:paraId="156F965D"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09237</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OŠETŘENÍ A PŘEVAZ RÁNY VČETNĚ OŠETŘENÍ KOŽNÍCH A PODKOŽNÍCH AFEKCÍ DO 10 CM^2</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změnové řízení: změna popisu</w:t>
            </w:r>
          </w:p>
        </w:tc>
        <w:tc>
          <w:tcPr>
            <w:tcW w:w="3837" w:type="pct"/>
            <w:tcBorders>
              <w:top w:val="nil"/>
              <w:left w:val="nil"/>
              <w:bottom w:val="single" w:sz="4" w:space="0" w:color="auto"/>
              <w:right w:val="single" w:sz="4" w:space="0" w:color="auto"/>
            </w:tcBorders>
            <w:hideMark/>
          </w:tcPr>
          <w:p w14:paraId="4EE5BF1D" w14:textId="77777777" w:rsidR="000B63FB" w:rsidRPr="00B726DC" w:rsidRDefault="000B63FB" w:rsidP="00126B45">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Souhlasíme s návrhem detailního popisu výkonu a důsledného využití kódů laterality či vícečetného provedení, pokud má být výkon hrazen násobně.</w:t>
            </w:r>
          </w:p>
          <w:p w14:paraId="352C248D" w14:textId="77777777" w:rsidR="000B63FB" w:rsidRPr="00B726DC" w:rsidRDefault="000B63FB" w:rsidP="00126B45">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 xml:space="preserve">Navrhovanou úpravou však byl přepsán původní Popis – záměrem bylo výše uvedené doplnit do Popisu nebo nahradit Popis, </w:t>
            </w:r>
            <w:r w:rsidRPr="00460E5E">
              <w:rPr>
                <w:rFonts w:ascii="Arial" w:eastAsia="Times New Roman" w:hAnsi="Arial" w:cs="Arial"/>
                <w:b/>
                <w:bCs/>
                <w:sz w:val="16"/>
                <w:szCs w:val="16"/>
                <w:lang w:eastAsia="cs-CZ"/>
              </w:rPr>
              <w:t>tedy odstranit původní text</w:t>
            </w:r>
            <w:r w:rsidRPr="00B726DC">
              <w:rPr>
                <w:rFonts w:ascii="Arial" w:eastAsia="Times New Roman" w:hAnsi="Arial" w:cs="Arial"/>
                <w:sz w:val="16"/>
                <w:szCs w:val="16"/>
                <w:lang w:eastAsia="cs-CZ"/>
              </w:rPr>
              <w:t xml:space="preserve">? </w:t>
            </w:r>
          </w:p>
          <w:p w14:paraId="07DAFE51" w14:textId="741A6F48" w:rsidR="000B63FB" w:rsidRPr="00B726DC" w:rsidRDefault="000B63FB" w:rsidP="00126B45">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RL však byl upraven ještě v položce OM - Proč dochází ke změně AOD na BOM?</w:t>
            </w:r>
            <w:r w:rsidRPr="00B726DC">
              <w:rPr>
                <w:rFonts w:ascii="Arial" w:eastAsia="Times New Roman" w:hAnsi="Arial" w:cs="Arial"/>
                <w:sz w:val="16"/>
                <w:szCs w:val="16"/>
                <w:lang w:eastAsia="cs-CZ"/>
              </w:rPr>
              <w:br/>
            </w:r>
          </w:p>
        </w:tc>
      </w:tr>
      <w:tr w:rsidR="000B63FB" w:rsidRPr="00B726DC" w14:paraId="20E88FDB" w14:textId="77777777" w:rsidTr="00BA01D7">
        <w:trPr>
          <w:trHeight w:val="1483"/>
        </w:trPr>
        <w:tc>
          <w:tcPr>
            <w:tcW w:w="188" w:type="pct"/>
            <w:tcBorders>
              <w:top w:val="nil"/>
              <w:left w:val="single" w:sz="4" w:space="0" w:color="auto"/>
              <w:bottom w:val="single" w:sz="4" w:space="0" w:color="auto"/>
              <w:right w:val="single" w:sz="4" w:space="0" w:color="auto"/>
            </w:tcBorders>
            <w:noWrap/>
            <w:vAlign w:val="center"/>
            <w:hideMark/>
          </w:tcPr>
          <w:p w14:paraId="7FB54176"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999</w:t>
            </w:r>
          </w:p>
        </w:tc>
        <w:tc>
          <w:tcPr>
            <w:tcW w:w="975" w:type="pct"/>
            <w:tcBorders>
              <w:top w:val="nil"/>
              <w:left w:val="nil"/>
              <w:bottom w:val="single" w:sz="4" w:space="0" w:color="auto"/>
              <w:right w:val="single" w:sz="4" w:space="0" w:color="auto"/>
            </w:tcBorders>
            <w:vAlign w:val="center"/>
            <w:hideMark/>
          </w:tcPr>
          <w:p w14:paraId="679D5728"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09241</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OŠETŘENÍ A PŘEVAZ RÁNY, KOŽNÍCH A PODKOŽNÍCH AFEKCÍ 10 CM^2 - 30 CM^2</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změnové řízení: změna popisu</w:t>
            </w:r>
          </w:p>
        </w:tc>
        <w:tc>
          <w:tcPr>
            <w:tcW w:w="3837" w:type="pct"/>
            <w:tcBorders>
              <w:top w:val="nil"/>
              <w:left w:val="nil"/>
              <w:bottom w:val="single" w:sz="4" w:space="0" w:color="auto"/>
              <w:right w:val="single" w:sz="4" w:space="0" w:color="auto"/>
            </w:tcBorders>
            <w:hideMark/>
          </w:tcPr>
          <w:p w14:paraId="6AA16722" w14:textId="77777777" w:rsidR="000B63FB" w:rsidRPr="00B726DC" w:rsidRDefault="000B63FB" w:rsidP="00126B45">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B726DC">
              <w:rPr>
                <w:rFonts w:ascii="Arial" w:eastAsia="Times New Roman" w:hAnsi="Arial" w:cs="Arial"/>
                <w:sz w:val="16"/>
                <w:szCs w:val="16"/>
                <w:lang w:eastAsia="cs-CZ"/>
              </w:rPr>
              <w:t>Souhlasíme s návrhem detailního popisu výkonu a důsledného využití kódů laterality či vícečetného provedení, pokud má být výkon hrazen násobně.</w:t>
            </w:r>
          </w:p>
          <w:p w14:paraId="574B9F58" w14:textId="77777777" w:rsidR="000B63FB" w:rsidRPr="00B726DC" w:rsidRDefault="000B63FB" w:rsidP="00126B45">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B726DC">
              <w:rPr>
                <w:rFonts w:ascii="Arial" w:eastAsia="Times New Roman" w:hAnsi="Arial" w:cs="Arial"/>
                <w:sz w:val="16"/>
                <w:szCs w:val="16"/>
                <w:lang w:eastAsia="cs-CZ"/>
              </w:rPr>
              <w:t xml:space="preserve">Navrhovanou úpravou však byl přepsán původní Popis – záměrem bylo výše uvedené doplnit do Popisu nebo nahradit Popis, </w:t>
            </w:r>
            <w:r w:rsidRPr="00460E5E">
              <w:rPr>
                <w:rFonts w:ascii="Arial" w:eastAsia="Times New Roman" w:hAnsi="Arial" w:cs="Arial"/>
                <w:b/>
                <w:bCs/>
                <w:sz w:val="16"/>
                <w:szCs w:val="16"/>
                <w:lang w:eastAsia="cs-CZ"/>
              </w:rPr>
              <w:t>tedy odstranit původní text?</w:t>
            </w:r>
            <w:r w:rsidRPr="00B726DC">
              <w:rPr>
                <w:rFonts w:ascii="Arial" w:eastAsia="Times New Roman" w:hAnsi="Arial" w:cs="Arial"/>
                <w:sz w:val="16"/>
                <w:szCs w:val="16"/>
                <w:lang w:eastAsia="cs-CZ"/>
              </w:rPr>
              <w:t xml:space="preserve"> </w:t>
            </w:r>
          </w:p>
          <w:p w14:paraId="2DA4A8B2" w14:textId="554BC82F" w:rsidR="000B63FB" w:rsidRPr="00B726DC" w:rsidRDefault="000B63FB" w:rsidP="00126B45">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B726DC">
              <w:rPr>
                <w:rFonts w:ascii="Arial" w:eastAsia="Times New Roman" w:hAnsi="Arial" w:cs="Arial"/>
                <w:sz w:val="16"/>
                <w:szCs w:val="16"/>
                <w:lang w:eastAsia="cs-CZ"/>
              </w:rPr>
              <w:t xml:space="preserve">RL však byl upraven ještě v položce OM - Proč dochází ke změně AOD na BOM? </w:t>
            </w:r>
            <w:r w:rsidRPr="00B726DC">
              <w:rPr>
                <w:rFonts w:ascii="Arial" w:eastAsia="Times New Roman" w:hAnsi="Arial" w:cs="Arial"/>
                <w:sz w:val="16"/>
                <w:szCs w:val="16"/>
                <w:lang w:eastAsia="cs-CZ"/>
              </w:rPr>
              <w:br/>
            </w:r>
            <w:r w:rsidRPr="00B726DC">
              <w:rPr>
                <w:rFonts w:ascii="Arial" w:eastAsia="Times New Roman" w:hAnsi="Arial" w:cs="Arial"/>
                <w:color w:val="000000"/>
                <w:sz w:val="16"/>
                <w:szCs w:val="16"/>
                <w:lang w:eastAsia="cs-CZ"/>
              </w:rPr>
              <w:br/>
            </w:r>
          </w:p>
        </w:tc>
      </w:tr>
      <w:tr w:rsidR="000B63FB" w:rsidRPr="00B726DC" w14:paraId="5133127D" w14:textId="77777777" w:rsidTr="00BA01D7">
        <w:trPr>
          <w:trHeight w:val="1312"/>
        </w:trPr>
        <w:tc>
          <w:tcPr>
            <w:tcW w:w="188" w:type="pct"/>
            <w:tcBorders>
              <w:top w:val="nil"/>
              <w:left w:val="single" w:sz="4" w:space="0" w:color="auto"/>
              <w:bottom w:val="single" w:sz="4" w:space="0" w:color="auto"/>
              <w:right w:val="single" w:sz="4" w:space="0" w:color="auto"/>
            </w:tcBorders>
            <w:noWrap/>
            <w:vAlign w:val="center"/>
            <w:hideMark/>
          </w:tcPr>
          <w:p w14:paraId="14E37A36"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999</w:t>
            </w:r>
          </w:p>
        </w:tc>
        <w:tc>
          <w:tcPr>
            <w:tcW w:w="975" w:type="pct"/>
            <w:tcBorders>
              <w:top w:val="nil"/>
              <w:left w:val="nil"/>
              <w:bottom w:val="single" w:sz="4" w:space="0" w:color="auto"/>
              <w:right w:val="single" w:sz="4" w:space="0" w:color="auto"/>
            </w:tcBorders>
            <w:vAlign w:val="center"/>
            <w:hideMark/>
          </w:tcPr>
          <w:p w14:paraId="75D41F30"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09513</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TELEFONICKÁ KONZULTACE OŠETŘUJÍCÍHO LÉKAŘE PACIENTEM</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změnové řízení: změna OF</w:t>
            </w:r>
          </w:p>
        </w:tc>
        <w:tc>
          <w:tcPr>
            <w:tcW w:w="3837" w:type="pct"/>
            <w:tcBorders>
              <w:top w:val="nil"/>
              <w:left w:val="nil"/>
              <w:bottom w:val="single" w:sz="4" w:space="0" w:color="auto"/>
              <w:right w:val="single" w:sz="4" w:space="0" w:color="auto"/>
            </w:tcBorders>
            <w:hideMark/>
          </w:tcPr>
          <w:p w14:paraId="0F220B23" w14:textId="0D936577" w:rsidR="000B63FB" w:rsidRPr="00B726DC" w:rsidRDefault="000B63FB" w:rsidP="00A276EA">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B726DC">
              <w:rPr>
                <w:rFonts w:ascii="Arial" w:eastAsia="Times New Roman" w:hAnsi="Arial" w:cs="Arial"/>
                <w:sz w:val="16"/>
                <w:szCs w:val="16"/>
                <w:lang w:eastAsia="cs-CZ"/>
              </w:rPr>
              <w:t xml:space="preserve">Úprava OF 2/1 den na OF 2/1 den /1 odbornost – k diskusi, spíš než na odb. doplnit </w:t>
            </w:r>
            <w:r w:rsidRPr="00B726DC">
              <w:rPr>
                <w:rFonts w:ascii="Arial" w:eastAsia="Times New Roman" w:hAnsi="Arial" w:cs="Arial"/>
                <w:color w:val="000000"/>
                <w:sz w:val="16"/>
                <w:szCs w:val="16"/>
                <w:lang w:eastAsia="cs-CZ"/>
              </w:rPr>
              <w:t>omezení např /rok</w:t>
            </w:r>
          </w:p>
          <w:p w14:paraId="2F75B1CF" w14:textId="294F3BE0" w:rsidR="000B63FB" w:rsidRPr="00B726DC" w:rsidRDefault="000B63FB" w:rsidP="00126B45">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B726DC">
              <w:rPr>
                <w:rFonts w:ascii="Arial" w:eastAsia="Times New Roman" w:hAnsi="Arial" w:cs="Arial"/>
                <w:sz w:val="16"/>
                <w:szCs w:val="16"/>
                <w:lang w:eastAsia="cs-CZ"/>
              </w:rPr>
              <w:t>RL však byl upraven ještě v položce OM - Proč dochází ke změně AOD na BOM?</w:t>
            </w:r>
          </w:p>
        </w:tc>
      </w:tr>
      <w:tr w:rsidR="000B63FB" w:rsidRPr="00B726DC" w14:paraId="26A7F32B" w14:textId="77777777" w:rsidTr="00BA01D7">
        <w:trPr>
          <w:trHeight w:val="1014"/>
        </w:trPr>
        <w:tc>
          <w:tcPr>
            <w:tcW w:w="188" w:type="pct"/>
            <w:tcBorders>
              <w:top w:val="nil"/>
              <w:left w:val="single" w:sz="4" w:space="0" w:color="auto"/>
              <w:bottom w:val="single" w:sz="4" w:space="0" w:color="auto"/>
              <w:right w:val="single" w:sz="4" w:space="0" w:color="auto"/>
            </w:tcBorders>
            <w:noWrap/>
            <w:vAlign w:val="center"/>
            <w:hideMark/>
          </w:tcPr>
          <w:p w14:paraId="2F591968"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lastRenderedPageBreak/>
              <w:t>999</w:t>
            </w:r>
          </w:p>
        </w:tc>
        <w:tc>
          <w:tcPr>
            <w:tcW w:w="975" w:type="pct"/>
            <w:tcBorders>
              <w:top w:val="nil"/>
              <w:left w:val="nil"/>
              <w:bottom w:val="single" w:sz="4" w:space="0" w:color="auto"/>
              <w:right w:val="single" w:sz="4" w:space="0" w:color="auto"/>
            </w:tcBorders>
            <w:vAlign w:val="center"/>
            <w:hideMark/>
          </w:tcPr>
          <w:p w14:paraId="08307603"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09523</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EDUKAČNÍ POHOVOR LÉKAŘE S NEMOCNÝM ČI RODINOU</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změnové řízení: změna OF</w:t>
            </w:r>
          </w:p>
        </w:tc>
        <w:tc>
          <w:tcPr>
            <w:tcW w:w="3837" w:type="pct"/>
            <w:tcBorders>
              <w:top w:val="nil"/>
              <w:left w:val="nil"/>
              <w:bottom w:val="single" w:sz="4" w:space="0" w:color="auto"/>
              <w:right w:val="single" w:sz="4" w:space="0" w:color="auto"/>
            </w:tcBorders>
            <w:hideMark/>
          </w:tcPr>
          <w:p w14:paraId="5E77DD13" w14:textId="329B0545" w:rsidR="000B63FB" w:rsidRPr="00B726DC" w:rsidRDefault="000B63FB" w:rsidP="00126B45">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B726DC">
              <w:rPr>
                <w:rFonts w:ascii="Arial" w:eastAsia="Times New Roman" w:hAnsi="Arial" w:cs="Arial"/>
                <w:sz w:val="16"/>
                <w:szCs w:val="16"/>
                <w:lang w:eastAsia="cs-CZ"/>
              </w:rPr>
              <w:t xml:space="preserve">Úprava OF 1/1 den na OF 1/1 den /1 odbornost – k diskusi, spíš než na odb. doplnit </w:t>
            </w:r>
            <w:r w:rsidRPr="00B726DC">
              <w:rPr>
                <w:rFonts w:ascii="Arial" w:eastAsia="Times New Roman" w:hAnsi="Arial" w:cs="Arial"/>
                <w:color w:val="000000"/>
                <w:sz w:val="16"/>
                <w:szCs w:val="16"/>
                <w:lang w:eastAsia="cs-CZ"/>
              </w:rPr>
              <w:t>omezení např /rok</w:t>
            </w:r>
            <w:r w:rsidRPr="00B726DC">
              <w:rPr>
                <w:rFonts w:ascii="Arial" w:eastAsia="Times New Roman" w:hAnsi="Arial" w:cs="Arial"/>
                <w:sz w:val="16"/>
                <w:szCs w:val="16"/>
                <w:lang w:eastAsia="cs-CZ"/>
              </w:rPr>
              <w:t xml:space="preserve"> </w:t>
            </w:r>
          </w:p>
          <w:p w14:paraId="23D46809" w14:textId="6DC94C0F" w:rsidR="000B63FB" w:rsidRPr="00B726DC" w:rsidRDefault="000B63FB" w:rsidP="00126B45">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B726DC">
              <w:rPr>
                <w:rFonts w:ascii="Arial" w:eastAsia="Times New Roman" w:hAnsi="Arial" w:cs="Arial"/>
                <w:sz w:val="16"/>
                <w:szCs w:val="16"/>
                <w:lang w:eastAsia="cs-CZ"/>
              </w:rPr>
              <w:t>RL však byl upraven ještě v položce OM - Proč dochází ke změně AOD na BOM?</w:t>
            </w:r>
            <w:r w:rsidRPr="00B726DC">
              <w:rPr>
                <w:rFonts w:ascii="Arial" w:eastAsia="Times New Roman" w:hAnsi="Arial" w:cs="Arial"/>
                <w:sz w:val="16"/>
                <w:szCs w:val="16"/>
                <w:lang w:eastAsia="cs-CZ"/>
              </w:rPr>
              <w:br/>
            </w:r>
            <w:r w:rsidRPr="00B726DC">
              <w:rPr>
                <w:rFonts w:ascii="Arial" w:eastAsia="Times New Roman" w:hAnsi="Arial" w:cs="Arial"/>
                <w:sz w:val="16"/>
                <w:szCs w:val="16"/>
                <w:lang w:eastAsia="cs-CZ"/>
              </w:rPr>
              <w:br/>
            </w:r>
          </w:p>
        </w:tc>
      </w:tr>
      <w:tr w:rsidR="000B63FB" w:rsidRPr="00B726DC" w14:paraId="51FE0996" w14:textId="77777777" w:rsidTr="00BA01D7">
        <w:trPr>
          <w:trHeight w:val="617"/>
        </w:trPr>
        <w:tc>
          <w:tcPr>
            <w:tcW w:w="188" w:type="pct"/>
            <w:tcBorders>
              <w:top w:val="nil"/>
              <w:left w:val="single" w:sz="4" w:space="0" w:color="auto"/>
              <w:bottom w:val="single" w:sz="4" w:space="0" w:color="auto"/>
              <w:right w:val="single" w:sz="4" w:space="0" w:color="auto"/>
            </w:tcBorders>
            <w:noWrap/>
            <w:vAlign w:val="center"/>
            <w:hideMark/>
          </w:tcPr>
          <w:p w14:paraId="1428808E"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999</w:t>
            </w:r>
          </w:p>
        </w:tc>
        <w:tc>
          <w:tcPr>
            <w:tcW w:w="975" w:type="pct"/>
            <w:tcBorders>
              <w:top w:val="nil"/>
              <w:left w:val="nil"/>
              <w:bottom w:val="single" w:sz="4" w:space="0" w:color="auto"/>
              <w:right w:val="single" w:sz="4" w:space="0" w:color="auto"/>
            </w:tcBorders>
            <w:vAlign w:val="center"/>
            <w:hideMark/>
          </w:tcPr>
          <w:p w14:paraId="70D88972"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09525</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ROZHOVOR LÉKAŘE S RODINOU</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změnové řízení: změna OF</w:t>
            </w:r>
          </w:p>
        </w:tc>
        <w:tc>
          <w:tcPr>
            <w:tcW w:w="3837" w:type="pct"/>
            <w:tcBorders>
              <w:top w:val="nil"/>
              <w:left w:val="nil"/>
              <w:bottom w:val="single" w:sz="4" w:space="0" w:color="auto"/>
              <w:right w:val="single" w:sz="4" w:space="0" w:color="auto"/>
            </w:tcBorders>
            <w:hideMark/>
          </w:tcPr>
          <w:p w14:paraId="1546F5A1" w14:textId="77777777" w:rsidR="000B63FB" w:rsidRPr="00B726DC" w:rsidRDefault="000B63FB" w:rsidP="00C8363E">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B726DC">
              <w:rPr>
                <w:rFonts w:ascii="Arial" w:eastAsia="Times New Roman" w:hAnsi="Arial" w:cs="Arial"/>
                <w:sz w:val="16"/>
                <w:szCs w:val="16"/>
                <w:lang w:eastAsia="cs-CZ"/>
              </w:rPr>
              <w:t xml:space="preserve">Úprava OF 1/1 den na OF 1/1 den /1 odbornost – k diskusi, spíš než na odb. doplnit </w:t>
            </w:r>
            <w:r w:rsidRPr="00B726DC">
              <w:rPr>
                <w:rFonts w:ascii="Arial" w:eastAsia="Times New Roman" w:hAnsi="Arial" w:cs="Arial"/>
                <w:color w:val="000000"/>
                <w:sz w:val="16"/>
                <w:szCs w:val="16"/>
                <w:lang w:eastAsia="cs-CZ"/>
              </w:rPr>
              <w:t>omezení např /rok</w:t>
            </w:r>
          </w:p>
          <w:p w14:paraId="18676799" w14:textId="72AA95EF" w:rsidR="000B63FB" w:rsidRPr="00B726DC" w:rsidRDefault="000B63FB" w:rsidP="00C8363E">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B726DC">
              <w:rPr>
                <w:rFonts w:ascii="Arial" w:eastAsia="Times New Roman" w:hAnsi="Arial" w:cs="Arial"/>
                <w:sz w:val="16"/>
                <w:szCs w:val="16"/>
                <w:lang w:eastAsia="cs-CZ"/>
              </w:rPr>
              <w:t>RL však byl upraven ještě v položce OM - Proč dochází ke změně AOD na BOM?</w:t>
            </w:r>
            <w:r w:rsidRPr="00B726DC">
              <w:rPr>
                <w:rFonts w:ascii="Arial" w:eastAsia="Times New Roman" w:hAnsi="Arial" w:cs="Arial"/>
                <w:sz w:val="16"/>
                <w:szCs w:val="16"/>
                <w:lang w:eastAsia="cs-CZ"/>
              </w:rPr>
              <w:br/>
            </w:r>
            <w:r w:rsidRPr="00B726DC">
              <w:rPr>
                <w:rFonts w:ascii="Arial" w:eastAsia="Times New Roman" w:hAnsi="Arial" w:cs="Arial"/>
                <w:color w:val="000000"/>
                <w:sz w:val="16"/>
                <w:szCs w:val="16"/>
                <w:lang w:eastAsia="cs-CZ"/>
              </w:rPr>
              <w:br/>
            </w:r>
            <w:r w:rsidRPr="00B726DC">
              <w:rPr>
                <w:rFonts w:ascii="Arial" w:eastAsia="Times New Roman" w:hAnsi="Arial" w:cs="Arial"/>
                <w:color w:val="000000"/>
                <w:sz w:val="16"/>
                <w:szCs w:val="16"/>
                <w:lang w:eastAsia="cs-CZ"/>
              </w:rPr>
              <w:br/>
            </w:r>
          </w:p>
        </w:tc>
      </w:tr>
      <w:tr w:rsidR="000B63FB" w:rsidRPr="00B726DC" w14:paraId="026B82FC" w14:textId="77777777" w:rsidTr="00BA01D7">
        <w:trPr>
          <w:trHeight w:val="1085"/>
        </w:trPr>
        <w:tc>
          <w:tcPr>
            <w:tcW w:w="188" w:type="pct"/>
            <w:tcBorders>
              <w:top w:val="nil"/>
              <w:left w:val="single" w:sz="4" w:space="0" w:color="auto"/>
              <w:bottom w:val="single" w:sz="4" w:space="0" w:color="auto"/>
              <w:right w:val="single" w:sz="4" w:space="0" w:color="auto"/>
            </w:tcBorders>
            <w:noWrap/>
            <w:vAlign w:val="center"/>
            <w:hideMark/>
          </w:tcPr>
          <w:p w14:paraId="19C29164"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815</w:t>
            </w:r>
          </w:p>
        </w:tc>
        <w:tc>
          <w:tcPr>
            <w:tcW w:w="975" w:type="pct"/>
            <w:tcBorders>
              <w:top w:val="nil"/>
              <w:left w:val="nil"/>
              <w:bottom w:val="single" w:sz="4" w:space="0" w:color="auto"/>
              <w:right w:val="single" w:sz="4" w:space="0" w:color="auto"/>
            </w:tcBorders>
            <w:vAlign w:val="center"/>
            <w:hideMark/>
          </w:tcPr>
          <w:p w14:paraId="58507142"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93223</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NÁDOROVÉ ANTIGENY CA - TYPU</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změnové řízení: změna OF</w:t>
            </w:r>
          </w:p>
        </w:tc>
        <w:tc>
          <w:tcPr>
            <w:tcW w:w="3837" w:type="pct"/>
            <w:tcBorders>
              <w:top w:val="nil"/>
              <w:left w:val="nil"/>
              <w:bottom w:val="single" w:sz="4" w:space="0" w:color="auto"/>
              <w:right w:val="single" w:sz="4" w:space="0" w:color="auto"/>
            </w:tcBorders>
            <w:hideMark/>
          </w:tcPr>
          <w:p w14:paraId="643428E3" w14:textId="693FE569" w:rsidR="000B63FB" w:rsidRPr="00B726DC" w:rsidRDefault="000B63FB" w:rsidP="00CA36F9">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B726DC">
              <w:rPr>
                <w:rFonts w:ascii="Arial" w:eastAsia="Times New Roman" w:hAnsi="Arial" w:cs="Arial"/>
                <w:color w:val="000000"/>
                <w:sz w:val="16"/>
                <w:szCs w:val="16"/>
                <w:lang w:eastAsia="cs-CZ"/>
              </w:rPr>
              <w:t xml:space="preserve">Existuje výkon 81235 TUMORMARKERY CA 19-9, CA 15-3, CA 72-4, CA 125 s OF4x/den ……zdá se, že výkon 81235 se de facto rovná výkonu 93223. ??? tzn. zrušit výkon v odb. 815 tj. 93223? ev. doplnit do popisů navzájem nepovolené kombinace a plus sjednotit OF </w:t>
            </w:r>
            <w:r w:rsidRPr="00B726DC">
              <w:rPr>
                <w:rFonts w:ascii="Arial" w:eastAsia="Times New Roman" w:hAnsi="Arial" w:cs="Arial"/>
                <w:sz w:val="16"/>
                <w:szCs w:val="16"/>
                <w:lang w:eastAsia="cs-CZ"/>
              </w:rPr>
              <w:t>na 4/den</w:t>
            </w:r>
          </w:p>
          <w:p w14:paraId="5E3A6CC4" w14:textId="46F8686B" w:rsidR="000B63FB" w:rsidRPr="00B726DC" w:rsidRDefault="000B63FB" w:rsidP="00CA0D00">
            <w:pPr>
              <w:spacing w:after="0" w:line="240" w:lineRule="auto"/>
              <w:ind w:left="98"/>
              <w:rPr>
                <w:rFonts w:ascii="Arial" w:eastAsia="Times New Roman" w:hAnsi="Arial" w:cs="Arial"/>
                <w:color w:val="000000"/>
                <w:sz w:val="16"/>
                <w:szCs w:val="16"/>
                <w:lang w:eastAsia="cs-CZ"/>
              </w:rPr>
            </w:pPr>
            <w:r w:rsidRPr="00B726DC">
              <w:rPr>
                <w:rFonts w:ascii="Arial" w:eastAsia="Times New Roman" w:hAnsi="Arial" w:cs="Arial"/>
                <w:sz w:val="16"/>
                <w:szCs w:val="16"/>
                <w:lang w:eastAsia="cs-CZ"/>
              </w:rPr>
              <w:br/>
            </w:r>
            <w:r w:rsidRPr="00B726DC">
              <w:rPr>
                <w:rFonts w:ascii="Arial" w:eastAsia="Times New Roman" w:hAnsi="Arial" w:cs="Arial"/>
                <w:sz w:val="16"/>
                <w:szCs w:val="16"/>
                <w:lang w:eastAsia="cs-CZ"/>
              </w:rPr>
              <w:br/>
            </w:r>
          </w:p>
        </w:tc>
      </w:tr>
      <w:tr w:rsidR="000B63FB" w:rsidRPr="00B726DC" w14:paraId="3602FD39" w14:textId="77777777" w:rsidTr="00BA01D7">
        <w:trPr>
          <w:trHeight w:val="50"/>
        </w:trPr>
        <w:tc>
          <w:tcPr>
            <w:tcW w:w="188" w:type="pct"/>
            <w:tcBorders>
              <w:top w:val="nil"/>
              <w:left w:val="single" w:sz="4" w:space="0" w:color="auto"/>
              <w:bottom w:val="single" w:sz="4" w:space="0" w:color="auto"/>
              <w:right w:val="single" w:sz="4" w:space="0" w:color="auto"/>
            </w:tcBorders>
            <w:noWrap/>
            <w:vAlign w:val="center"/>
            <w:hideMark/>
          </w:tcPr>
          <w:p w14:paraId="718CA09C"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999</w:t>
            </w:r>
          </w:p>
        </w:tc>
        <w:tc>
          <w:tcPr>
            <w:tcW w:w="975" w:type="pct"/>
            <w:tcBorders>
              <w:top w:val="nil"/>
              <w:left w:val="nil"/>
              <w:bottom w:val="single" w:sz="4" w:space="0" w:color="auto"/>
              <w:right w:val="single" w:sz="4" w:space="0" w:color="auto"/>
            </w:tcBorders>
            <w:vAlign w:val="center"/>
            <w:hideMark/>
          </w:tcPr>
          <w:p w14:paraId="3AFA812D"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09115</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ODBĚR BIOLOGICKÉHO MATERIÁLU JINÉHO NEŽ KREV NA KVANTITATIVNÍ BAKTERIOLOGICKÉ VYŠETŘENÍ</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změnové řízení: změna OF</w:t>
            </w:r>
          </w:p>
        </w:tc>
        <w:tc>
          <w:tcPr>
            <w:tcW w:w="3837" w:type="pct"/>
            <w:tcBorders>
              <w:top w:val="nil"/>
              <w:left w:val="nil"/>
              <w:bottom w:val="single" w:sz="4" w:space="0" w:color="auto"/>
              <w:right w:val="single" w:sz="4" w:space="0" w:color="auto"/>
            </w:tcBorders>
            <w:hideMark/>
          </w:tcPr>
          <w:p w14:paraId="07EE3DC2" w14:textId="77777777" w:rsidR="000B63FB" w:rsidRPr="00B726DC" w:rsidRDefault="000B63FB" w:rsidP="00CA0D00">
            <w:pPr>
              <w:pStyle w:val="Odstavecseseznamem"/>
              <w:numPr>
                <w:ilvl w:val="0"/>
                <w:numId w:val="1"/>
              </w:numPr>
              <w:spacing w:after="0" w:line="240" w:lineRule="auto"/>
              <w:ind w:left="240" w:hanging="142"/>
              <w:rPr>
                <w:rFonts w:ascii="Arial" w:eastAsia="Times New Roman" w:hAnsi="Arial" w:cs="Arial"/>
                <w:b/>
                <w:bCs/>
                <w:color w:val="000000"/>
                <w:sz w:val="16"/>
                <w:szCs w:val="16"/>
                <w:lang w:eastAsia="cs-CZ"/>
              </w:rPr>
            </w:pPr>
            <w:r w:rsidRPr="00B726DC">
              <w:rPr>
                <w:rFonts w:ascii="Arial" w:eastAsia="Times New Roman" w:hAnsi="Arial" w:cs="Arial"/>
                <w:color w:val="000000"/>
                <w:sz w:val="16"/>
                <w:szCs w:val="16"/>
                <w:lang w:eastAsia="cs-CZ"/>
              </w:rPr>
              <w:t xml:space="preserve">OF nyní nevyplněno, tzn. 1/1 den, nyní návrh 3/1 den – prosíme vyjasnit; </w:t>
            </w:r>
            <w:r w:rsidRPr="00B726DC">
              <w:rPr>
                <w:rFonts w:ascii="Arial" w:eastAsia="Times New Roman" w:hAnsi="Arial" w:cs="Arial"/>
                <w:b/>
                <w:bCs/>
                <w:color w:val="000000"/>
                <w:sz w:val="16"/>
                <w:szCs w:val="16"/>
                <w:lang w:eastAsia="cs-CZ"/>
              </w:rPr>
              <w:t>uvést, že se jedná o různé typy materiálů/vzorků</w:t>
            </w:r>
          </w:p>
          <w:p w14:paraId="59553C9B" w14:textId="5DAB1916" w:rsidR="000B63FB" w:rsidRPr="00B726DC" w:rsidRDefault="000B63FB" w:rsidP="00CA0D00">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B726DC">
              <w:rPr>
                <w:rFonts w:ascii="Arial" w:eastAsia="Times New Roman" w:hAnsi="Arial" w:cs="Arial"/>
                <w:color w:val="000000"/>
                <w:sz w:val="16"/>
                <w:szCs w:val="16"/>
                <w:lang w:eastAsia="cs-CZ"/>
              </w:rPr>
              <w:t xml:space="preserve">RL však byl upraven ještě v položce OM - Proč dochází ke změně AOD na BOM? </w:t>
            </w:r>
            <w:r w:rsidRPr="00B726DC">
              <w:rPr>
                <w:rFonts w:ascii="Arial" w:eastAsia="Times New Roman" w:hAnsi="Arial" w:cs="Arial"/>
                <w:color w:val="000000"/>
                <w:sz w:val="16"/>
                <w:szCs w:val="16"/>
                <w:lang w:eastAsia="cs-CZ"/>
              </w:rPr>
              <w:br/>
            </w:r>
          </w:p>
        </w:tc>
      </w:tr>
      <w:tr w:rsidR="000B63FB" w:rsidRPr="00B726DC" w14:paraId="3572C7E2" w14:textId="77777777" w:rsidTr="00BA01D7">
        <w:trPr>
          <w:trHeight w:val="2448"/>
        </w:trPr>
        <w:tc>
          <w:tcPr>
            <w:tcW w:w="188" w:type="pct"/>
            <w:tcBorders>
              <w:top w:val="nil"/>
              <w:left w:val="single" w:sz="4" w:space="0" w:color="auto"/>
              <w:bottom w:val="single" w:sz="4" w:space="0" w:color="auto"/>
              <w:right w:val="single" w:sz="4" w:space="0" w:color="auto"/>
            </w:tcBorders>
            <w:noWrap/>
            <w:vAlign w:val="center"/>
            <w:hideMark/>
          </w:tcPr>
          <w:p w14:paraId="2BB9314D"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921</w:t>
            </w:r>
          </w:p>
        </w:tc>
        <w:tc>
          <w:tcPr>
            <w:tcW w:w="975" w:type="pct"/>
            <w:tcBorders>
              <w:top w:val="nil"/>
              <w:left w:val="nil"/>
              <w:bottom w:val="single" w:sz="4" w:space="0" w:color="auto"/>
              <w:right w:val="single" w:sz="4" w:space="0" w:color="auto"/>
            </w:tcBorders>
            <w:vAlign w:val="center"/>
            <w:hideMark/>
          </w:tcPr>
          <w:p w14:paraId="7AA51649"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06211</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NÁVŠTĚVA TĚHOTNÉ NEBO MATKY V ŠESTINEDĚLÍ PORODNÍ ASISTENTKOU</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změnové řízení: snížení časové dotace na 20 min a změna popisu, obsahu a materiálu</w:t>
            </w:r>
          </w:p>
        </w:tc>
        <w:tc>
          <w:tcPr>
            <w:tcW w:w="3837" w:type="pct"/>
            <w:tcBorders>
              <w:top w:val="nil"/>
              <w:left w:val="nil"/>
              <w:bottom w:val="single" w:sz="4" w:space="0" w:color="auto"/>
              <w:right w:val="single" w:sz="4" w:space="0" w:color="auto"/>
            </w:tcBorders>
            <w:hideMark/>
          </w:tcPr>
          <w:p w14:paraId="1734113C" w14:textId="1255B988" w:rsidR="000B63FB" w:rsidRPr="00B726DC" w:rsidRDefault="000B63FB" w:rsidP="005F75D3">
            <w:pPr>
              <w:spacing w:after="0" w:line="240" w:lineRule="auto"/>
              <w:rPr>
                <w:rFonts w:ascii="Arial" w:eastAsia="Times New Roman" w:hAnsi="Arial" w:cs="Arial"/>
                <w:color w:val="000000"/>
                <w:sz w:val="16"/>
                <w:szCs w:val="16"/>
                <w:lang w:eastAsia="cs-CZ"/>
              </w:rPr>
            </w:pPr>
            <w:r w:rsidRPr="00B726DC">
              <w:rPr>
                <w:rFonts w:ascii="Arial" w:eastAsia="Times New Roman" w:hAnsi="Arial" w:cs="Arial"/>
                <w:color w:val="000000"/>
                <w:sz w:val="16"/>
                <w:szCs w:val="16"/>
                <w:lang w:eastAsia="cs-CZ"/>
              </w:rPr>
              <w:t xml:space="preserve">Společný návrh SZP a VZP – bez připomínek </w:t>
            </w:r>
          </w:p>
          <w:p w14:paraId="146302E5" w14:textId="2AD77E73" w:rsidR="000B63FB" w:rsidRPr="00B726DC" w:rsidRDefault="000B63FB" w:rsidP="005F75D3">
            <w:pPr>
              <w:spacing w:after="0" w:line="240" w:lineRule="auto"/>
              <w:rPr>
                <w:rFonts w:ascii="Arial" w:eastAsia="Times New Roman" w:hAnsi="Arial" w:cs="Arial"/>
                <w:color w:val="000000"/>
                <w:sz w:val="16"/>
                <w:szCs w:val="16"/>
                <w:lang w:eastAsia="cs-CZ"/>
              </w:rPr>
            </w:pPr>
            <w:r w:rsidRPr="00B726DC">
              <w:rPr>
                <w:rFonts w:ascii="Arial" w:eastAsia="Times New Roman" w:hAnsi="Arial" w:cs="Arial"/>
                <w:color w:val="000000"/>
                <w:sz w:val="16"/>
                <w:szCs w:val="16"/>
                <w:lang w:eastAsia="cs-CZ"/>
              </w:rPr>
              <w:br/>
            </w:r>
          </w:p>
        </w:tc>
      </w:tr>
      <w:tr w:rsidR="000B63FB" w:rsidRPr="00B726DC" w14:paraId="68F832CE" w14:textId="77777777" w:rsidTr="00BA01D7">
        <w:trPr>
          <w:trHeight w:val="1864"/>
        </w:trPr>
        <w:tc>
          <w:tcPr>
            <w:tcW w:w="188" w:type="pct"/>
            <w:tcBorders>
              <w:top w:val="nil"/>
              <w:left w:val="single" w:sz="4" w:space="0" w:color="auto"/>
              <w:bottom w:val="single" w:sz="4" w:space="0" w:color="auto"/>
              <w:right w:val="single" w:sz="4" w:space="0" w:color="auto"/>
            </w:tcBorders>
            <w:noWrap/>
            <w:vAlign w:val="center"/>
            <w:hideMark/>
          </w:tcPr>
          <w:p w14:paraId="0F6B07E4"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lastRenderedPageBreak/>
              <w:t>813</w:t>
            </w:r>
          </w:p>
        </w:tc>
        <w:tc>
          <w:tcPr>
            <w:tcW w:w="975" w:type="pct"/>
            <w:tcBorders>
              <w:top w:val="nil"/>
              <w:left w:val="nil"/>
              <w:bottom w:val="single" w:sz="4" w:space="0" w:color="auto"/>
              <w:right w:val="single" w:sz="4" w:space="0" w:color="auto"/>
            </w:tcBorders>
            <w:vAlign w:val="center"/>
            <w:hideMark/>
          </w:tcPr>
          <w:p w14:paraId="181A60B1"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91397</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ELEKTROFORESA S NÁSLEDNOU IMUNOFIXACÍ (KOMPLEX - IgG, IgA, IgM, kappa, lambda)</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změnové řízení: změna OF</w:t>
            </w:r>
          </w:p>
        </w:tc>
        <w:tc>
          <w:tcPr>
            <w:tcW w:w="3837" w:type="pct"/>
            <w:tcBorders>
              <w:top w:val="nil"/>
              <w:left w:val="nil"/>
              <w:bottom w:val="single" w:sz="4" w:space="0" w:color="auto"/>
              <w:right w:val="single" w:sz="4" w:space="0" w:color="auto"/>
            </w:tcBorders>
            <w:hideMark/>
          </w:tcPr>
          <w:p w14:paraId="335D96B0" w14:textId="77777777" w:rsidR="000B63FB" w:rsidRPr="00B726DC" w:rsidRDefault="000B63FB" w:rsidP="005F75D3">
            <w:pPr>
              <w:spacing w:after="0" w:line="240" w:lineRule="auto"/>
              <w:rPr>
                <w:rFonts w:ascii="Arial" w:eastAsia="Times New Roman" w:hAnsi="Arial" w:cs="Arial"/>
                <w:color w:val="000000"/>
                <w:sz w:val="16"/>
                <w:szCs w:val="16"/>
                <w:lang w:eastAsia="cs-CZ"/>
              </w:rPr>
            </w:pPr>
            <w:r w:rsidRPr="00B726DC">
              <w:rPr>
                <w:rFonts w:ascii="Arial" w:eastAsia="Times New Roman" w:hAnsi="Arial" w:cs="Arial"/>
                <w:color w:val="000000"/>
                <w:sz w:val="16"/>
                <w:szCs w:val="16"/>
                <w:lang w:eastAsia="cs-CZ"/>
              </w:rPr>
              <w:t>návrh VZP</w:t>
            </w:r>
          </w:p>
          <w:p w14:paraId="1CFD19CD" w14:textId="77777777" w:rsidR="000B63FB" w:rsidRPr="00B726DC" w:rsidRDefault="000B63FB" w:rsidP="005F75D3">
            <w:pPr>
              <w:spacing w:after="0" w:line="240" w:lineRule="auto"/>
              <w:rPr>
                <w:rFonts w:ascii="Arial" w:eastAsia="Times New Roman" w:hAnsi="Arial" w:cs="Arial"/>
                <w:color w:val="000000"/>
                <w:sz w:val="16"/>
                <w:szCs w:val="16"/>
                <w:lang w:eastAsia="cs-CZ"/>
              </w:rPr>
            </w:pPr>
          </w:p>
          <w:p w14:paraId="32858FBF" w14:textId="69DA80FB" w:rsidR="000B63FB" w:rsidRPr="00B726DC" w:rsidRDefault="000B63FB" w:rsidP="005F75D3">
            <w:pPr>
              <w:spacing w:after="0" w:line="240" w:lineRule="auto"/>
              <w:rPr>
                <w:rFonts w:ascii="Arial" w:eastAsia="Times New Roman" w:hAnsi="Arial" w:cs="Arial"/>
                <w:color w:val="000000"/>
                <w:sz w:val="16"/>
                <w:szCs w:val="16"/>
                <w:lang w:eastAsia="cs-CZ"/>
              </w:rPr>
            </w:pPr>
            <w:r w:rsidRPr="00B726DC">
              <w:rPr>
                <w:rFonts w:ascii="Arial" w:eastAsia="Times New Roman" w:hAnsi="Arial" w:cs="Arial"/>
                <w:color w:val="000000"/>
                <w:sz w:val="16"/>
                <w:szCs w:val="16"/>
                <w:lang w:eastAsia="cs-CZ"/>
              </w:rPr>
              <w:t xml:space="preserve">ještě doplňujeme návrh na specifikaci imunodifusních limií </w:t>
            </w:r>
            <w:r w:rsidRPr="00B726DC">
              <w:rPr>
                <w:rFonts w:ascii="Arial" w:eastAsia="Times New Roman" w:hAnsi="Arial" w:cs="Arial"/>
                <w:b/>
                <w:bCs/>
                <w:color w:val="000000"/>
                <w:sz w:val="16"/>
                <w:szCs w:val="16"/>
                <w:lang w:eastAsia="cs-CZ"/>
              </w:rPr>
              <w:t>(anti-IgG, anti-IgA, anti-IgM, anti-κ, anti-λ</w:t>
            </w:r>
            <w:r w:rsidRPr="00B726DC">
              <w:rPr>
                <w:rFonts w:ascii="Arial" w:eastAsia="Times New Roman" w:hAnsi="Arial" w:cs="Arial"/>
                <w:color w:val="000000"/>
                <w:sz w:val="16"/>
                <w:szCs w:val="16"/>
                <w:lang w:eastAsia="cs-CZ"/>
              </w:rPr>
              <w:t>) následovně:</w:t>
            </w:r>
            <w:r w:rsidRPr="00B726DC">
              <w:rPr>
                <w:rFonts w:ascii="Arial" w:eastAsia="Times New Roman" w:hAnsi="Arial" w:cs="Arial"/>
                <w:color w:val="000000"/>
                <w:sz w:val="16"/>
                <w:szCs w:val="16"/>
                <w:lang w:eastAsia="cs-CZ"/>
              </w:rPr>
              <w:br/>
            </w:r>
            <w:r w:rsidRPr="00B726DC">
              <w:rPr>
                <w:rFonts w:ascii="Arial" w:eastAsia="Times New Roman" w:hAnsi="Arial" w:cs="Arial"/>
                <w:color w:val="000000"/>
                <w:sz w:val="16"/>
                <w:szCs w:val="16"/>
                <w:u w:val="single"/>
                <w:lang w:eastAsia="cs-CZ"/>
              </w:rPr>
              <w:t>Obsah a rozsah výkonu:</w:t>
            </w:r>
          </w:p>
          <w:p w14:paraId="0464BC0A" w14:textId="77777777" w:rsidR="000B63FB" w:rsidRPr="00B726DC" w:rsidRDefault="000B63FB" w:rsidP="005F75D3">
            <w:pPr>
              <w:spacing w:after="0" w:line="240" w:lineRule="auto"/>
              <w:rPr>
                <w:rFonts w:ascii="Arial" w:eastAsia="Times New Roman" w:hAnsi="Arial" w:cs="Arial"/>
                <w:color w:val="000000"/>
                <w:sz w:val="16"/>
                <w:szCs w:val="16"/>
                <w:lang w:eastAsia="cs-CZ"/>
              </w:rPr>
            </w:pPr>
            <w:r w:rsidRPr="00B726DC">
              <w:rPr>
                <w:rFonts w:ascii="Arial" w:eastAsia="Times New Roman" w:hAnsi="Arial" w:cs="Arial"/>
                <w:color w:val="000000"/>
                <w:sz w:val="16"/>
                <w:szCs w:val="16"/>
                <w:lang w:eastAsia="cs-CZ"/>
              </w:rPr>
              <w:t xml:space="preserve">Zahrnuje aktivaci agarozových desek, ředění a nanesení vzorků na desku, elektroforetické dělení složek vzorku, aplikaci specifických protilátek,imunodifusi s antiséry, promývání, sušení, barvení. vizuální hodnocení imunodifusních linií </w:t>
            </w:r>
            <w:r w:rsidRPr="00B726DC">
              <w:rPr>
                <w:rFonts w:ascii="Arial" w:eastAsia="Times New Roman" w:hAnsi="Arial" w:cs="Arial"/>
                <w:b/>
                <w:bCs/>
                <w:color w:val="000000"/>
                <w:sz w:val="16"/>
                <w:szCs w:val="16"/>
                <w:lang w:eastAsia="cs-CZ"/>
              </w:rPr>
              <w:t>(anti-IgG, anti-IgA, anti-IgM, anti-κ, anti-λ</w:t>
            </w:r>
            <w:r w:rsidRPr="00B726DC">
              <w:rPr>
                <w:rFonts w:ascii="Arial" w:eastAsia="Times New Roman" w:hAnsi="Arial" w:cs="Arial"/>
                <w:color w:val="000000"/>
                <w:sz w:val="16"/>
                <w:szCs w:val="16"/>
                <w:lang w:eastAsia="cs-CZ"/>
              </w:rPr>
              <w:t>) interpretaci. Kalkulace pro komplex pěti vyšetření v jednom vzorku. Nezahrnuje inkubace delší než 30 min.</w:t>
            </w:r>
            <w:r w:rsidRPr="00B726DC">
              <w:rPr>
                <w:rFonts w:ascii="Arial" w:eastAsia="Times New Roman" w:hAnsi="Arial" w:cs="Arial"/>
                <w:color w:val="000000"/>
                <w:sz w:val="16"/>
                <w:szCs w:val="16"/>
                <w:lang w:eastAsia="cs-CZ"/>
              </w:rPr>
              <w:br/>
            </w:r>
            <w:r w:rsidRPr="00B726DC">
              <w:rPr>
                <w:rFonts w:ascii="Arial" w:eastAsia="Times New Roman" w:hAnsi="Arial" w:cs="Arial"/>
                <w:color w:val="000000"/>
                <w:sz w:val="16"/>
                <w:szCs w:val="16"/>
                <w:u w:val="single"/>
                <w:lang w:eastAsia="cs-CZ"/>
              </w:rPr>
              <w:t>Čím výkon končí:</w:t>
            </w:r>
            <w:r w:rsidRPr="00B726DC">
              <w:rPr>
                <w:rFonts w:ascii="Arial" w:eastAsia="Times New Roman" w:hAnsi="Arial" w:cs="Arial"/>
                <w:color w:val="000000"/>
                <w:sz w:val="16"/>
                <w:szCs w:val="16"/>
                <w:lang w:eastAsia="cs-CZ"/>
              </w:rPr>
              <w:t xml:space="preserve"> </w:t>
            </w:r>
          </w:p>
          <w:p w14:paraId="4BF6FAAC" w14:textId="54DB8406" w:rsidR="000B63FB" w:rsidRPr="00B726DC" w:rsidRDefault="000B63FB" w:rsidP="005F75D3">
            <w:pPr>
              <w:spacing w:after="0" w:line="240" w:lineRule="auto"/>
              <w:rPr>
                <w:rFonts w:ascii="Arial" w:eastAsia="Times New Roman" w:hAnsi="Arial" w:cs="Arial"/>
                <w:color w:val="000000"/>
                <w:sz w:val="16"/>
                <w:szCs w:val="16"/>
                <w:lang w:eastAsia="cs-CZ"/>
              </w:rPr>
            </w:pPr>
            <w:r w:rsidRPr="00B726DC">
              <w:rPr>
                <w:rFonts w:ascii="Arial" w:eastAsia="Times New Roman" w:hAnsi="Arial" w:cs="Arial"/>
                <w:color w:val="000000"/>
                <w:sz w:val="16"/>
                <w:szCs w:val="16"/>
                <w:lang w:eastAsia="cs-CZ"/>
              </w:rPr>
              <w:t xml:space="preserve">Končí vizuálním hodnocením imunodifusních linií </w:t>
            </w:r>
            <w:r w:rsidRPr="00B726DC">
              <w:rPr>
                <w:rFonts w:ascii="Arial" w:eastAsia="Times New Roman" w:hAnsi="Arial" w:cs="Arial"/>
                <w:b/>
                <w:bCs/>
                <w:color w:val="000000"/>
                <w:sz w:val="16"/>
                <w:szCs w:val="16"/>
                <w:lang w:eastAsia="cs-CZ"/>
              </w:rPr>
              <w:t>(anti-IgG, anti-IgA, anti-IgM, anti-κ, anti-λ)</w:t>
            </w:r>
            <w:r w:rsidRPr="00B726DC">
              <w:rPr>
                <w:rFonts w:ascii="Arial" w:eastAsia="Times New Roman" w:hAnsi="Arial" w:cs="Arial"/>
                <w:color w:val="000000"/>
                <w:sz w:val="16"/>
                <w:szCs w:val="16"/>
                <w:lang w:eastAsia="cs-CZ"/>
              </w:rPr>
              <w:t xml:space="preserve"> a jejich interpretací, vypravením výsledku a jeho archivací.</w:t>
            </w:r>
            <w:r w:rsidRPr="00B726DC">
              <w:rPr>
                <w:rFonts w:ascii="Arial" w:eastAsia="Times New Roman" w:hAnsi="Arial" w:cs="Arial"/>
                <w:color w:val="000000"/>
                <w:sz w:val="16"/>
                <w:szCs w:val="16"/>
                <w:lang w:eastAsia="cs-CZ"/>
              </w:rPr>
              <w:br/>
            </w:r>
          </w:p>
          <w:p w14:paraId="4FE03FB0" w14:textId="5CFB75D8" w:rsidR="000B63FB" w:rsidRPr="00B726DC" w:rsidRDefault="000B63FB" w:rsidP="005754FC">
            <w:pPr>
              <w:rPr>
                <w:rFonts w:ascii="Arial" w:eastAsia="Times New Roman" w:hAnsi="Arial" w:cs="Arial"/>
                <w:sz w:val="16"/>
                <w:szCs w:val="16"/>
                <w:lang w:eastAsia="cs-CZ"/>
              </w:rPr>
            </w:pPr>
          </w:p>
        </w:tc>
      </w:tr>
      <w:tr w:rsidR="000B63FB" w:rsidRPr="00B726DC" w14:paraId="7BE95377" w14:textId="77777777" w:rsidTr="00BA01D7">
        <w:trPr>
          <w:trHeight w:val="50"/>
        </w:trPr>
        <w:tc>
          <w:tcPr>
            <w:tcW w:w="188" w:type="pct"/>
            <w:tcBorders>
              <w:top w:val="nil"/>
              <w:left w:val="single" w:sz="4" w:space="0" w:color="auto"/>
              <w:bottom w:val="single" w:sz="4" w:space="0" w:color="auto"/>
              <w:right w:val="single" w:sz="4" w:space="0" w:color="auto"/>
            </w:tcBorders>
            <w:noWrap/>
            <w:vAlign w:val="center"/>
            <w:hideMark/>
          </w:tcPr>
          <w:p w14:paraId="14C1E9F2"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813</w:t>
            </w:r>
          </w:p>
        </w:tc>
        <w:tc>
          <w:tcPr>
            <w:tcW w:w="975" w:type="pct"/>
            <w:tcBorders>
              <w:top w:val="nil"/>
              <w:left w:val="nil"/>
              <w:bottom w:val="single" w:sz="4" w:space="0" w:color="auto"/>
              <w:right w:val="single" w:sz="4" w:space="0" w:color="auto"/>
            </w:tcBorders>
            <w:vAlign w:val="center"/>
            <w:hideMark/>
          </w:tcPr>
          <w:p w14:paraId="6E38ABF9"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91215</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STANOVENÍ IgG4 PROTI POTRAVINOVÝM ALERGENŮM ELISA</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zrušení výkonu</w:t>
            </w:r>
          </w:p>
        </w:tc>
        <w:tc>
          <w:tcPr>
            <w:tcW w:w="3837" w:type="pct"/>
            <w:tcBorders>
              <w:top w:val="nil"/>
              <w:left w:val="nil"/>
              <w:bottom w:val="single" w:sz="4" w:space="0" w:color="auto"/>
              <w:right w:val="single" w:sz="4" w:space="0" w:color="auto"/>
            </w:tcBorders>
            <w:hideMark/>
          </w:tcPr>
          <w:p w14:paraId="7C03E5D8" w14:textId="087726D8" w:rsidR="000B63FB" w:rsidRPr="00B726DC" w:rsidRDefault="000B63FB" w:rsidP="005F75D3">
            <w:pPr>
              <w:spacing w:after="0" w:line="240" w:lineRule="auto"/>
              <w:rPr>
                <w:rFonts w:ascii="Arial" w:eastAsia="Times New Roman" w:hAnsi="Arial" w:cs="Arial"/>
                <w:color w:val="000000"/>
                <w:sz w:val="16"/>
                <w:szCs w:val="16"/>
                <w:lang w:eastAsia="cs-CZ"/>
              </w:rPr>
            </w:pPr>
            <w:r w:rsidRPr="00B726DC">
              <w:rPr>
                <w:rFonts w:ascii="Arial" w:eastAsia="Times New Roman" w:hAnsi="Arial" w:cs="Arial"/>
                <w:color w:val="000000"/>
                <w:sz w:val="16"/>
                <w:szCs w:val="16"/>
                <w:lang w:eastAsia="cs-CZ"/>
              </w:rPr>
              <w:t>návrh VZP, bez připomínek</w:t>
            </w:r>
          </w:p>
          <w:p w14:paraId="678F34CC" w14:textId="5E19D5FA" w:rsidR="000B63FB" w:rsidRPr="00B726DC" w:rsidRDefault="000B63FB" w:rsidP="005F75D3">
            <w:pPr>
              <w:spacing w:after="0" w:line="240" w:lineRule="auto"/>
              <w:rPr>
                <w:rFonts w:ascii="Arial" w:eastAsia="Times New Roman" w:hAnsi="Arial" w:cs="Arial"/>
                <w:color w:val="000000"/>
                <w:sz w:val="16"/>
                <w:szCs w:val="16"/>
                <w:lang w:eastAsia="cs-CZ"/>
              </w:rPr>
            </w:pPr>
            <w:r w:rsidRPr="00B726DC">
              <w:rPr>
                <w:rFonts w:ascii="Arial" w:eastAsia="Times New Roman" w:hAnsi="Arial" w:cs="Arial"/>
                <w:color w:val="000000"/>
                <w:sz w:val="16"/>
                <w:szCs w:val="16"/>
                <w:lang w:eastAsia="cs-CZ"/>
              </w:rPr>
              <w:br/>
            </w:r>
          </w:p>
        </w:tc>
      </w:tr>
      <w:tr w:rsidR="000B63FB" w:rsidRPr="00B726DC" w14:paraId="434E05DA" w14:textId="77777777" w:rsidTr="00BA01D7">
        <w:trPr>
          <w:trHeight w:val="1089"/>
        </w:trPr>
        <w:tc>
          <w:tcPr>
            <w:tcW w:w="188" w:type="pct"/>
            <w:tcBorders>
              <w:top w:val="nil"/>
              <w:left w:val="single" w:sz="4" w:space="0" w:color="auto"/>
              <w:bottom w:val="single" w:sz="4" w:space="0" w:color="auto"/>
              <w:right w:val="single" w:sz="4" w:space="0" w:color="auto"/>
            </w:tcBorders>
            <w:noWrap/>
            <w:vAlign w:val="center"/>
            <w:hideMark/>
          </w:tcPr>
          <w:p w14:paraId="413408DF"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813</w:t>
            </w:r>
          </w:p>
        </w:tc>
        <w:tc>
          <w:tcPr>
            <w:tcW w:w="975" w:type="pct"/>
            <w:tcBorders>
              <w:top w:val="nil"/>
              <w:left w:val="nil"/>
              <w:bottom w:val="single" w:sz="4" w:space="0" w:color="auto"/>
              <w:right w:val="single" w:sz="4" w:space="0" w:color="auto"/>
            </w:tcBorders>
            <w:vAlign w:val="center"/>
            <w:hideMark/>
          </w:tcPr>
          <w:p w14:paraId="04452A9B"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91331</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STANOVENÍ CRP LATEXOVOU AGLUTINACÍ (RAPID TEST)</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zrušení výkonu</w:t>
            </w:r>
          </w:p>
        </w:tc>
        <w:tc>
          <w:tcPr>
            <w:tcW w:w="3837" w:type="pct"/>
            <w:tcBorders>
              <w:top w:val="nil"/>
              <w:left w:val="nil"/>
              <w:bottom w:val="single" w:sz="4" w:space="0" w:color="auto"/>
              <w:right w:val="single" w:sz="4" w:space="0" w:color="auto"/>
            </w:tcBorders>
            <w:hideMark/>
          </w:tcPr>
          <w:p w14:paraId="42045CF5" w14:textId="11F2247E" w:rsidR="000B63FB" w:rsidRPr="00B726DC" w:rsidRDefault="000B63FB" w:rsidP="005F75D3">
            <w:pPr>
              <w:spacing w:after="0" w:line="240" w:lineRule="auto"/>
              <w:rPr>
                <w:rFonts w:ascii="Arial" w:eastAsia="Times New Roman" w:hAnsi="Arial" w:cs="Arial"/>
                <w:color w:val="000000"/>
                <w:sz w:val="16"/>
                <w:szCs w:val="16"/>
                <w:lang w:eastAsia="cs-CZ"/>
              </w:rPr>
            </w:pPr>
            <w:r w:rsidRPr="00B726DC">
              <w:rPr>
                <w:rFonts w:ascii="Arial" w:eastAsia="Times New Roman" w:hAnsi="Arial" w:cs="Arial"/>
                <w:color w:val="000000"/>
                <w:sz w:val="16"/>
                <w:szCs w:val="16"/>
                <w:lang w:eastAsia="cs-CZ"/>
              </w:rPr>
              <w:t>návrh VZP, bez připomínek</w:t>
            </w:r>
          </w:p>
          <w:p w14:paraId="0EA74D52" w14:textId="3331025A" w:rsidR="000B63FB" w:rsidRPr="00B726DC" w:rsidRDefault="000B63FB" w:rsidP="005F75D3">
            <w:pPr>
              <w:spacing w:after="0" w:line="240" w:lineRule="auto"/>
              <w:rPr>
                <w:rFonts w:ascii="Arial" w:eastAsia="Times New Roman" w:hAnsi="Arial" w:cs="Arial"/>
                <w:color w:val="000000"/>
                <w:sz w:val="16"/>
                <w:szCs w:val="16"/>
                <w:lang w:eastAsia="cs-CZ"/>
              </w:rPr>
            </w:pPr>
            <w:r w:rsidRPr="00B726DC">
              <w:rPr>
                <w:rFonts w:ascii="Arial" w:eastAsia="Times New Roman" w:hAnsi="Arial" w:cs="Arial"/>
                <w:color w:val="000000"/>
                <w:sz w:val="16"/>
                <w:szCs w:val="16"/>
                <w:lang w:eastAsia="cs-CZ"/>
              </w:rPr>
              <w:br/>
            </w:r>
            <w:r w:rsidRPr="00B726DC">
              <w:rPr>
                <w:rFonts w:ascii="Arial" w:eastAsia="Times New Roman" w:hAnsi="Arial" w:cs="Arial"/>
                <w:color w:val="000000"/>
                <w:sz w:val="16"/>
                <w:szCs w:val="16"/>
                <w:lang w:eastAsia="cs-CZ"/>
              </w:rPr>
              <w:br/>
            </w:r>
          </w:p>
        </w:tc>
      </w:tr>
      <w:tr w:rsidR="000B63FB" w:rsidRPr="00B726DC" w14:paraId="66B13E7F" w14:textId="77777777" w:rsidTr="00BA01D7">
        <w:trPr>
          <w:trHeight w:val="916"/>
        </w:trPr>
        <w:tc>
          <w:tcPr>
            <w:tcW w:w="188" w:type="pct"/>
            <w:tcBorders>
              <w:top w:val="nil"/>
              <w:left w:val="single" w:sz="4" w:space="0" w:color="auto"/>
              <w:bottom w:val="single" w:sz="4" w:space="0" w:color="auto"/>
              <w:right w:val="single" w:sz="4" w:space="0" w:color="auto"/>
            </w:tcBorders>
            <w:noWrap/>
            <w:vAlign w:val="center"/>
            <w:hideMark/>
          </w:tcPr>
          <w:p w14:paraId="2343457A"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105</w:t>
            </w:r>
          </w:p>
        </w:tc>
        <w:tc>
          <w:tcPr>
            <w:tcW w:w="975" w:type="pct"/>
            <w:tcBorders>
              <w:top w:val="nil"/>
              <w:left w:val="nil"/>
              <w:bottom w:val="single" w:sz="4" w:space="0" w:color="auto"/>
              <w:right w:val="single" w:sz="4" w:space="0" w:color="auto"/>
            </w:tcBorders>
            <w:vAlign w:val="center"/>
            <w:hideMark/>
          </w:tcPr>
          <w:p w14:paraId="66CD2585"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15881</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MULTIDISCIPLINÁRNÍ INDIKAČNÍ SEMINÁŘ K URČENÍ OPTIMÁLNÍHO ZPŮSOBU LÉČBY U NEMOCNÝCH SE ZÁVAŽNÝM NEONKOLOGICKÝM ONEMOCNĚNÍM TRÁVICÍHO TRAKTU</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nový výkon</w:t>
            </w:r>
          </w:p>
        </w:tc>
        <w:tc>
          <w:tcPr>
            <w:tcW w:w="3837" w:type="pct"/>
            <w:tcBorders>
              <w:top w:val="nil"/>
              <w:left w:val="nil"/>
              <w:bottom w:val="single" w:sz="4" w:space="0" w:color="auto"/>
              <w:right w:val="single" w:sz="4" w:space="0" w:color="auto"/>
            </w:tcBorders>
            <w:hideMark/>
          </w:tcPr>
          <w:p w14:paraId="664B4894" w14:textId="5E5DE498" w:rsidR="000B63FB" w:rsidRPr="00B726DC" w:rsidRDefault="000B63FB" w:rsidP="005069F8">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B726DC">
              <w:rPr>
                <w:rFonts w:ascii="Arial" w:eastAsia="Times New Roman" w:hAnsi="Arial" w:cs="Arial"/>
                <w:color w:val="000000"/>
                <w:sz w:val="16"/>
                <w:szCs w:val="16"/>
                <w:lang w:eastAsia="cs-CZ"/>
              </w:rPr>
              <w:t xml:space="preserve">V návrhu není jednoznačně definováno, kteří pacienti mají být na MDT probráni a kteří nikoliv (jaké diagnózy), neonkologických onemocnění existuje celá řada a MDT již fakticky existují, často pod vedením chirurgů, vyjmenované specializace jsou většinou přizvání ke konsultaci </w:t>
            </w:r>
            <w:r w:rsidRPr="00B726DC">
              <w:rPr>
                <w:rFonts w:ascii="Arial" w:eastAsia="Times New Roman" w:hAnsi="Arial" w:cs="Arial"/>
                <w:color w:val="000000"/>
                <w:sz w:val="16"/>
                <w:szCs w:val="16"/>
                <w:u w:val="single"/>
                <w:lang w:eastAsia="cs-CZ"/>
              </w:rPr>
              <w:t>v rámci konz</w:t>
            </w:r>
            <w:r>
              <w:rPr>
                <w:rFonts w:ascii="Arial" w:eastAsia="Times New Roman" w:hAnsi="Arial" w:cs="Arial"/>
                <w:color w:val="000000"/>
                <w:sz w:val="16"/>
                <w:szCs w:val="16"/>
                <w:u w:val="single"/>
                <w:lang w:eastAsia="cs-CZ"/>
              </w:rPr>
              <w:t>i</w:t>
            </w:r>
            <w:r w:rsidRPr="00B726DC">
              <w:rPr>
                <w:rFonts w:ascii="Arial" w:eastAsia="Times New Roman" w:hAnsi="Arial" w:cs="Arial"/>
                <w:color w:val="000000"/>
                <w:sz w:val="16"/>
                <w:szCs w:val="16"/>
                <w:u w:val="single"/>
                <w:lang w:eastAsia="cs-CZ"/>
              </w:rPr>
              <w:t>lií v dané nemocnici</w:t>
            </w:r>
            <w:r w:rsidRPr="00B726DC">
              <w:rPr>
                <w:rFonts w:ascii="Arial" w:eastAsia="Times New Roman" w:hAnsi="Arial" w:cs="Arial"/>
                <w:color w:val="000000"/>
                <w:sz w:val="16"/>
                <w:szCs w:val="16"/>
                <w:lang w:eastAsia="cs-CZ"/>
              </w:rPr>
              <w:t xml:space="preserve">. </w:t>
            </w:r>
          </w:p>
          <w:p w14:paraId="36AA666B" w14:textId="2BC60219" w:rsidR="000B63FB" w:rsidRPr="00B726DC" w:rsidRDefault="000B63FB" w:rsidP="005069F8">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B726DC">
              <w:rPr>
                <w:rFonts w:ascii="Arial" w:eastAsia="Times New Roman" w:hAnsi="Arial" w:cs="Arial"/>
                <w:color w:val="000000"/>
                <w:sz w:val="16"/>
                <w:szCs w:val="16"/>
                <w:lang w:eastAsia="cs-CZ"/>
              </w:rPr>
              <w:t xml:space="preserve">Není specifikována ani „tíže“ onemocnění, kdy je potřebné pacienta konzultovat na semináři. Ve zdůvodnění je uvedeno, že takový seminář je „povinnou součástí komplexního CDE a že je používán v IBD centrech, neexistence samostatného kódu pro projednání pacienta na takovém semináři neznamená, že takový tým nemůže existovat. Podobné týmy jsou již dnes součástí mnoha nemocnic a center a není nutný specializovaný výkon.   </w:t>
            </w:r>
          </w:p>
          <w:p w14:paraId="0C9758CC" w14:textId="77777777" w:rsidR="000B63FB" w:rsidRPr="00B726DC" w:rsidRDefault="000B63FB" w:rsidP="00CA0D00">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B726DC">
              <w:rPr>
                <w:rFonts w:ascii="Arial" w:eastAsia="Times New Roman" w:hAnsi="Arial" w:cs="Arial"/>
                <w:color w:val="000000"/>
                <w:sz w:val="16"/>
                <w:szCs w:val="16"/>
                <w:lang w:eastAsia="cs-CZ"/>
              </w:rPr>
              <w:t xml:space="preserve"> Obdobný výkon 51881 má kratší dobu trvání výkonu, kratší čas nositele výkonu a nižší bodovou hodnotu.</w:t>
            </w:r>
          </w:p>
          <w:p w14:paraId="1E3EB4F8" w14:textId="3FA7F657" w:rsidR="000B63FB" w:rsidRPr="00B726DC" w:rsidRDefault="000B63FB" w:rsidP="005F75D3">
            <w:pPr>
              <w:spacing w:after="0" w:line="240" w:lineRule="auto"/>
              <w:rPr>
                <w:rFonts w:ascii="Arial" w:eastAsia="Times New Roman" w:hAnsi="Arial" w:cs="Arial"/>
                <w:color w:val="000000"/>
                <w:sz w:val="16"/>
                <w:szCs w:val="16"/>
                <w:lang w:eastAsia="cs-CZ"/>
              </w:rPr>
            </w:pPr>
          </w:p>
        </w:tc>
      </w:tr>
      <w:tr w:rsidR="000B63FB" w:rsidRPr="00B726DC" w14:paraId="267B09E1" w14:textId="77777777" w:rsidTr="00BA01D7">
        <w:trPr>
          <w:trHeight w:val="65"/>
        </w:trPr>
        <w:tc>
          <w:tcPr>
            <w:tcW w:w="188" w:type="pct"/>
            <w:tcBorders>
              <w:top w:val="nil"/>
              <w:left w:val="single" w:sz="4" w:space="0" w:color="auto"/>
              <w:bottom w:val="single" w:sz="4" w:space="0" w:color="auto"/>
              <w:right w:val="single" w:sz="4" w:space="0" w:color="auto"/>
            </w:tcBorders>
            <w:noWrap/>
            <w:vAlign w:val="center"/>
            <w:hideMark/>
          </w:tcPr>
          <w:p w14:paraId="38B77504"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105</w:t>
            </w:r>
          </w:p>
        </w:tc>
        <w:tc>
          <w:tcPr>
            <w:tcW w:w="975" w:type="pct"/>
            <w:tcBorders>
              <w:top w:val="nil"/>
              <w:left w:val="nil"/>
              <w:bottom w:val="single" w:sz="4" w:space="0" w:color="auto"/>
              <w:right w:val="single" w:sz="4" w:space="0" w:color="auto"/>
            </w:tcBorders>
            <w:vAlign w:val="center"/>
            <w:hideMark/>
          </w:tcPr>
          <w:p w14:paraId="7110DCFD"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105-2025-11-08-11-28-42</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STANOVENÍ POCT ANTIGENU HELICOBACTER PYLORI VE STOLICI V AMBULANCI GASTROENTEROLOGA</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nový výkon</w:t>
            </w:r>
          </w:p>
        </w:tc>
        <w:tc>
          <w:tcPr>
            <w:tcW w:w="3837" w:type="pct"/>
            <w:tcBorders>
              <w:top w:val="nil"/>
              <w:left w:val="nil"/>
              <w:bottom w:val="single" w:sz="4" w:space="0" w:color="auto"/>
              <w:right w:val="single" w:sz="4" w:space="0" w:color="auto"/>
            </w:tcBorders>
            <w:hideMark/>
          </w:tcPr>
          <w:p w14:paraId="342290D7" w14:textId="77777777" w:rsidR="000B63FB" w:rsidRDefault="000B63FB" w:rsidP="00F403BC">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B726DC">
              <w:rPr>
                <w:rFonts w:ascii="Arial" w:eastAsia="Times New Roman" w:hAnsi="Arial" w:cs="Arial"/>
                <w:color w:val="000000"/>
                <w:sz w:val="16"/>
                <w:szCs w:val="16"/>
                <w:lang w:eastAsia="cs-CZ"/>
              </w:rPr>
              <w:t>V SZV již zavedeno několik výkonů:</w:t>
            </w:r>
            <w:r>
              <w:rPr>
                <w:rFonts w:ascii="Arial" w:eastAsia="Times New Roman" w:hAnsi="Arial" w:cs="Arial"/>
                <w:color w:val="000000"/>
                <w:sz w:val="16"/>
                <w:szCs w:val="16"/>
                <w:lang w:eastAsia="cs-CZ"/>
              </w:rPr>
              <w:t xml:space="preserve"> v </w:t>
            </w:r>
            <w:r w:rsidRPr="00B726DC">
              <w:rPr>
                <w:rFonts w:ascii="Arial" w:eastAsia="Times New Roman" w:hAnsi="Arial" w:cs="Arial"/>
                <w:color w:val="000000"/>
                <w:sz w:val="16"/>
                <w:szCs w:val="16"/>
                <w:lang w:eastAsia="cs-CZ"/>
              </w:rPr>
              <w:t>odb. 813 a odb. 802 zaveden 91483 S</w:t>
            </w:r>
            <w:r w:rsidRPr="00B726DC">
              <w:rPr>
                <w:rFonts w:ascii="Arial" w:hAnsi="Arial" w:cs="Arial"/>
                <w:color w:val="333333"/>
                <w:sz w:val="16"/>
                <w:szCs w:val="16"/>
                <w:shd w:val="clear" w:color="auto" w:fill="FFFFFF"/>
              </w:rPr>
              <w:t xml:space="preserve">TANOVENÍ ANTIGENU HELICOBACTER PYLORI VE STOLICI </w:t>
            </w:r>
            <w:hyperlink r:id="rId17" w:history="1">
              <w:r w:rsidRPr="00B726DC">
                <w:rPr>
                  <w:rFonts w:ascii="Arial" w:eastAsia="Times New Roman" w:hAnsi="Arial" w:cs="Arial"/>
                  <w:color w:val="4472C4" w:themeColor="accent1"/>
                  <w:sz w:val="16"/>
                  <w:szCs w:val="16"/>
                  <w:lang w:eastAsia="cs-CZ"/>
                </w:rPr>
                <w:t>Detail - Zdravotní výkony</w:t>
              </w:r>
            </w:hyperlink>
            <w:r w:rsidRPr="00B726DC">
              <w:rPr>
                <w:rFonts w:ascii="Arial" w:eastAsia="Times New Roman" w:hAnsi="Arial" w:cs="Arial"/>
                <w:color w:val="000000"/>
                <w:sz w:val="16"/>
                <w:szCs w:val="16"/>
                <w:lang w:eastAsia="cs-CZ"/>
              </w:rPr>
              <w:t xml:space="preserve"> 776 bodů. K diagnostice se používají dechové testy (15143 </w:t>
            </w:r>
            <w:hyperlink r:id="rId18" w:history="1">
              <w:r w:rsidRPr="00B726DC">
                <w:rPr>
                  <w:rStyle w:val="Hypertextovodkaz"/>
                  <w:rFonts w:ascii="Arial" w:hAnsi="Arial" w:cs="Arial"/>
                  <w:sz w:val="16"/>
                  <w:szCs w:val="16"/>
                </w:rPr>
                <w:t>Detail - Zdravotní výkony</w:t>
              </w:r>
            </w:hyperlink>
            <w:r w:rsidRPr="00B726DC">
              <w:rPr>
                <w:rFonts w:ascii="Arial" w:eastAsia="Times New Roman" w:hAnsi="Arial" w:cs="Arial"/>
                <w:color w:val="000000"/>
                <w:sz w:val="16"/>
                <w:szCs w:val="16"/>
                <w:lang w:eastAsia="cs-CZ"/>
              </w:rPr>
              <w:t>, 81701</w:t>
            </w:r>
            <w:r w:rsidRPr="00B726DC">
              <w:rPr>
                <w:rFonts w:ascii="Arial" w:hAnsi="Arial" w:cs="Arial"/>
                <w:sz w:val="16"/>
                <w:szCs w:val="16"/>
              </w:rPr>
              <w:t xml:space="preserve"> </w:t>
            </w:r>
            <w:hyperlink r:id="rId19" w:history="1">
              <w:r w:rsidRPr="00B726DC">
                <w:rPr>
                  <w:rStyle w:val="Hypertextovodkaz"/>
                  <w:rFonts w:ascii="Arial" w:hAnsi="Arial" w:cs="Arial"/>
                  <w:sz w:val="16"/>
                  <w:szCs w:val="16"/>
                </w:rPr>
                <w:t>Detail - Zdravotní výkony</w:t>
              </w:r>
            </w:hyperlink>
            <w:r w:rsidRPr="00B726DC">
              <w:rPr>
                <w:rFonts w:ascii="Arial" w:eastAsia="Times New Roman" w:hAnsi="Arial" w:cs="Arial"/>
                <w:color w:val="000000"/>
                <w:sz w:val="16"/>
                <w:szCs w:val="16"/>
                <w:lang w:eastAsia="cs-CZ"/>
              </w:rPr>
              <w:t>), test antigenu ve stolici(91483)</w:t>
            </w:r>
            <w:r w:rsidRPr="00B726DC">
              <w:rPr>
                <w:rFonts w:ascii="Arial" w:hAnsi="Arial" w:cs="Arial"/>
                <w:sz w:val="16"/>
                <w:szCs w:val="16"/>
              </w:rPr>
              <w:t xml:space="preserve"> </w:t>
            </w:r>
            <w:hyperlink r:id="rId20" w:history="1">
              <w:r w:rsidRPr="00B726DC">
                <w:rPr>
                  <w:rStyle w:val="Hypertextovodkaz"/>
                  <w:rFonts w:ascii="Arial" w:hAnsi="Arial" w:cs="Arial"/>
                  <w:sz w:val="16"/>
                  <w:szCs w:val="16"/>
                </w:rPr>
                <w:t>Detail - Zdravotní výkony</w:t>
              </w:r>
            </w:hyperlink>
            <w:r w:rsidRPr="00B726DC">
              <w:rPr>
                <w:rFonts w:ascii="Arial" w:eastAsia="Times New Roman" w:hAnsi="Arial" w:cs="Arial"/>
                <w:color w:val="000000"/>
                <w:sz w:val="16"/>
                <w:szCs w:val="16"/>
                <w:lang w:eastAsia="cs-CZ"/>
              </w:rPr>
              <w:t xml:space="preserve"> ev.  histologie, rychlý ureázový test a molekulární metody, které mají i význam při vyšetření rezistence H. pylori na antibiotika.→ </w:t>
            </w:r>
          </w:p>
          <w:p w14:paraId="58F7104F" w14:textId="13B2242D" w:rsidR="000B63FB" w:rsidRPr="00B726DC" w:rsidRDefault="000B63FB" w:rsidP="00F403BC">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B726DC">
              <w:rPr>
                <w:rFonts w:ascii="Arial" w:eastAsia="Times New Roman" w:hAnsi="Arial" w:cs="Arial"/>
                <w:b/>
                <w:bCs/>
                <w:color w:val="000000"/>
                <w:sz w:val="16"/>
                <w:szCs w:val="16"/>
                <w:lang w:eastAsia="cs-CZ"/>
              </w:rPr>
              <w:t>Vzhledem k tomu, že v současné době je standardní lab. výsledek 91483 k dispozici do 24 hodin a nehrozí nebezpečí z prodlení je úspora za POCT vyš. iluzorní, je nebezpečí duplicitních vyšetření.</w:t>
            </w:r>
            <w:r w:rsidRPr="00B726DC">
              <w:rPr>
                <w:rFonts w:ascii="Arial" w:eastAsia="Times New Roman" w:hAnsi="Arial" w:cs="Arial"/>
                <w:color w:val="000000"/>
                <w:sz w:val="16"/>
                <w:szCs w:val="16"/>
                <w:lang w:eastAsia="cs-CZ"/>
              </w:rPr>
              <w:t xml:space="preserve"> </w:t>
            </w:r>
          </w:p>
          <w:p w14:paraId="1A70279B" w14:textId="0735B817" w:rsidR="000B63FB" w:rsidRPr="00B726DC" w:rsidRDefault="000B63FB" w:rsidP="00B726DC">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B726DC">
              <w:rPr>
                <w:rFonts w:ascii="Arial" w:eastAsia="Times New Roman" w:hAnsi="Arial" w:cs="Arial"/>
                <w:color w:val="000000"/>
                <w:sz w:val="16"/>
                <w:szCs w:val="16"/>
                <w:lang w:eastAsia="cs-CZ"/>
              </w:rPr>
              <w:t xml:space="preserve">Není doložena spolehlivost POCT testu ani kalkulace jeho ceny. Při hodnotách bodu pro rok 2026 vychází předkládaný návhr cca o 100,- dráže, než laboratorní vyšetření (výkon 91483). </w:t>
            </w:r>
          </w:p>
          <w:p w14:paraId="6319ECEC" w14:textId="77777777" w:rsidR="000B63FB" w:rsidRDefault="000B63FB" w:rsidP="00B726DC">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B726DC">
              <w:rPr>
                <w:rFonts w:ascii="Arial" w:eastAsia="Times New Roman" w:hAnsi="Arial" w:cs="Arial"/>
                <w:color w:val="000000"/>
                <w:sz w:val="16"/>
                <w:szCs w:val="16"/>
                <w:lang w:eastAsia="cs-CZ"/>
              </w:rPr>
              <w:t xml:space="preserve">Návrh neobsahuje limitace vykazování jiných vyšetření k diagnostice infekce H. pylori </w:t>
            </w:r>
          </w:p>
          <w:p w14:paraId="4A232A84" w14:textId="7241D875" w:rsidR="000B63FB" w:rsidRDefault="000B63FB" w:rsidP="00B726DC">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B726DC">
              <w:rPr>
                <w:rFonts w:ascii="Arial" w:eastAsia="Times New Roman" w:hAnsi="Arial" w:cs="Arial"/>
                <w:color w:val="000000"/>
                <w:sz w:val="16"/>
                <w:szCs w:val="16"/>
                <w:lang w:eastAsia="cs-CZ"/>
              </w:rPr>
              <w:t xml:space="preserve">Chybí detailnější ekonomická analýza </w:t>
            </w:r>
          </w:p>
          <w:p w14:paraId="63EA16D6" w14:textId="41A25D73" w:rsidR="000B63FB" w:rsidRPr="00561DA9" w:rsidRDefault="000B63FB" w:rsidP="00561DA9">
            <w:pPr>
              <w:spacing w:after="0" w:line="240" w:lineRule="auto"/>
              <w:ind w:left="98"/>
              <w:rPr>
                <w:rFonts w:ascii="Arial" w:eastAsia="Times New Roman" w:hAnsi="Arial" w:cs="Arial"/>
                <w:color w:val="000000"/>
                <w:sz w:val="16"/>
                <w:szCs w:val="16"/>
                <w:lang w:eastAsia="cs-CZ"/>
              </w:rPr>
            </w:pPr>
          </w:p>
        </w:tc>
      </w:tr>
      <w:tr w:rsidR="000B63FB" w:rsidRPr="00B726DC" w14:paraId="3D20449F" w14:textId="77777777" w:rsidTr="00BA01D7">
        <w:trPr>
          <w:trHeight w:val="2290"/>
        </w:trPr>
        <w:tc>
          <w:tcPr>
            <w:tcW w:w="188" w:type="pct"/>
            <w:tcBorders>
              <w:top w:val="nil"/>
              <w:left w:val="single" w:sz="4" w:space="0" w:color="auto"/>
              <w:bottom w:val="single" w:sz="4" w:space="0" w:color="auto"/>
              <w:right w:val="single" w:sz="4" w:space="0" w:color="auto"/>
            </w:tcBorders>
            <w:noWrap/>
            <w:vAlign w:val="center"/>
            <w:hideMark/>
          </w:tcPr>
          <w:p w14:paraId="5936B30F"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lastRenderedPageBreak/>
              <w:t>105</w:t>
            </w:r>
          </w:p>
        </w:tc>
        <w:tc>
          <w:tcPr>
            <w:tcW w:w="975" w:type="pct"/>
            <w:tcBorders>
              <w:top w:val="nil"/>
              <w:left w:val="nil"/>
              <w:bottom w:val="single" w:sz="4" w:space="0" w:color="auto"/>
              <w:right w:val="single" w:sz="4" w:space="0" w:color="auto"/>
            </w:tcBorders>
            <w:vAlign w:val="center"/>
            <w:hideMark/>
          </w:tcPr>
          <w:p w14:paraId="22803ABD"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105-2025-11-07-09-40-12</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STANOVENÍ POCT FEKÁLNÍHO KALPROTEKTINU V AMBULANCI GASTROENTEROLOGA</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nový výkon</w:t>
            </w:r>
          </w:p>
        </w:tc>
        <w:tc>
          <w:tcPr>
            <w:tcW w:w="3837" w:type="pct"/>
            <w:tcBorders>
              <w:top w:val="nil"/>
              <w:left w:val="nil"/>
              <w:bottom w:val="single" w:sz="4" w:space="0" w:color="auto"/>
              <w:right w:val="single" w:sz="4" w:space="0" w:color="auto"/>
            </w:tcBorders>
            <w:hideMark/>
          </w:tcPr>
          <w:p w14:paraId="2FFFEA42" w14:textId="7D317E96" w:rsidR="000B63FB" w:rsidRPr="00724E28" w:rsidRDefault="000B63FB" w:rsidP="00724E28">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724E28">
              <w:rPr>
                <w:rFonts w:ascii="Arial" w:eastAsia="Times New Roman" w:hAnsi="Arial" w:cs="Arial"/>
                <w:color w:val="000000"/>
                <w:sz w:val="16"/>
                <w:szCs w:val="16"/>
                <w:lang w:eastAsia="cs-CZ"/>
              </w:rPr>
              <w:t xml:space="preserve">Nutné vyjádření OS odb. 801 k návrhu. </w:t>
            </w:r>
          </w:p>
          <w:p w14:paraId="4E0ED514" w14:textId="74F32C85" w:rsidR="000B63FB" w:rsidRPr="00724E28" w:rsidRDefault="000B63FB" w:rsidP="00724E28">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724E28">
              <w:rPr>
                <w:rFonts w:ascii="Arial" w:eastAsia="Times New Roman" w:hAnsi="Arial" w:cs="Arial"/>
                <w:color w:val="000000"/>
                <w:sz w:val="16"/>
                <w:szCs w:val="16"/>
                <w:lang w:eastAsia="cs-CZ"/>
              </w:rPr>
              <w:t xml:space="preserve">V SZV zavedeny pro vyšetření kalprotektinu </w:t>
            </w:r>
            <w:r w:rsidRPr="00FD6E6A">
              <w:rPr>
                <w:rFonts w:ascii="Arial" w:eastAsia="Times New Roman" w:hAnsi="Arial" w:cs="Arial"/>
                <w:b/>
                <w:bCs/>
                <w:color w:val="000000"/>
                <w:sz w:val="16"/>
                <w:szCs w:val="16"/>
                <w:u w:val="single"/>
                <w:lang w:eastAsia="cs-CZ"/>
              </w:rPr>
              <w:t>již 2 výkony</w:t>
            </w:r>
            <w:r w:rsidRPr="00724E28">
              <w:rPr>
                <w:rFonts w:ascii="Arial" w:eastAsia="Times New Roman" w:hAnsi="Arial" w:cs="Arial"/>
                <w:color w:val="000000"/>
                <w:sz w:val="16"/>
                <w:szCs w:val="16"/>
                <w:lang w:eastAsia="cs-CZ"/>
              </w:rPr>
              <w:t>:</w:t>
            </w:r>
          </w:p>
          <w:p w14:paraId="2A114EB6" w14:textId="77777777" w:rsidR="000B63FB" w:rsidRPr="00724E28" w:rsidRDefault="000B63FB" w:rsidP="00724E28">
            <w:pPr>
              <w:pStyle w:val="Odstavecseseznamem"/>
              <w:numPr>
                <w:ilvl w:val="0"/>
                <w:numId w:val="1"/>
              </w:numPr>
              <w:spacing w:after="0" w:line="240" w:lineRule="auto"/>
              <w:ind w:left="240" w:firstLine="253"/>
              <w:rPr>
                <w:rFonts w:ascii="Arial" w:eastAsia="Times New Roman" w:hAnsi="Arial" w:cs="Arial"/>
                <w:color w:val="000000"/>
                <w:sz w:val="16"/>
                <w:szCs w:val="16"/>
                <w:lang w:eastAsia="cs-CZ"/>
              </w:rPr>
            </w:pPr>
            <w:r w:rsidRPr="00724E28">
              <w:rPr>
                <w:rFonts w:ascii="Arial" w:eastAsia="Times New Roman" w:hAnsi="Arial" w:cs="Arial"/>
                <w:color w:val="000000"/>
                <w:sz w:val="16"/>
                <w:szCs w:val="16"/>
                <w:lang w:eastAsia="cs-CZ"/>
              </w:rPr>
              <w:t xml:space="preserve">91573 </w:t>
            </w:r>
            <w:hyperlink r:id="rId21" w:history="1">
              <w:r w:rsidRPr="00724E28">
                <w:rPr>
                  <w:rFonts w:ascii="Arial" w:eastAsia="Times New Roman" w:hAnsi="Arial" w:cs="Arial"/>
                  <w:color w:val="4472C4" w:themeColor="accent1"/>
                  <w:sz w:val="16"/>
                  <w:szCs w:val="16"/>
                  <w:lang w:eastAsia="cs-CZ"/>
                </w:rPr>
                <w:t>Detail - Zdravotní výkony</w:t>
              </w:r>
            </w:hyperlink>
            <w:r w:rsidRPr="00724E28">
              <w:rPr>
                <w:rFonts w:ascii="Arial" w:eastAsia="Times New Roman" w:hAnsi="Arial" w:cs="Arial"/>
                <w:color w:val="4472C4" w:themeColor="accent1"/>
                <w:sz w:val="16"/>
                <w:szCs w:val="16"/>
                <w:lang w:eastAsia="cs-CZ"/>
              </w:rPr>
              <w:t xml:space="preserve"> </w:t>
            </w:r>
            <w:r w:rsidRPr="00724E28">
              <w:rPr>
                <w:rFonts w:ascii="Arial" w:eastAsia="Times New Roman" w:hAnsi="Arial" w:cs="Arial"/>
                <w:color w:val="000000"/>
                <w:sz w:val="16"/>
                <w:szCs w:val="16"/>
                <w:lang w:eastAsia="cs-CZ"/>
              </w:rPr>
              <w:t>831 bodů 32x/rok</w:t>
            </w:r>
          </w:p>
          <w:p w14:paraId="75056BEA" w14:textId="351CBD47" w:rsidR="000B63FB" w:rsidRPr="00724E28" w:rsidRDefault="000B63FB" w:rsidP="00724E28">
            <w:pPr>
              <w:pStyle w:val="Odstavecseseznamem"/>
              <w:numPr>
                <w:ilvl w:val="0"/>
                <w:numId w:val="1"/>
              </w:numPr>
              <w:spacing w:after="0" w:line="240" w:lineRule="auto"/>
              <w:ind w:left="240" w:firstLine="253"/>
              <w:rPr>
                <w:rFonts w:ascii="Arial" w:eastAsia="Times New Roman" w:hAnsi="Arial" w:cs="Arial"/>
                <w:color w:val="000000"/>
                <w:sz w:val="16"/>
                <w:szCs w:val="16"/>
                <w:lang w:eastAsia="cs-CZ"/>
              </w:rPr>
            </w:pPr>
            <w:r w:rsidRPr="00724E28">
              <w:rPr>
                <w:rFonts w:ascii="Arial" w:eastAsia="Times New Roman" w:hAnsi="Arial" w:cs="Arial"/>
                <w:color w:val="000000"/>
                <w:sz w:val="16"/>
                <w:szCs w:val="16"/>
                <w:lang w:eastAsia="cs-CZ"/>
              </w:rPr>
              <w:t xml:space="preserve">15150 </w:t>
            </w:r>
            <w:hyperlink r:id="rId22" w:history="1">
              <w:r w:rsidRPr="00724E28">
                <w:rPr>
                  <w:rFonts w:ascii="Arial" w:eastAsia="Times New Roman" w:hAnsi="Arial" w:cs="Arial"/>
                  <w:color w:val="4472C4" w:themeColor="accent1"/>
                  <w:sz w:val="16"/>
                  <w:szCs w:val="16"/>
                  <w:lang w:eastAsia="cs-CZ"/>
                </w:rPr>
                <w:t>Detail - Zdravotní výkony</w:t>
              </w:r>
            </w:hyperlink>
            <w:r w:rsidRPr="00724E28">
              <w:rPr>
                <w:rFonts w:ascii="Arial" w:eastAsia="Times New Roman" w:hAnsi="Arial" w:cs="Arial"/>
                <w:color w:val="000000"/>
                <w:sz w:val="16"/>
                <w:szCs w:val="16"/>
                <w:lang w:eastAsia="cs-CZ"/>
              </w:rPr>
              <w:t xml:space="preserve">    DÁLKOVÁ KONTROLA PACIENTA S IDIOPATICKÝM STŘEVNÍM ZÁNĚTEM Self-monitoring tíže střevního zánětu je realizován měřením fekální hladiny kalprotektinu (FC) domácím POCT (point-of-care) testem</w:t>
            </w:r>
            <w:r>
              <w:rPr>
                <w:rFonts w:ascii="Arial" w:eastAsia="Times New Roman" w:hAnsi="Arial" w:cs="Arial"/>
                <w:color w:val="000000"/>
                <w:sz w:val="16"/>
                <w:szCs w:val="16"/>
                <w:lang w:eastAsia="cs-CZ"/>
              </w:rPr>
              <w:t>→</w:t>
            </w:r>
          </w:p>
          <w:p w14:paraId="5E6CF64A" w14:textId="04871C71" w:rsidR="000B63FB" w:rsidRPr="00724E28" w:rsidRDefault="000B63FB" w:rsidP="001F7D6E">
            <w:pPr>
              <w:pStyle w:val="Odstavecseseznamem"/>
              <w:numPr>
                <w:ilvl w:val="0"/>
                <w:numId w:val="1"/>
              </w:numPr>
              <w:spacing w:after="0" w:line="240" w:lineRule="auto"/>
              <w:ind w:left="240" w:hanging="142"/>
              <w:rPr>
                <w:rFonts w:ascii="Arial" w:eastAsia="Times New Roman" w:hAnsi="Arial" w:cs="Arial"/>
                <w:b/>
                <w:bCs/>
                <w:color w:val="000000"/>
                <w:sz w:val="16"/>
                <w:szCs w:val="16"/>
                <w:lang w:eastAsia="cs-CZ"/>
              </w:rPr>
            </w:pPr>
            <w:r w:rsidRPr="00724E28">
              <w:rPr>
                <w:rFonts w:ascii="Arial" w:eastAsia="Times New Roman" w:hAnsi="Arial" w:cs="Arial"/>
                <w:color w:val="000000"/>
                <w:sz w:val="16"/>
                <w:szCs w:val="16"/>
                <w:lang w:eastAsia="cs-CZ"/>
              </w:rPr>
              <w:t xml:space="preserve">Pro primární diagnostiku postačí stanovení v laboratoři, samotná vyšší hodnota kalprotektinu není diagnostická, </w:t>
            </w:r>
            <w:r w:rsidRPr="00724E28">
              <w:rPr>
                <w:rFonts w:ascii="Arial" w:eastAsia="Times New Roman" w:hAnsi="Arial" w:cs="Arial"/>
                <w:b/>
                <w:bCs/>
                <w:color w:val="000000"/>
                <w:sz w:val="16"/>
                <w:szCs w:val="16"/>
                <w:lang w:eastAsia="cs-CZ"/>
              </w:rPr>
              <w:t xml:space="preserve">vzhledem k tomu, že v současné době je standardní lab. výsledek k dispozici do 24 hodin a nehrozí nebezpečí z prodlení je úspora za POCT vyš. iluzorní, je nebezpečí duplicitních vyšetření. </w:t>
            </w:r>
          </w:p>
          <w:p w14:paraId="1F7A9465" w14:textId="071A6144" w:rsidR="000B63FB" w:rsidRDefault="000B63FB" w:rsidP="00724E28">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B726DC">
              <w:rPr>
                <w:rFonts w:ascii="Arial" w:eastAsia="Times New Roman" w:hAnsi="Arial" w:cs="Arial"/>
                <w:color w:val="000000"/>
                <w:sz w:val="16"/>
                <w:szCs w:val="16"/>
                <w:lang w:eastAsia="cs-CZ"/>
              </w:rPr>
              <w:t>Není doložena spolehlivost POCT testu ani kalkulace jeho ceny. Při hodnotách bodu pro rok 2026 vychází předkládaný náv</w:t>
            </w:r>
            <w:r>
              <w:rPr>
                <w:rFonts w:ascii="Arial" w:eastAsia="Times New Roman" w:hAnsi="Arial" w:cs="Arial"/>
                <w:color w:val="000000"/>
                <w:sz w:val="16"/>
                <w:szCs w:val="16"/>
                <w:lang w:eastAsia="cs-CZ"/>
              </w:rPr>
              <w:t>rh</w:t>
            </w:r>
            <w:r w:rsidRPr="00B726DC">
              <w:rPr>
                <w:rFonts w:ascii="Arial" w:eastAsia="Times New Roman" w:hAnsi="Arial" w:cs="Arial"/>
                <w:color w:val="000000"/>
                <w:sz w:val="16"/>
                <w:szCs w:val="16"/>
                <w:lang w:eastAsia="cs-CZ"/>
              </w:rPr>
              <w:t xml:space="preserve"> cca o 60,- dráže, než laboratorní vyšetření (výkon 91573). </w:t>
            </w:r>
          </w:p>
          <w:p w14:paraId="4B605B9F" w14:textId="77777777" w:rsidR="000B63FB" w:rsidRDefault="000B63FB" w:rsidP="000B63FB">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0B63FB">
              <w:rPr>
                <w:rFonts w:ascii="Arial" w:eastAsia="Times New Roman" w:hAnsi="Arial" w:cs="Arial"/>
                <w:color w:val="000000"/>
                <w:sz w:val="16"/>
                <w:szCs w:val="16"/>
                <w:lang w:eastAsia="cs-CZ"/>
              </w:rPr>
              <w:t xml:space="preserve">Návrh neobsahuje limitace vykazování jiných vyšetření </w:t>
            </w:r>
          </w:p>
          <w:p w14:paraId="1C928C62" w14:textId="77160AFD" w:rsidR="000B63FB" w:rsidRPr="00B726DC" w:rsidRDefault="000B63FB" w:rsidP="000B63FB">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0B63FB">
              <w:rPr>
                <w:rFonts w:ascii="Arial" w:eastAsia="Times New Roman" w:hAnsi="Arial" w:cs="Arial"/>
                <w:color w:val="000000"/>
                <w:sz w:val="16"/>
                <w:szCs w:val="16"/>
                <w:lang w:eastAsia="cs-CZ"/>
              </w:rPr>
              <w:t xml:space="preserve">Chybí detailnější ekonomická analýza </w:t>
            </w:r>
          </w:p>
        </w:tc>
      </w:tr>
      <w:tr w:rsidR="000B63FB" w:rsidRPr="00B726DC" w14:paraId="03B62158" w14:textId="77777777" w:rsidTr="00BA01D7">
        <w:trPr>
          <w:trHeight w:val="632"/>
        </w:trPr>
        <w:tc>
          <w:tcPr>
            <w:tcW w:w="188" w:type="pct"/>
            <w:tcBorders>
              <w:top w:val="nil"/>
              <w:left w:val="single" w:sz="4" w:space="0" w:color="auto"/>
              <w:bottom w:val="single" w:sz="4" w:space="0" w:color="auto"/>
              <w:right w:val="single" w:sz="4" w:space="0" w:color="auto"/>
            </w:tcBorders>
            <w:noWrap/>
            <w:vAlign w:val="center"/>
            <w:hideMark/>
          </w:tcPr>
          <w:p w14:paraId="19F56A5F"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115</w:t>
            </w:r>
          </w:p>
        </w:tc>
        <w:tc>
          <w:tcPr>
            <w:tcW w:w="975" w:type="pct"/>
            <w:tcBorders>
              <w:top w:val="nil"/>
              <w:left w:val="nil"/>
              <w:bottom w:val="single" w:sz="4" w:space="0" w:color="auto"/>
              <w:right w:val="single" w:sz="4" w:space="0" w:color="auto"/>
            </w:tcBorders>
            <w:vAlign w:val="center"/>
            <w:hideMark/>
          </w:tcPr>
          <w:p w14:paraId="76FE737C"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15056</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IMPEDANČNÍ PLANIMETRIE A TOPOGRAFIE S FUNKČNÍ LUMEN ZOBRAZUJICÍ SONDOU (FLIP)</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nový výkon</w:t>
            </w:r>
          </w:p>
        </w:tc>
        <w:tc>
          <w:tcPr>
            <w:tcW w:w="3837" w:type="pct"/>
            <w:tcBorders>
              <w:top w:val="nil"/>
              <w:left w:val="nil"/>
              <w:bottom w:val="single" w:sz="4" w:space="0" w:color="auto"/>
              <w:right w:val="single" w:sz="4" w:space="0" w:color="auto"/>
            </w:tcBorders>
            <w:hideMark/>
          </w:tcPr>
          <w:p w14:paraId="146E5350" w14:textId="77777777" w:rsidR="000B63FB" w:rsidRPr="00932559" w:rsidRDefault="000B63FB" w:rsidP="009655E9">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932559">
              <w:rPr>
                <w:rFonts w:ascii="Arial" w:eastAsia="Times New Roman" w:hAnsi="Arial" w:cs="Arial"/>
                <w:color w:val="000000"/>
                <w:sz w:val="16"/>
                <w:szCs w:val="16"/>
                <w:lang w:eastAsia="cs-CZ"/>
              </w:rPr>
              <w:t>V návrhu chybí jasné indikace …nutno doplnit ideálně do popisu výkonu (např. v některých situacích může nahradit manometrii jícnu, v jiných případech v jícnu může doplnit informaci získanou z manometrie (upřesnění diagnózy)</w:t>
            </w:r>
          </w:p>
          <w:p w14:paraId="677EEE64" w14:textId="7153DF30" w:rsidR="000B63FB" w:rsidRPr="00932559" w:rsidRDefault="000B63FB" w:rsidP="009655E9">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932559">
              <w:rPr>
                <w:rFonts w:ascii="Arial" w:eastAsia="Times New Roman" w:hAnsi="Arial" w:cs="Arial"/>
                <w:color w:val="000000"/>
                <w:sz w:val="16"/>
                <w:szCs w:val="16"/>
                <w:lang w:eastAsia="cs-CZ"/>
              </w:rPr>
              <w:t xml:space="preserve">OM S –V Podmínce uvedeno CDE  zabývající se motilitními poruchami GIT tzn. </w:t>
            </w:r>
            <w:r w:rsidRPr="00932559">
              <w:rPr>
                <w:rFonts w:ascii="Arial" w:eastAsia="Times New Roman" w:hAnsi="Arial" w:cs="Arial"/>
                <w:color w:val="000000"/>
                <w:sz w:val="16"/>
                <w:szCs w:val="16"/>
                <w:u w:val="single"/>
                <w:lang w:eastAsia="cs-CZ"/>
              </w:rPr>
              <w:t>CDE pouze vybraná???(v RL:</w:t>
            </w:r>
            <w:r w:rsidRPr="00932559">
              <w:rPr>
                <w:rFonts w:ascii="Arial" w:hAnsi="Arial" w:cs="Arial"/>
                <w:color w:val="333333"/>
                <w:sz w:val="16"/>
                <w:szCs w:val="16"/>
                <w:shd w:val="clear" w:color="auto" w:fill="E9ECF1"/>
              </w:rPr>
              <w:t xml:space="preserve"> indikaci předpokládáme u cca 50 pacientů/rok s limitem 2 výkony/pacienta/rok).</w:t>
            </w:r>
          </w:p>
          <w:p w14:paraId="7380E23B" w14:textId="6B035967" w:rsidR="000B63FB" w:rsidRPr="00932559" w:rsidRDefault="000B63FB" w:rsidP="00AC19D5">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932559">
              <w:rPr>
                <w:rFonts w:ascii="Arial" w:eastAsia="Times New Roman" w:hAnsi="Arial" w:cs="Arial"/>
                <w:color w:val="000000"/>
                <w:sz w:val="16"/>
                <w:szCs w:val="16"/>
                <w:lang w:eastAsia="cs-CZ"/>
              </w:rPr>
              <w:t xml:space="preserve">V popisu je uvedeno “Výkon se vykazuje s výkonem č. 15401 a 15068.“  - upřesnit, neboť vykazování s kódem 15068 je možné, ale mělo by být zdůvodněno. Není reálné, aby každý výkon POEM (15068) byl provázen vyšetřením EndoFLIP→-tzn. nutná úprava textu“ </w:t>
            </w:r>
          </w:p>
          <w:p w14:paraId="2166D2E1" w14:textId="3504F3FD" w:rsidR="000B63FB" w:rsidRPr="00932559" w:rsidRDefault="000B63FB" w:rsidP="009655E9">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932559">
              <w:rPr>
                <w:rFonts w:ascii="Arial" w:eastAsia="Times New Roman" w:hAnsi="Arial" w:cs="Arial"/>
                <w:color w:val="000000"/>
                <w:sz w:val="16"/>
                <w:szCs w:val="16"/>
                <w:lang w:eastAsia="cs-CZ"/>
              </w:rPr>
              <w:t xml:space="preserve">Kolonka Obsah výkonu - při topografii jícnu se podle platného Dallaského konsensu plní katetr na 50-60 a 70 ml (v RL uvedeno 40-50-60 ml) ? přičemž klíčové hodnoty se hodnotí při náplni 60 ml a 70 ml. </w:t>
            </w:r>
          </w:p>
          <w:p w14:paraId="00B4CF25" w14:textId="77777777" w:rsidR="000B63FB" w:rsidRPr="00932559" w:rsidRDefault="000B63FB" w:rsidP="009655E9">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932559">
              <w:rPr>
                <w:rFonts w:ascii="Arial" w:eastAsia="Times New Roman" w:hAnsi="Arial" w:cs="Arial"/>
                <w:color w:val="000000"/>
                <w:sz w:val="16"/>
                <w:szCs w:val="16"/>
                <w:lang w:eastAsia="cs-CZ"/>
              </w:rPr>
              <w:t xml:space="preserve">Zvažuje se sdílení také s odb. 502 - dětská chirurgie? </w:t>
            </w:r>
          </w:p>
          <w:p w14:paraId="2A43B2F8" w14:textId="77777777" w:rsidR="000B63FB" w:rsidRDefault="000B63FB" w:rsidP="00A40D03">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932559">
              <w:rPr>
                <w:rFonts w:ascii="Arial" w:eastAsia="Times New Roman" w:hAnsi="Arial" w:cs="Arial"/>
                <w:color w:val="000000"/>
                <w:sz w:val="16"/>
                <w:szCs w:val="16"/>
                <w:lang w:eastAsia="cs-CZ"/>
              </w:rPr>
              <w:t>Reformulovat podmínku "S", aby byla ověřitelná pro ZP. Navrhovaná metoda je díky jednorázově spotřebovávanému ZUM v hodnotě 13,5 tis./vyšetření třikrát dražší než již zavedená metoda (15162</w:t>
            </w:r>
            <w:r w:rsidRPr="00932559">
              <w:rPr>
                <w:rFonts w:ascii="Arial" w:hAnsi="Arial" w:cs="Arial"/>
                <w:sz w:val="16"/>
                <w:szCs w:val="16"/>
              </w:rPr>
              <w:t xml:space="preserve"> </w:t>
            </w:r>
            <w:hyperlink r:id="rId23" w:history="1">
              <w:r w:rsidRPr="00932559">
                <w:rPr>
                  <w:rStyle w:val="Hypertextovodkaz"/>
                  <w:rFonts w:ascii="Arial" w:hAnsi="Arial" w:cs="Arial"/>
                  <w:sz w:val="16"/>
                  <w:szCs w:val="16"/>
                </w:rPr>
                <w:t>Detail - Zdravotní výkony</w:t>
              </w:r>
            </w:hyperlink>
            <w:r w:rsidRPr="00932559">
              <w:rPr>
                <w:rFonts w:ascii="Arial" w:eastAsia="Times New Roman" w:hAnsi="Arial" w:cs="Arial"/>
                <w:color w:val="000000"/>
                <w:sz w:val="16"/>
                <w:szCs w:val="16"/>
                <w:lang w:eastAsia="cs-CZ"/>
              </w:rPr>
              <w:t>). Jsou benefity pro pacienty a jejich přesnější diagnostiku dostačné velké, aby kompenzovaly výrazně vyšší náklady?</w:t>
            </w:r>
          </w:p>
          <w:p w14:paraId="39DF786B" w14:textId="421E94EA" w:rsidR="000B63FB" w:rsidRPr="00932559" w:rsidRDefault="000B63FB" w:rsidP="00A40D03">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932559">
              <w:rPr>
                <w:rFonts w:ascii="Arial" w:eastAsia="Times New Roman" w:hAnsi="Arial" w:cs="Arial"/>
                <w:color w:val="FF0000"/>
                <w:sz w:val="16"/>
                <w:szCs w:val="16"/>
                <w:highlight w:val="yellow"/>
                <w:lang w:eastAsia="cs-CZ"/>
              </w:rPr>
              <w:t>Nový ZUM A084821 Katétr pro endoluminální impedanční planimetrii (</w:t>
            </w:r>
            <w:r w:rsidRPr="007F20E7">
              <w:rPr>
                <w:rFonts w:ascii="Arial" w:eastAsia="Times New Roman" w:hAnsi="Arial" w:cs="Arial"/>
                <w:b/>
                <w:bCs/>
                <w:color w:val="FF0000"/>
                <w:sz w:val="16"/>
                <w:szCs w:val="16"/>
                <w:highlight w:val="yellow"/>
                <w:u w:val="single"/>
                <w:lang w:eastAsia="cs-CZ"/>
              </w:rPr>
              <w:t>FLIP)</w:t>
            </w:r>
            <w:r w:rsidRPr="00932559">
              <w:rPr>
                <w:rFonts w:ascii="Arial" w:eastAsia="Times New Roman" w:hAnsi="Arial" w:cs="Arial"/>
                <w:color w:val="FF0000"/>
                <w:sz w:val="16"/>
                <w:szCs w:val="16"/>
                <w:highlight w:val="yellow"/>
                <w:lang w:eastAsia="cs-CZ"/>
              </w:rPr>
              <w:t xml:space="preserve"> není pravděpodobně zařazen v ÚK VZP-ZP. V případě, že zařazen je, prosíme o předložení VZP kódu. Pokud zařazen není, prosíme o předložení návrhu na jeho zařazení do Úhradového katalogu VZP ČR dle nových pravidel jednacího řádu ("V případě předkládání zdravotního výkonu, u kterého je v registračním listu obsažen nový ZUM, který nemá v úhradovém katalogu VZP ČR trvale hrazenou alternativu, je součástí návrhu medicínsko-ekonomické hodnocení dle zveřejněných metodik na internetových stránkách VZP ČR".).</w:t>
            </w:r>
          </w:p>
          <w:p w14:paraId="2E07000E" w14:textId="39EFA6D1" w:rsidR="000B63FB" w:rsidRPr="00932559" w:rsidRDefault="000B63FB" w:rsidP="00A40D03">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932559">
              <w:rPr>
                <w:rFonts w:ascii="Arial" w:eastAsia="Times New Roman" w:hAnsi="Arial" w:cs="Arial"/>
                <w:color w:val="000000"/>
                <w:sz w:val="16"/>
                <w:szCs w:val="16"/>
                <w:lang w:eastAsia="cs-CZ"/>
              </w:rPr>
              <w:t>katetr  - doložit fakturu s cenou a specifikaci zdravotnického prostředku- např. katalogový list nebo návod k použití, informace o schválení zdravotnického prostředku SÚKL</w:t>
            </w:r>
          </w:p>
          <w:p w14:paraId="6A2FC7A1" w14:textId="5D99D999" w:rsidR="000B63FB" w:rsidRPr="00932559" w:rsidRDefault="000B63FB" w:rsidP="006E44B8">
            <w:pPr>
              <w:spacing w:after="0" w:line="240" w:lineRule="auto"/>
              <w:ind w:left="98"/>
              <w:rPr>
                <w:rFonts w:ascii="Arial" w:eastAsia="Times New Roman" w:hAnsi="Arial" w:cs="Arial"/>
                <w:color w:val="000000"/>
                <w:sz w:val="16"/>
                <w:szCs w:val="16"/>
                <w:lang w:eastAsia="cs-CZ"/>
              </w:rPr>
            </w:pPr>
          </w:p>
          <w:p w14:paraId="38071B7B" w14:textId="4E22E890" w:rsidR="000B63FB" w:rsidRPr="00932559" w:rsidRDefault="000B63FB" w:rsidP="006E44B8">
            <w:pPr>
              <w:spacing w:after="0" w:line="240" w:lineRule="auto"/>
              <w:ind w:left="98"/>
              <w:rPr>
                <w:rFonts w:ascii="Arial" w:eastAsia="Times New Roman" w:hAnsi="Arial" w:cs="Arial"/>
                <w:color w:val="000000"/>
                <w:sz w:val="16"/>
                <w:szCs w:val="16"/>
                <w:lang w:eastAsia="cs-CZ"/>
              </w:rPr>
            </w:pPr>
          </w:p>
        </w:tc>
      </w:tr>
      <w:tr w:rsidR="000B63FB" w:rsidRPr="00B726DC" w14:paraId="159E60CE" w14:textId="77777777" w:rsidTr="00BA01D7">
        <w:trPr>
          <w:trHeight w:val="491"/>
        </w:trPr>
        <w:tc>
          <w:tcPr>
            <w:tcW w:w="188" w:type="pct"/>
            <w:tcBorders>
              <w:top w:val="nil"/>
              <w:left w:val="single" w:sz="4" w:space="0" w:color="auto"/>
              <w:bottom w:val="single" w:sz="4" w:space="0" w:color="auto"/>
              <w:right w:val="single" w:sz="4" w:space="0" w:color="auto"/>
            </w:tcBorders>
            <w:noWrap/>
            <w:vAlign w:val="center"/>
            <w:hideMark/>
          </w:tcPr>
          <w:p w14:paraId="7D29D068"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705</w:t>
            </w:r>
          </w:p>
        </w:tc>
        <w:tc>
          <w:tcPr>
            <w:tcW w:w="975" w:type="pct"/>
            <w:tcBorders>
              <w:top w:val="nil"/>
              <w:left w:val="nil"/>
              <w:bottom w:val="single" w:sz="4" w:space="0" w:color="auto"/>
              <w:right w:val="single" w:sz="4" w:space="0" w:color="auto"/>
            </w:tcBorders>
            <w:vAlign w:val="center"/>
            <w:hideMark/>
          </w:tcPr>
          <w:p w14:paraId="482D22C3"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75021</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KOMPLEXNÍ VYŠETŘENÍ OFTALMOLOGEM</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změnové řízení: změna obsahu, přístrojů, bodové hodnoty</w:t>
            </w:r>
          </w:p>
        </w:tc>
        <w:tc>
          <w:tcPr>
            <w:tcW w:w="3837" w:type="pct"/>
            <w:tcBorders>
              <w:top w:val="nil"/>
              <w:left w:val="nil"/>
              <w:bottom w:val="single" w:sz="4" w:space="0" w:color="auto"/>
              <w:right w:val="single" w:sz="4" w:space="0" w:color="auto"/>
            </w:tcBorders>
            <w:hideMark/>
          </w:tcPr>
          <w:p w14:paraId="288DD34A" w14:textId="0172405A" w:rsidR="000B63FB" w:rsidRPr="00DE7F2A" w:rsidRDefault="000B63FB" w:rsidP="00F018B1">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DE7F2A">
              <w:rPr>
                <w:rFonts w:ascii="Arial" w:eastAsia="Times New Roman" w:hAnsi="Arial" w:cs="Arial"/>
                <w:color w:val="000000"/>
                <w:sz w:val="16"/>
                <w:szCs w:val="16"/>
                <w:lang w:eastAsia="cs-CZ"/>
              </w:rPr>
              <w:t>Jak bylo doposud vykazováno?</w:t>
            </w:r>
          </w:p>
          <w:p w14:paraId="3CBA094B" w14:textId="77777777" w:rsidR="000B63FB" w:rsidRPr="00DE7F2A" w:rsidRDefault="000B63FB" w:rsidP="00AA719F">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DE7F2A">
              <w:rPr>
                <w:rFonts w:ascii="Arial" w:eastAsia="Times New Roman" w:hAnsi="Arial" w:cs="Arial"/>
                <w:color w:val="000000"/>
                <w:sz w:val="16"/>
                <w:szCs w:val="16"/>
                <w:lang w:eastAsia="cs-CZ"/>
              </w:rPr>
              <w:t>Je doplněné vyšetření p</w:t>
            </w:r>
            <w:r w:rsidRPr="00DE7F2A">
              <w:rPr>
                <w:rFonts w:ascii="Arial" w:hAnsi="Arial" w:cs="Arial"/>
                <w:color w:val="333333"/>
                <w:sz w:val="16"/>
                <w:szCs w:val="16"/>
                <w:shd w:val="clear" w:color="auto" w:fill="CCFFCC"/>
              </w:rPr>
              <w:t xml:space="preserve">ředního oční segmentu provedeno na štěrbinové lampě součástí každého komplexního vyšetření?? </w:t>
            </w:r>
          </w:p>
          <w:p w14:paraId="2ACD7A9F" w14:textId="7A5A9A6C" w:rsidR="000B63FB" w:rsidRPr="00DE7F2A" w:rsidRDefault="000B63FB" w:rsidP="00272AE5">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DE7F2A">
              <w:rPr>
                <w:rFonts w:ascii="Arial" w:eastAsia="Times New Roman" w:hAnsi="Arial" w:cs="Arial"/>
                <w:color w:val="000000"/>
                <w:sz w:val="16"/>
                <w:szCs w:val="16"/>
                <w:lang w:eastAsia="cs-CZ"/>
              </w:rPr>
              <w:t>Doplnění položek do přístrojového vybavení není možné vzhledem k tomu, že oba přístroje (štěrbinová lampa a přímý oftalmoskop) jsou v povinné výbavě, tzn. n</w:t>
            </w:r>
            <w:r w:rsidRPr="00DE7F2A">
              <w:rPr>
                <w:rFonts w:ascii="Arial" w:eastAsia="Times New Roman" w:hAnsi="Arial" w:cs="Arial"/>
                <w:b/>
                <w:bCs/>
                <w:color w:val="000000"/>
                <w:sz w:val="16"/>
                <w:szCs w:val="16"/>
                <w:lang w:eastAsia="cs-CZ"/>
              </w:rPr>
              <w:t>esouhlasíme s doplnění přístrojového vybaven</w:t>
            </w:r>
            <w:r w:rsidRPr="00DE7F2A">
              <w:rPr>
                <w:rFonts w:ascii="Arial" w:eastAsia="Times New Roman" w:hAnsi="Arial" w:cs="Arial"/>
                <w:color w:val="000000"/>
                <w:sz w:val="16"/>
                <w:szCs w:val="16"/>
                <w:lang w:eastAsia="cs-CZ"/>
              </w:rPr>
              <w:t xml:space="preserve">í, ale </w:t>
            </w:r>
            <w:r>
              <w:rPr>
                <w:rFonts w:ascii="Arial" w:eastAsia="Times New Roman" w:hAnsi="Arial" w:cs="Arial"/>
                <w:color w:val="000000"/>
                <w:sz w:val="16"/>
                <w:szCs w:val="16"/>
                <w:lang w:eastAsia="cs-CZ"/>
              </w:rPr>
              <w:t>d</w:t>
            </w:r>
            <w:r w:rsidRPr="00DE7F2A">
              <w:rPr>
                <w:rFonts w:ascii="Arial" w:eastAsia="Times New Roman" w:hAnsi="Arial" w:cs="Arial"/>
                <w:color w:val="000000"/>
                <w:sz w:val="16"/>
                <w:szCs w:val="16"/>
                <w:lang w:eastAsia="cs-CZ"/>
              </w:rPr>
              <w:t>oplnění textu v Obsahu a rozsahu je možné i bez doplnění přístrojových položek.</w:t>
            </w:r>
          </w:p>
          <w:p w14:paraId="208145CF" w14:textId="2497D6A9" w:rsidR="000B63FB" w:rsidRPr="00DE7F2A" w:rsidRDefault="000B63FB" w:rsidP="00F018B1">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DE7F2A">
              <w:rPr>
                <w:rFonts w:ascii="Arial" w:eastAsia="Times New Roman" w:hAnsi="Arial" w:cs="Arial"/>
                <w:color w:val="000000"/>
                <w:sz w:val="16"/>
                <w:szCs w:val="16"/>
                <w:lang w:eastAsia="cs-CZ"/>
              </w:rPr>
              <w:t xml:space="preserve">Ve výkonu 75137 </w:t>
            </w:r>
            <w:hyperlink r:id="rId24" w:history="1">
              <w:r w:rsidRPr="00DE7F2A">
                <w:rPr>
                  <w:rStyle w:val="Hypertextovodkaz"/>
                  <w:rFonts w:ascii="Arial" w:hAnsi="Arial" w:cs="Arial"/>
                  <w:sz w:val="16"/>
                  <w:szCs w:val="16"/>
                </w:rPr>
                <w:t>Detail - Zdravotní výkony</w:t>
              </w:r>
            </w:hyperlink>
            <w:r w:rsidRPr="00DE7F2A">
              <w:rPr>
                <w:rFonts w:ascii="Arial" w:hAnsi="Arial" w:cs="Arial"/>
                <w:sz w:val="16"/>
                <w:szCs w:val="16"/>
              </w:rPr>
              <w:t xml:space="preserve"> </w:t>
            </w:r>
            <w:r w:rsidRPr="00DE7F2A">
              <w:rPr>
                <w:rFonts w:ascii="Arial" w:eastAsia="Times New Roman" w:hAnsi="Arial" w:cs="Arial"/>
                <w:i/>
                <w:iCs/>
                <w:color w:val="000000"/>
                <w:sz w:val="16"/>
                <w:szCs w:val="16"/>
                <w:lang w:eastAsia="cs-CZ"/>
              </w:rPr>
              <w:t>Oftalmoskopie v arteficiální mydriáze</w:t>
            </w:r>
            <w:r w:rsidRPr="00DE7F2A">
              <w:rPr>
                <w:rFonts w:ascii="Arial" w:eastAsia="Times New Roman" w:hAnsi="Arial" w:cs="Arial"/>
                <w:color w:val="000000"/>
                <w:sz w:val="16"/>
                <w:szCs w:val="16"/>
                <w:lang w:eastAsia="cs-CZ"/>
              </w:rPr>
              <w:t xml:space="preserve"> (1 oko) přímou oftalmoskopií 107 b., L2, oftalmoskop v hodnotě 15 tis. Kč x v návrhu úprav 35 tis. Kč – důvod</w:t>
            </w:r>
            <w:r>
              <w:rPr>
                <w:rFonts w:ascii="Arial" w:eastAsia="Times New Roman" w:hAnsi="Arial" w:cs="Arial"/>
                <w:color w:val="000000"/>
                <w:sz w:val="16"/>
                <w:szCs w:val="16"/>
                <w:lang w:eastAsia="cs-CZ"/>
              </w:rPr>
              <w:t xml:space="preserve"> ?</w:t>
            </w:r>
          </w:p>
          <w:p w14:paraId="12B343A4" w14:textId="21BF097F" w:rsidR="000B63FB" w:rsidRPr="00DE7F2A" w:rsidRDefault="000B63FB" w:rsidP="00AC5E06">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DE7F2A">
              <w:rPr>
                <w:rFonts w:ascii="Arial" w:eastAsia="Times New Roman" w:hAnsi="Arial" w:cs="Arial"/>
                <w:color w:val="000000"/>
                <w:sz w:val="16"/>
                <w:szCs w:val="16"/>
                <w:lang w:eastAsia="cs-CZ"/>
              </w:rPr>
              <w:t xml:space="preserve">75155 </w:t>
            </w:r>
            <w:hyperlink r:id="rId25" w:history="1">
              <w:r w:rsidRPr="00DE7F2A">
                <w:rPr>
                  <w:rStyle w:val="Hypertextovodkaz"/>
                  <w:rFonts w:ascii="Arial" w:hAnsi="Arial" w:cs="Arial"/>
                  <w:sz w:val="16"/>
                  <w:szCs w:val="16"/>
                </w:rPr>
                <w:t>Detail - Zdravotní výkony</w:t>
              </w:r>
            </w:hyperlink>
            <w:r w:rsidRPr="00DE7F2A">
              <w:rPr>
                <w:rFonts w:ascii="Arial" w:eastAsia="Times New Roman" w:hAnsi="Arial" w:cs="Arial"/>
                <w:color w:val="000000"/>
                <w:sz w:val="16"/>
                <w:szCs w:val="16"/>
                <w:lang w:eastAsia="cs-CZ"/>
              </w:rPr>
              <w:t xml:space="preserve"> </w:t>
            </w:r>
            <w:r w:rsidRPr="00DE7F2A">
              <w:rPr>
                <w:rFonts w:ascii="Arial" w:eastAsia="Times New Roman" w:hAnsi="Arial" w:cs="Arial"/>
                <w:i/>
                <w:iCs/>
                <w:color w:val="000000"/>
                <w:sz w:val="16"/>
                <w:szCs w:val="16"/>
                <w:lang w:eastAsia="cs-CZ"/>
              </w:rPr>
              <w:t>Foto předního segmentu, foto fundu – 1 oko</w:t>
            </w:r>
            <w:r w:rsidRPr="00DE7F2A">
              <w:rPr>
                <w:rFonts w:ascii="Arial" w:eastAsia="Times New Roman" w:hAnsi="Arial" w:cs="Arial"/>
                <w:color w:val="000000"/>
                <w:sz w:val="16"/>
                <w:szCs w:val="16"/>
                <w:lang w:eastAsia="cs-CZ"/>
              </w:rPr>
              <w:t xml:space="preserve"> 255 b, L2, zde fotoštěrbinová lampa- nákladnější </w:t>
            </w:r>
            <w:r>
              <w:rPr>
                <w:rFonts w:ascii="Arial" w:eastAsia="Times New Roman" w:hAnsi="Arial" w:cs="Arial"/>
                <w:color w:val="000000"/>
                <w:sz w:val="16"/>
                <w:szCs w:val="16"/>
                <w:lang w:eastAsia="cs-CZ"/>
              </w:rPr>
              <w:t xml:space="preserve"> - PZS má disponovat různými </w:t>
            </w:r>
            <w:r w:rsidRPr="00DE7F2A">
              <w:rPr>
                <w:rFonts w:ascii="Arial" w:eastAsia="Times New Roman" w:hAnsi="Arial" w:cs="Arial"/>
                <w:color w:val="000000"/>
                <w:sz w:val="16"/>
                <w:szCs w:val="16"/>
                <w:lang w:eastAsia="cs-CZ"/>
              </w:rPr>
              <w:t xml:space="preserve">? </w:t>
            </w:r>
          </w:p>
          <w:p w14:paraId="48CF26BA" w14:textId="4B45EB52" w:rsidR="000B63FB" w:rsidRPr="00DE7F2A" w:rsidRDefault="000B63FB" w:rsidP="00AC5E06">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DE7F2A">
              <w:rPr>
                <w:rFonts w:ascii="Arial" w:eastAsia="Times New Roman" w:hAnsi="Arial" w:cs="Arial"/>
                <w:color w:val="000000"/>
                <w:sz w:val="16"/>
                <w:szCs w:val="16"/>
                <w:lang w:eastAsia="cs-CZ"/>
              </w:rPr>
              <w:t xml:space="preserve">Je možná zakázané kombinace výkonu 75021 s 75137??? (pozn. a 75137 by se pak. směl vykazovat jen k 75022 a 75023? tzn. – jaký je záměr navrhované úpravy? … aby se vyšetření štěrbinovou lampou a přímým oftalmoskopem stalo součástí každého klinického vyšetření pacienta?  Nebo má zůstat pro vybrané pacienty a vykazováno individuálně dle potřeb. </w:t>
            </w:r>
            <w:r>
              <w:rPr>
                <w:rFonts w:ascii="Arial" w:eastAsia="Times New Roman" w:hAnsi="Arial" w:cs="Arial"/>
                <w:color w:val="000000"/>
                <w:sz w:val="16"/>
                <w:szCs w:val="16"/>
                <w:lang w:eastAsia="cs-CZ"/>
              </w:rPr>
              <w:t>→</w:t>
            </w:r>
            <w:r w:rsidRPr="00DE7F2A">
              <w:rPr>
                <w:rFonts w:ascii="Arial" w:eastAsia="Times New Roman" w:hAnsi="Arial" w:cs="Arial"/>
                <w:b/>
                <w:bCs/>
                <w:color w:val="000000"/>
                <w:sz w:val="16"/>
                <w:szCs w:val="16"/>
                <w:lang w:eastAsia="cs-CZ"/>
              </w:rPr>
              <w:t xml:space="preserve">Přiřazení přístroje do výkonu je </w:t>
            </w:r>
            <w:r>
              <w:rPr>
                <w:rFonts w:ascii="Arial" w:eastAsia="Times New Roman" w:hAnsi="Arial" w:cs="Arial"/>
                <w:b/>
                <w:bCs/>
                <w:color w:val="000000"/>
                <w:sz w:val="16"/>
                <w:szCs w:val="16"/>
                <w:lang w:eastAsia="cs-CZ"/>
              </w:rPr>
              <w:t xml:space="preserve">vždy nutno </w:t>
            </w:r>
            <w:r w:rsidRPr="00DE7F2A">
              <w:rPr>
                <w:rFonts w:ascii="Arial" w:eastAsia="Times New Roman" w:hAnsi="Arial" w:cs="Arial"/>
                <w:b/>
                <w:bCs/>
                <w:color w:val="000000"/>
                <w:sz w:val="16"/>
                <w:szCs w:val="16"/>
                <w:lang w:eastAsia="cs-CZ"/>
              </w:rPr>
              <w:t xml:space="preserve">zvažovat v </w:t>
            </w:r>
            <w:r w:rsidRPr="00DE7F2A">
              <w:rPr>
                <w:rFonts w:ascii="Arial" w:eastAsia="Times New Roman" w:hAnsi="Arial" w:cs="Arial"/>
                <w:b/>
                <w:bCs/>
                <w:color w:val="000000"/>
                <w:sz w:val="16"/>
                <w:szCs w:val="16"/>
                <w:lang w:eastAsia="cs-CZ"/>
              </w:rPr>
              <w:lastRenderedPageBreak/>
              <w:t>kontextu existující</w:t>
            </w:r>
            <w:r>
              <w:rPr>
                <w:rFonts w:ascii="Arial" w:eastAsia="Times New Roman" w:hAnsi="Arial" w:cs="Arial"/>
                <w:b/>
                <w:bCs/>
                <w:color w:val="000000"/>
                <w:sz w:val="16"/>
                <w:szCs w:val="16"/>
                <w:lang w:eastAsia="cs-CZ"/>
              </w:rPr>
              <w:t>ch výkonů ……..</w:t>
            </w:r>
            <w:r w:rsidRPr="00DE7F2A">
              <w:rPr>
                <w:rFonts w:ascii="Arial" w:eastAsia="Times New Roman" w:hAnsi="Arial" w:cs="Arial"/>
                <w:color w:val="000000"/>
                <w:sz w:val="16"/>
                <w:szCs w:val="16"/>
                <w:lang w:eastAsia="cs-CZ"/>
              </w:rPr>
              <w:t xml:space="preserve"> </w:t>
            </w:r>
            <w:r w:rsidRPr="00DE7F2A">
              <w:rPr>
                <w:rFonts w:ascii="Arial" w:eastAsia="Times New Roman" w:hAnsi="Arial" w:cs="Arial"/>
                <w:b/>
                <w:bCs/>
                <w:color w:val="000000"/>
                <w:sz w:val="16"/>
                <w:szCs w:val="16"/>
                <w:lang w:eastAsia="cs-CZ"/>
              </w:rPr>
              <w:t>tj. 75137. Je k přímé oftalmoskopii vždy potřeba mydriáza</w:t>
            </w:r>
            <w:r w:rsidRPr="00DE7F2A">
              <w:rPr>
                <w:rFonts w:ascii="Arial" w:eastAsia="Times New Roman" w:hAnsi="Arial" w:cs="Arial"/>
                <w:color w:val="000000"/>
                <w:sz w:val="16"/>
                <w:szCs w:val="16"/>
                <w:lang w:eastAsia="cs-CZ"/>
              </w:rPr>
              <w:t>? Zakázaná kombinace klin. vyšetření asi nebude možná s 75155? (zde ale nákladnější přístroj – fotoštěrbinová lampa)</w:t>
            </w:r>
          </w:p>
          <w:p w14:paraId="06E3B1A7" w14:textId="2FA2B722" w:rsidR="000B63FB" w:rsidRPr="000F7ABD" w:rsidRDefault="000B63FB" w:rsidP="00F018B1">
            <w:pPr>
              <w:pStyle w:val="Odstavecseseznamem"/>
              <w:numPr>
                <w:ilvl w:val="0"/>
                <w:numId w:val="1"/>
              </w:numPr>
              <w:spacing w:after="0" w:line="240" w:lineRule="auto"/>
              <w:ind w:left="240" w:hanging="142"/>
              <w:rPr>
                <w:rFonts w:ascii="Arial" w:eastAsia="Times New Roman" w:hAnsi="Arial" w:cs="Arial"/>
                <w:b/>
                <w:bCs/>
                <w:color w:val="000000"/>
                <w:sz w:val="16"/>
                <w:szCs w:val="16"/>
                <w:lang w:eastAsia="cs-CZ"/>
              </w:rPr>
            </w:pPr>
            <w:r w:rsidRPr="00DE7F2A">
              <w:rPr>
                <w:rFonts w:ascii="Arial" w:eastAsia="Times New Roman" w:hAnsi="Arial" w:cs="Arial"/>
                <w:b/>
                <w:bCs/>
                <w:color w:val="000000"/>
                <w:sz w:val="16"/>
                <w:szCs w:val="16"/>
                <w:lang w:eastAsia="cs-CZ"/>
              </w:rPr>
              <w:t>Odpovídá procento využití přístrojů realitě? Je pacient v rámci komplexního vyšetření 15 minut vyšetřován na štěrbinové lampě a 6 minut oftalmoskopem</w:t>
            </w:r>
            <w:r w:rsidRPr="000F7ABD">
              <w:rPr>
                <w:rFonts w:ascii="Arial" w:eastAsia="Times New Roman" w:hAnsi="Arial" w:cs="Arial"/>
                <w:b/>
                <w:bCs/>
                <w:color w:val="000000"/>
                <w:sz w:val="16"/>
                <w:szCs w:val="16"/>
                <w:lang w:eastAsia="cs-CZ"/>
              </w:rPr>
              <w:t>?</w:t>
            </w:r>
          </w:p>
          <w:p w14:paraId="1382A270" w14:textId="2A4AEF05" w:rsidR="000B63FB" w:rsidRPr="000F7ABD" w:rsidRDefault="000B63FB" w:rsidP="000F7ABD">
            <w:pPr>
              <w:spacing w:after="0" w:line="240" w:lineRule="auto"/>
              <w:ind w:left="98"/>
              <w:rPr>
                <w:rFonts w:ascii="Arial" w:eastAsia="Times New Roman" w:hAnsi="Arial" w:cs="Arial"/>
                <w:color w:val="000000"/>
                <w:sz w:val="16"/>
                <w:szCs w:val="16"/>
                <w:lang w:eastAsia="cs-CZ"/>
              </w:rPr>
            </w:pPr>
          </w:p>
        </w:tc>
      </w:tr>
      <w:tr w:rsidR="000B63FB" w:rsidRPr="00B726DC" w14:paraId="79C6F85C" w14:textId="77777777" w:rsidTr="00BA01D7">
        <w:trPr>
          <w:trHeight w:val="1123"/>
        </w:trPr>
        <w:tc>
          <w:tcPr>
            <w:tcW w:w="188" w:type="pct"/>
            <w:tcBorders>
              <w:top w:val="nil"/>
              <w:left w:val="single" w:sz="4" w:space="0" w:color="auto"/>
              <w:bottom w:val="single" w:sz="4" w:space="0" w:color="auto"/>
              <w:right w:val="single" w:sz="4" w:space="0" w:color="auto"/>
            </w:tcBorders>
            <w:noWrap/>
            <w:vAlign w:val="center"/>
            <w:hideMark/>
          </w:tcPr>
          <w:p w14:paraId="77F48890"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lastRenderedPageBreak/>
              <w:t>705</w:t>
            </w:r>
          </w:p>
        </w:tc>
        <w:tc>
          <w:tcPr>
            <w:tcW w:w="975" w:type="pct"/>
            <w:tcBorders>
              <w:top w:val="nil"/>
              <w:left w:val="nil"/>
              <w:bottom w:val="single" w:sz="4" w:space="0" w:color="auto"/>
              <w:right w:val="single" w:sz="4" w:space="0" w:color="auto"/>
            </w:tcBorders>
            <w:vAlign w:val="center"/>
            <w:hideMark/>
          </w:tcPr>
          <w:p w14:paraId="7B27F252"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75022</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CÍLENÉ VYŠETŘENÍ OFTALMOLOGEM</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změnové řízení: změna obsahu, přístrojů, bodové hodnoty</w:t>
            </w:r>
          </w:p>
        </w:tc>
        <w:tc>
          <w:tcPr>
            <w:tcW w:w="3837" w:type="pct"/>
            <w:tcBorders>
              <w:top w:val="nil"/>
              <w:left w:val="nil"/>
              <w:bottom w:val="single" w:sz="4" w:space="0" w:color="auto"/>
              <w:right w:val="single" w:sz="4" w:space="0" w:color="auto"/>
            </w:tcBorders>
            <w:hideMark/>
          </w:tcPr>
          <w:p w14:paraId="01D6B9DA" w14:textId="77777777" w:rsidR="000B63FB" w:rsidRDefault="000B63FB" w:rsidP="004D4758">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4D4758">
              <w:rPr>
                <w:rFonts w:ascii="Arial" w:eastAsia="Times New Roman" w:hAnsi="Arial" w:cs="Arial"/>
                <w:color w:val="000000"/>
                <w:sz w:val="16"/>
                <w:szCs w:val="16"/>
                <w:lang w:eastAsia="cs-CZ"/>
              </w:rPr>
              <w:t>Doplnění položek do přístrojového vybavení není možné vzhledem k tomu, že oba přístroje (štěrbinová lampa a přímý oftalmoskop) jsou v povinné výbavě, tzn. n</w:t>
            </w:r>
            <w:r w:rsidRPr="004D4758">
              <w:rPr>
                <w:rFonts w:ascii="Arial" w:eastAsia="Times New Roman" w:hAnsi="Arial" w:cs="Arial"/>
                <w:b/>
                <w:bCs/>
                <w:color w:val="000000"/>
                <w:sz w:val="16"/>
                <w:szCs w:val="16"/>
                <w:lang w:eastAsia="cs-CZ"/>
              </w:rPr>
              <w:t>esouhlasíme s doplnění přístrojového vybaven</w:t>
            </w:r>
            <w:r w:rsidRPr="004D4758">
              <w:rPr>
                <w:rFonts w:ascii="Arial" w:eastAsia="Times New Roman" w:hAnsi="Arial" w:cs="Arial"/>
                <w:color w:val="000000"/>
                <w:sz w:val="16"/>
                <w:szCs w:val="16"/>
                <w:lang w:eastAsia="cs-CZ"/>
              </w:rPr>
              <w:t>í, ale doplnění textu v Obsahu a rozsahu je možné i bez doplnění přístrojových položek.</w:t>
            </w:r>
          </w:p>
          <w:p w14:paraId="72BDE354" w14:textId="25A48A28" w:rsidR="000B63FB" w:rsidRPr="00B726DC" w:rsidRDefault="000B63FB" w:rsidP="004D4758">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B726DC">
              <w:rPr>
                <w:rFonts w:ascii="Arial" w:eastAsia="Times New Roman" w:hAnsi="Arial" w:cs="Arial"/>
                <w:color w:val="000000"/>
                <w:sz w:val="16"/>
                <w:szCs w:val="16"/>
                <w:lang w:eastAsia="cs-CZ"/>
              </w:rPr>
              <w:t>Bude polovina každého cíleného vyšetření (10 minut) věnována kontrole předního segmentu oka na štěrbinové lampě? Náležitě upravit procento využití přístrojů v rámci vyšetření.</w:t>
            </w:r>
            <w:r w:rsidRPr="00B726DC">
              <w:rPr>
                <w:rFonts w:ascii="Arial" w:eastAsia="Times New Roman" w:hAnsi="Arial" w:cs="Arial"/>
                <w:color w:val="000000"/>
                <w:sz w:val="16"/>
                <w:szCs w:val="16"/>
                <w:lang w:eastAsia="cs-CZ"/>
              </w:rPr>
              <w:br/>
            </w:r>
          </w:p>
        </w:tc>
      </w:tr>
      <w:tr w:rsidR="000B63FB" w:rsidRPr="00B726DC" w14:paraId="4A820AB2" w14:textId="77777777" w:rsidTr="00BA01D7">
        <w:trPr>
          <w:trHeight w:val="135"/>
        </w:trPr>
        <w:tc>
          <w:tcPr>
            <w:tcW w:w="188" w:type="pct"/>
            <w:tcBorders>
              <w:top w:val="nil"/>
              <w:left w:val="single" w:sz="4" w:space="0" w:color="auto"/>
              <w:bottom w:val="single" w:sz="4" w:space="0" w:color="auto"/>
              <w:right w:val="single" w:sz="4" w:space="0" w:color="auto"/>
            </w:tcBorders>
            <w:noWrap/>
            <w:vAlign w:val="center"/>
            <w:hideMark/>
          </w:tcPr>
          <w:p w14:paraId="6132E286"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705</w:t>
            </w:r>
          </w:p>
        </w:tc>
        <w:tc>
          <w:tcPr>
            <w:tcW w:w="975" w:type="pct"/>
            <w:tcBorders>
              <w:top w:val="nil"/>
              <w:left w:val="nil"/>
              <w:bottom w:val="single" w:sz="4" w:space="0" w:color="auto"/>
              <w:right w:val="single" w:sz="4" w:space="0" w:color="auto"/>
            </w:tcBorders>
            <w:vAlign w:val="center"/>
            <w:hideMark/>
          </w:tcPr>
          <w:p w14:paraId="78290751"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75023</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KONTROLNÍ VYŠETŘENÍ OFTALMOLOGEM</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změnové řízení: změna obsahu, přístrojů, bodové hodnoty</w:t>
            </w:r>
          </w:p>
        </w:tc>
        <w:tc>
          <w:tcPr>
            <w:tcW w:w="3837" w:type="pct"/>
            <w:tcBorders>
              <w:top w:val="nil"/>
              <w:left w:val="nil"/>
              <w:bottom w:val="single" w:sz="4" w:space="0" w:color="auto"/>
              <w:right w:val="single" w:sz="4" w:space="0" w:color="auto"/>
            </w:tcBorders>
            <w:hideMark/>
          </w:tcPr>
          <w:p w14:paraId="3AC369DD" w14:textId="77777777" w:rsidR="000B63FB" w:rsidRDefault="000B63FB" w:rsidP="00F94E46">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4D4758">
              <w:rPr>
                <w:rFonts w:ascii="Arial" w:eastAsia="Times New Roman" w:hAnsi="Arial" w:cs="Arial"/>
                <w:color w:val="000000"/>
                <w:sz w:val="16"/>
                <w:szCs w:val="16"/>
                <w:lang w:eastAsia="cs-CZ"/>
              </w:rPr>
              <w:t>Doplnění položek do přístrojového vybavení není možné vzhledem k tomu, že oba přístroje (štěrbinová lampa a přímý oftalmoskop) jsou v povinné výbavě, tzn. n</w:t>
            </w:r>
            <w:r w:rsidRPr="004D4758">
              <w:rPr>
                <w:rFonts w:ascii="Arial" w:eastAsia="Times New Roman" w:hAnsi="Arial" w:cs="Arial"/>
                <w:b/>
                <w:bCs/>
                <w:color w:val="000000"/>
                <w:sz w:val="16"/>
                <w:szCs w:val="16"/>
                <w:lang w:eastAsia="cs-CZ"/>
              </w:rPr>
              <w:t>esouhlasíme s doplnění přístrojového vybaven</w:t>
            </w:r>
            <w:r w:rsidRPr="004D4758">
              <w:rPr>
                <w:rFonts w:ascii="Arial" w:eastAsia="Times New Roman" w:hAnsi="Arial" w:cs="Arial"/>
                <w:color w:val="000000"/>
                <w:sz w:val="16"/>
                <w:szCs w:val="16"/>
                <w:lang w:eastAsia="cs-CZ"/>
              </w:rPr>
              <w:t>í, ale doplnění textu v Obsahu a rozsahu je možné i bez doplnění přístrojových položek.</w:t>
            </w:r>
          </w:p>
          <w:p w14:paraId="2D281A07" w14:textId="72A4E3C8" w:rsidR="000B63FB" w:rsidRPr="004D4758" w:rsidRDefault="000B63FB" w:rsidP="00F94E46">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4D4758">
              <w:rPr>
                <w:rFonts w:ascii="Arial" w:eastAsia="Times New Roman" w:hAnsi="Arial" w:cs="Arial"/>
                <w:color w:val="000000"/>
                <w:sz w:val="16"/>
                <w:szCs w:val="16"/>
                <w:lang w:eastAsia="cs-CZ"/>
              </w:rPr>
              <w:t>Skutečně tvoří 70% procent obvyklého kontrolního vyšetření vyšetřování pacienta za pomoci štěrbinové lampy a oftalmoskopu? Náležitě upravit procento využití přístrojů v rámci vyšetření.</w:t>
            </w:r>
          </w:p>
          <w:p w14:paraId="092AD034" w14:textId="75C12703" w:rsidR="000B63FB" w:rsidRPr="00B726DC" w:rsidRDefault="000B63FB" w:rsidP="005F75D3">
            <w:pPr>
              <w:spacing w:after="0" w:line="240" w:lineRule="auto"/>
              <w:rPr>
                <w:rFonts w:ascii="Arial" w:eastAsia="Times New Roman" w:hAnsi="Arial" w:cs="Arial"/>
                <w:color w:val="000000"/>
                <w:sz w:val="16"/>
                <w:szCs w:val="16"/>
                <w:lang w:eastAsia="cs-CZ"/>
              </w:rPr>
            </w:pPr>
          </w:p>
        </w:tc>
      </w:tr>
      <w:tr w:rsidR="000B63FB" w:rsidRPr="00B726DC" w14:paraId="20A17B9D" w14:textId="77777777" w:rsidTr="00BA01D7">
        <w:trPr>
          <w:trHeight w:val="1358"/>
        </w:trPr>
        <w:tc>
          <w:tcPr>
            <w:tcW w:w="188" w:type="pct"/>
            <w:tcBorders>
              <w:top w:val="nil"/>
              <w:left w:val="single" w:sz="4" w:space="0" w:color="auto"/>
              <w:bottom w:val="single" w:sz="4" w:space="0" w:color="auto"/>
              <w:right w:val="single" w:sz="4" w:space="0" w:color="auto"/>
            </w:tcBorders>
            <w:noWrap/>
            <w:vAlign w:val="center"/>
            <w:hideMark/>
          </w:tcPr>
          <w:p w14:paraId="79E12427"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715</w:t>
            </w:r>
          </w:p>
        </w:tc>
        <w:tc>
          <w:tcPr>
            <w:tcW w:w="975" w:type="pct"/>
            <w:tcBorders>
              <w:top w:val="nil"/>
              <w:left w:val="nil"/>
              <w:bottom w:val="single" w:sz="4" w:space="0" w:color="auto"/>
              <w:right w:val="single" w:sz="4" w:space="0" w:color="auto"/>
            </w:tcBorders>
            <w:vAlign w:val="center"/>
            <w:hideMark/>
          </w:tcPr>
          <w:p w14:paraId="4D34F609"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75385</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EXSTIRPACE JEDNOHO CHALÁZIA, VYNĚTÍ I S POUZDREM</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změnové řízení: změna materiálů, přípravků, přístrojů, bodové hodnoty</w:t>
            </w:r>
          </w:p>
        </w:tc>
        <w:tc>
          <w:tcPr>
            <w:tcW w:w="3837" w:type="pct"/>
            <w:tcBorders>
              <w:top w:val="nil"/>
              <w:left w:val="nil"/>
              <w:bottom w:val="single" w:sz="4" w:space="0" w:color="auto"/>
              <w:right w:val="single" w:sz="4" w:space="0" w:color="auto"/>
            </w:tcBorders>
            <w:hideMark/>
          </w:tcPr>
          <w:p w14:paraId="6BDC36E9" w14:textId="77777777" w:rsidR="000B63FB" w:rsidRDefault="000B63FB" w:rsidP="00467BE6">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B726DC">
              <w:rPr>
                <w:rFonts w:ascii="Arial" w:eastAsia="Times New Roman" w:hAnsi="Arial" w:cs="Arial"/>
                <w:color w:val="000000"/>
                <w:sz w:val="16"/>
                <w:szCs w:val="16"/>
                <w:lang w:eastAsia="cs-CZ"/>
              </w:rPr>
              <w:t xml:space="preserve">Připomínka: v novém návrhu RL </w:t>
            </w:r>
            <w:r>
              <w:rPr>
                <w:rFonts w:ascii="Arial" w:eastAsia="Times New Roman" w:hAnsi="Arial" w:cs="Arial"/>
                <w:color w:val="000000"/>
                <w:sz w:val="16"/>
                <w:szCs w:val="16"/>
                <w:lang w:eastAsia="cs-CZ"/>
              </w:rPr>
              <w:t xml:space="preserve">uvedeno, </w:t>
            </w:r>
            <w:r w:rsidRPr="00467BE6">
              <w:rPr>
                <w:rFonts w:ascii="Arial" w:eastAsia="Times New Roman" w:hAnsi="Arial" w:cs="Arial"/>
                <w:i/>
                <w:iCs/>
                <w:color w:val="000000"/>
                <w:sz w:val="16"/>
                <w:szCs w:val="16"/>
                <w:lang w:eastAsia="cs-CZ"/>
              </w:rPr>
              <w:t>že po incizi chalázia, jeho exkochleace lžičkou</w:t>
            </w:r>
            <w:r w:rsidRPr="00B726DC">
              <w:rPr>
                <w:rFonts w:ascii="Arial" w:eastAsia="Times New Roman" w:hAnsi="Arial" w:cs="Arial"/>
                <w:color w:val="000000"/>
                <w:sz w:val="16"/>
                <w:szCs w:val="16"/>
                <w:lang w:eastAsia="cs-CZ"/>
              </w:rPr>
              <w:t>, ale tato lžička není v seznamu uvedena</w:t>
            </w:r>
            <w:r>
              <w:rPr>
                <w:rFonts w:ascii="Arial" w:eastAsia="Times New Roman" w:hAnsi="Arial" w:cs="Arial"/>
                <w:color w:val="000000"/>
                <w:sz w:val="16"/>
                <w:szCs w:val="16"/>
                <w:lang w:eastAsia="cs-CZ"/>
              </w:rPr>
              <w:t xml:space="preserve"> naopak bylo doplněno malé chirurgické instrumentárium do přístrojového vybavení a jednorázový nůž do PMAT – nesoulad – odstranit doplněné.</w:t>
            </w:r>
            <w:r w:rsidRPr="00B726DC">
              <w:rPr>
                <w:rFonts w:ascii="Arial" w:eastAsia="Times New Roman" w:hAnsi="Arial" w:cs="Arial"/>
                <w:color w:val="000000"/>
                <w:sz w:val="16"/>
                <w:szCs w:val="16"/>
                <w:lang w:eastAsia="cs-CZ"/>
              </w:rPr>
              <w:t>.</w:t>
            </w:r>
          </w:p>
          <w:p w14:paraId="6CA2EEC4" w14:textId="13CF6C49" w:rsidR="000B63FB" w:rsidRDefault="000B63FB" w:rsidP="00467BE6">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B726DC">
              <w:rPr>
                <w:rFonts w:ascii="Arial" w:eastAsia="Times New Roman" w:hAnsi="Arial" w:cs="Arial"/>
                <w:color w:val="000000"/>
                <w:sz w:val="16"/>
                <w:szCs w:val="16"/>
                <w:lang w:eastAsia="cs-CZ"/>
              </w:rPr>
              <w:t>Další otázkou je nutnost použití šicího materiálu. V téměř 90-100% se odstranění chalázia provádí po eversi víčka ze spojivkové strany, kde se rána nešije. V případě řezu z kožní strany je délka řezu tak malá, že sutura není nutná.</w:t>
            </w:r>
            <w:r>
              <w:rPr>
                <w:rFonts w:ascii="Arial" w:eastAsia="Times New Roman" w:hAnsi="Arial" w:cs="Arial"/>
                <w:color w:val="000000"/>
                <w:sz w:val="16"/>
                <w:szCs w:val="16"/>
                <w:lang w:eastAsia="cs-CZ"/>
              </w:rPr>
              <w:t>- od</w:t>
            </w:r>
            <w:r w:rsidR="00A45080">
              <w:rPr>
                <w:rFonts w:ascii="Arial" w:eastAsia="Times New Roman" w:hAnsi="Arial" w:cs="Arial"/>
                <w:color w:val="000000"/>
                <w:sz w:val="16"/>
                <w:szCs w:val="16"/>
                <w:lang w:eastAsia="cs-CZ"/>
              </w:rPr>
              <w:t>s</w:t>
            </w:r>
            <w:r>
              <w:rPr>
                <w:rFonts w:ascii="Arial" w:eastAsia="Times New Roman" w:hAnsi="Arial" w:cs="Arial"/>
                <w:color w:val="000000"/>
                <w:sz w:val="16"/>
                <w:szCs w:val="16"/>
                <w:lang w:eastAsia="cs-CZ"/>
              </w:rPr>
              <w:t>tranit</w:t>
            </w:r>
          </w:p>
          <w:p w14:paraId="4E40A25C" w14:textId="605B3265" w:rsidR="000B63FB" w:rsidRPr="00B726DC" w:rsidRDefault="000B63FB" w:rsidP="00467BE6">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Rukavice 1x nikoliv 2x</w:t>
            </w:r>
            <w:r w:rsidRPr="00B726DC">
              <w:rPr>
                <w:rFonts w:ascii="Arial" w:eastAsia="Times New Roman" w:hAnsi="Arial" w:cs="Arial"/>
                <w:color w:val="000000"/>
                <w:sz w:val="16"/>
                <w:szCs w:val="16"/>
                <w:lang w:eastAsia="cs-CZ"/>
              </w:rPr>
              <w:br/>
            </w:r>
          </w:p>
        </w:tc>
      </w:tr>
      <w:tr w:rsidR="000B63FB" w:rsidRPr="00B726DC" w14:paraId="06E3A9DB" w14:textId="77777777" w:rsidTr="00BA01D7">
        <w:trPr>
          <w:trHeight w:val="419"/>
        </w:trPr>
        <w:tc>
          <w:tcPr>
            <w:tcW w:w="188" w:type="pct"/>
            <w:tcBorders>
              <w:top w:val="nil"/>
              <w:left w:val="single" w:sz="4" w:space="0" w:color="auto"/>
              <w:bottom w:val="single" w:sz="4" w:space="0" w:color="auto"/>
              <w:right w:val="single" w:sz="4" w:space="0" w:color="auto"/>
            </w:tcBorders>
            <w:noWrap/>
            <w:vAlign w:val="center"/>
            <w:hideMark/>
          </w:tcPr>
          <w:p w14:paraId="6E1007DB"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715</w:t>
            </w:r>
          </w:p>
        </w:tc>
        <w:tc>
          <w:tcPr>
            <w:tcW w:w="975" w:type="pct"/>
            <w:tcBorders>
              <w:top w:val="nil"/>
              <w:left w:val="nil"/>
              <w:bottom w:val="single" w:sz="4" w:space="0" w:color="auto"/>
              <w:right w:val="single" w:sz="4" w:space="0" w:color="auto"/>
            </w:tcBorders>
            <w:vAlign w:val="center"/>
            <w:hideMark/>
          </w:tcPr>
          <w:p w14:paraId="780A43E2"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75150</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OPTICKÁ BIOMETRIE</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nový výkon</w:t>
            </w:r>
          </w:p>
        </w:tc>
        <w:tc>
          <w:tcPr>
            <w:tcW w:w="3837" w:type="pct"/>
            <w:tcBorders>
              <w:top w:val="nil"/>
              <w:left w:val="nil"/>
              <w:bottom w:val="single" w:sz="4" w:space="0" w:color="auto"/>
              <w:right w:val="single" w:sz="4" w:space="0" w:color="auto"/>
            </w:tcBorders>
            <w:hideMark/>
          </w:tcPr>
          <w:p w14:paraId="5D1A530D" w14:textId="50777E00" w:rsidR="000B63FB" w:rsidRDefault="000B63FB" w:rsidP="00A81E26">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 xml:space="preserve">Pokud byla péče vykazována </w:t>
            </w:r>
            <w:r w:rsidRPr="00A81E26">
              <w:rPr>
                <w:rFonts w:ascii="Arial" w:eastAsia="Times New Roman" w:hAnsi="Arial" w:cs="Arial"/>
                <w:color w:val="000000"/>
                <w:sz w:val="16"/>
                <w:szCs w:val="16"/>
                <w:lang w:eastAsia="cs-CZ"/>
              </w:rPr>
              <w:t>doposud</w:t>
            </w:r>
            <w:r>
              <w:rPr>
                <w:rFonts w:ascii="Arial" w:eastAsia="Times New Roman" w:hAnsi="Arial" w:cs="Arial"/>
                <w:color w:val="000000"/>
                <w:sz w:val="16"/>
                <w:szCs w:val="16"/>
                <w:lang w:eastAsia="cs-CZ"/>
              </w:rPr>
              <w:t xml:space="preserve"> </w:t>
            </w:r>
            <w:r w:rsidRPr="00A25651">
              <w:rPr>
                <w:rFonts w:ascii="Arial" w:eastAsia="Times New Roman" w:hAnsi="Arial" w:cs="Arial"/>
                <w:color w:val="000000"/>
                <w:sz w:val="16"/>
                <w:szCs w:val="16"/>
                <w:lang w:eastAsia="cs-CZ"/>
              </w:rPr>
              <w:t xml:space="preserve">zástupně </w:t>
            </w:r>
            <w:r>
              <w:rPr>
                <w:rFonts w:ascii="Arial" w:eastAsia="Times New Roman" w:hAnsi="Arial" w:cs="Arial"/>
                <w:color w:val="000000"/>
                <w:sz w:val="16"/>
                <w:szCs w:val="16"/>
                <w:lang w:eastAsia="cs-CZ"/>
              </w:rPr>
              <w:t xml:space="preserve"> výkonem </w:t>
            </w:r>
            <w:r w:rsidRPr="00A25651">
              <w:rPr>
                <w:rFonts w:ascii="Arial" w:eastAsia="Times New Roman" w:hAnsi="Arial" w:cs="Arial"/>
                <w:color w:val="000000"/>
                <w:sz w:val="16"/>
                <w:szCs w:val="16"/>
                <w:lang w:eastAsia="cs-CZ"/>
              </w:rPr>
              <w:t>7</w:t>
            </w:r>
            <w:r>
              <w:rPr>
                <w:rFonts w:ascii="Arial" w:eastAsia="Times New Roman" w:hAnsi="Arial" w:cs="Arial"/>
                <w:color w:val="000000"/>
                <w:sz w:val="16"/>
                <w:szCs w:val="16"/>
                <w:lang w:eastAsia="cs-CZ"/>
              </w:rPr>
              <w:t>5</w:t>
            </w:r>
            <w:r w:rsidRPr="00A25651">
              <w:rPr>
                <w:rFonts w:ascii="Arial" w:eastAsia="Times New Roman" w:hAnsi="Arial" w:cs="Arial"/>
                <w:color w:val="000000"/>
                <w:sz w:val="16"/>
                <w:szCs w:val="16"/>
                <w:lang w:eastAsia="cs-CZ"/>
              </w:rPr>
              <w:t xml:space="preserve">151 </w:t>
            </w:r>
            <w:hyperlink r:id="rId26" w:history="1">
              <w:r w:rsidRPr="00A25651">
                <w:rPr>
                  <w:rStyle w:val="Hypertextovodkaz"/>
                  <w:rFonts w:ascii="Arial" w:hAnsi="Arial" w:cs="Arial"/>
                  <w:sz w:val="16"/>
                  <w:szCs w:val="16"/>
                </w:rPr>
                <w:t>Detail - Zdravotní výkony</w:t>
              </w:r>
            </w:hyperlink>
            <w:r w:rsidRPr="00A25651">
              <w:rPr>
                <w:rFonts w:ascii="Arial" w:hAnsi="Arial" w:cs="Arial"/>
                <w:sz w:val="16"/>
                <w:szCs w:val="16"/>
              </w:rPr>
              <w:t xml:space="preserve"> </w:t>
            </w:r>
            <w:r w:rsidRPr="00A25651">
              <w:rPr>
                <w:rFonts w:ascii="Arial" w:hAnsi="Arial" w:cs="Arial"/>
                <w:color w:val="333333"/>
                <w:sz w:val="16"/>
                <w:szCs w:val="16"/>
                <w:shd w:val="clear" w:color="auto" w:fill="F9F9F9"/>
              </w:rPr>
              <w:t>ECHO OČNÍ BIOMETRIE (1 OKO)</w:t>
            </w:r>
            <w:r w:rsidRPr="00A25651">
              <w:rPr>
                <w:rFonts w:ascii="Arial" w:eastAsia="Times New Roman" w:hAnsi="Arial" w:cs="Arial"/>
                <w:color w:val="000000"/>
                <w:sz w:val="16"/>
                <w:szCs w:val="16"/>
                <w:lang w:eastAsia="cs-CZ"/>
              </w:rPr>
              <w:t xml:space="preserve">? (165 bodů !!) </w:t>
            </w:r>
            <w:r>
              <w:rPr>
                <w:rFonts w:ascii="Arial" w:eastAsia="Times New Roman" w:hAnsi="Arial" w:cs="Arial"/>
                <w:color w:val="000000"/>
                <w:sz w:val="16"/>
                <w:szCs w:val="16"/>
                <w:lang w:eastAsia="cs-CZ"/>
              </w:rPr>
              <w:t>–</w:t>
            </w:r>
            <w:r w:rsidRPr="00A25651">
              <w:rPr>
                <w:rFonts w:ascii="Arial" w:eastAsia="Times New Roman" w:hAnsi="Arial" w:cs="Arial"/>
                <w:color w:val="000000"/>
                <w:sz w:val="16"/>
                <w:szCs w:val="16"/>
                <w:lang w:eastAsia="cs-CZ"/>
              </w:rPr>
              <w:t xml:space="preserve"> t</w:t>
            </w:r>
            <w:r>
              <w:rPr>
                <w:rFonts w:ascii="Arial" w:eastAsia="Times New Roman" w:hAnsi="Arial" w:cs="Arial"/>
                <w:color w:val="000000"/>
                <w:sz w:val="16"/>
                <w:szCs w:val="16"/>
                <w:lang w:eastAsia="cs-CZ"/>
              </w:rPr>
              <w:t xml:space="preserve">ak </w:t>
            </w:r>
            <w:r w:rsidRPr="00A25651">
              <w:rPr>
                <w:rFonts w:ascii="Arial" w:eastAsia="Times New Roman" w:hAnsi="Arial" w:cs="Arial"/>
                <w:color w:val="000000"/>
                <w:sz w:val="16"/>
                <w:szCs w:val="16"/>
                <w:lang w:eastAsia="cs-CZ"/>
              </w:rPr>
              <w:t>nutno do 7</w:t>
            </w:r>
            <w:r>
              <w:rPr>
                <w:rFonts w:ascii="Arial" w:eastAsia="Times New Roman" w:hAnsi="Arial" w:cs="Arial"/>
                <w:color w:val="000000"/>
                <w:sz w:val="16"/>
                <w:szCs w:val="16"/>
                <w:lang w:eastAsia="cs-CZ"/>
              </w:rPr>
              <w:t>5</w:t>
            </w:r>
            <w:r w:rsidRPr="00A25651">
              <w:rPr>
                <w:rFonts w:ascii="Arial" w:eastAsia="Times New Roman" w:hAnsi="Arial" w:cs="Arial"/>
                <w:color w:val="000000"/>
                <w:sz w:val="16"/>
                <w:szCs w:val="16"/>
                <w:lang w:eastAsia="cs-CZ"/>
              </w:rPr>
              <w:t>151 doplnit zakázanou kombinaci s novým výkonem a naopak, do 71751 současně ukotvit, že se vykazuje s výkonem laterality a v návaznosti na toto upravit OF na 1/den</w:t>
            </w:r>
          </w:p>
          <w:p w14:paraId="29F048E3" w14:textId="3A916929" w:rsidR="000B63FB" w:rsidRPr="00EF78C7" w:rsidRDefault="000B63FB" w:rsidP="00CB46CA">
            <w:pPr>
              <w:pStyle w:val="Odstavecseseznamem"/>
              <w:numPr>
                <w:ilvl w:val="0"/>
                <w:numId w:val="1"/>
              </w:numPr>
              <w:spacing w:after="0" w:line="240" w:lineRule="auto"/>
              <w:ind w:left="240" w:hanging="142"/>
              <w:rPr>
                <w:rFonts w:ascii="Arial" w:eastAsia="Times New Roman" w:hAnsi="Arial" w:cs="Arial"/>
                <w:b/>
                <w:bCs/>
                <w:color w:val="000000"/>
                <w:sz w:val="16"/>
                <w:szCs w:val="16"/>
                <w:lang w:eastAsia="cs-CZ"/>
              </w:rPr>
            </w:pPr>
            <w:r w:rsidRPr="00EF78C7">
              <w:rPr>
                <w:rFonts w:ascii="Arial" w:eastAsia="Times New Roman" w:hAnsi="Arial" w:cs="Arial"/>
                <w:color w:val="000000"/>
                <w:sz w:val="16"/>
                <w:szCs w:val="16"/>
                <w:lang w:eastAsia="cs-CZ"/>
              </w:rPr>
              <w:t>Z jakého důvodu je potřebné zavádět další nový výkon optické biometrie? (přístroj za 2 300tis x přístroj 350 tis ve výkonu 71151) ..</w:t>
            </w:r>
            <w:r w:rsidRPr="00EF78C7">
              <w:rPr>
                <w:rFonts w:ascii="Arial" w:eastAsia="Times New Roman" w:hAnsi="Arial" w:cs="Arial"/>
                <w:b/>
                <w:bCs/>
                <w:color w:val="000000"/>
                <w:sz w:val="16"/>
                <w:szCs w:val="16"/>
                <w:lang w:eastAsia="cs-CZ"/>
              </w:rPr>
              <w:t>Jaký je indikační rozdíl mezi 71151 a novým výkonem 75150?</w:t>
            </w:r>
          </w:p>
          <w:p w14:paraId="7CB4583A" w14:textId="77777777" w:rsidR="000B63FB" w:rsidRDefault="000B63FB" w:rsidP="00A81E26">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A25651">
              <w:rPr>
                <w:rFonts w:ascii="Arial" w:eastAsia="Times New Roman" w:hAnsi="Arial" w:cs="Arial"/>
                <w:color w:val="000000"/>
                <w:sz w:val="16"/>
                <w:szCs w:val="16"/>
                <w:lang w:eastAsia="cs-CZ"/>
              </w:rPr>
              <w:t>Upravit nositele výkonu - je-li nositelem výkonu alespoň jeden lékař nebo jiný vysokoškolský pracovník, nejsou zásadně k výkonu přiřazeny osobní náklady nelékařských</w:t>
            </w:r>
            <w:r w:rsidRPr="00B726DC">
              <w:rPr>
                <w:rFonts w:ascii="Arial" w:eastAsia="Times New Roman" w:hAnsi="Arial" w:cs="Arial"/>
                <w:color w:val="000000"/>
                <w:sz w:val="16"/>
                <w:szCs w:val="16"/>
                <w:lang w:eastAsia="cs-CZ"/>
              </w:rPr>
              <w:t xml:space="preserve"> zdravotnických pracovníků (jsou obsaženy v úhradě nepřímých nákladů - režii). </w:t>
            </w:r>
          </w:p>
          <w:p w14:paraId="7359AC06" w14:textId="1779E385" w:rsidR="000B63FB" w:rsidRPr="00B726DC" w:rsidRDefault="000B63FB" w:rsidP="00A81E26">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B726DC">
              <w:rPr>
                <w:rFonts w:ascii="Arial" w:eastAsia="Times New Roman" w:hAnsi="Arial" w:cs="Arial"/>
                <w:color w:val="000000"/>
                <w:sz w:val="16"/>
                <w:szCs w:val="16"/>
                <w:lang w:eastAsia="cs-CZ"/>
              </w:rPr>
              <w:t>Proč je nositelem výkonu chirurg, když není výkon sdílený s odborností chirurgie? Nositel výkonu S4 je pouze a výhradně adiktolog! Ostatní nelékaři kategorii S4 nemají</w:t>
            </w:r>
            <w:r>
              <w:rPr>
                <w:rFonts w:ascii="Arial" w:eastAsia="Times New Roman" w:hAnsi="Arial" w:cs="Arial"/>
                <w:color w:val="000000"/>
                <w:sz w:val="16"/>
                <w:szCs w:val="16"/>
                <w:lang w:eastAsia="cs-CZ"/>
              </w:rPr>
              <w:t>…nutno upravit</w:t>
            </w:r>
            <w:r w:rsidR="00A45080">
              <w:rPr>
                <w:rFonts w:ascii="Arial" w:eastAsia="Times New Roman" w:hAnsi="Arial" w:cs="Arial"/>
                <w:color w:val="000000"/>
                <w:sz w:val="16"/>
                <w:szCs w:val="16"/>
                <w:lang w:eastAsia="cs-CZ"/>
              </w:rPr>
              <w:t xml:space="preserve"> </w:t>
            </w:r>
            <w:r>
              <w:rPr>
                <w:rFonts w:ascii="Arial" w:eastAsia="Times New Roman" w:hAnsi="Arial" w:cs="Arial"/>
                <w:color w:val="000000"/>
                <w:sz w:val="16"/>
                <w:szCs w:val="16"/>
                <w:lang w:eastAsia="cs-CZ"/>
              </w:rPr>
              <w:t xml:space="preserve">v RL </w:t>
            </w:r>
            <w:r w:rsidRPr="00B726DC">
              <w:rPr>
                <w:rFonts w:ascii="Arial" w:eastAsia="Times New Roman" w:hAnsi="Arial" w:cs="Arial"/>
                <w:color w:val="000000"/>
                <w:sz w:val="16"/>
                <w:szCs w:val="16"/>
                <w:lang w:eastAsia="cs-CZ"/>
              </w:rPr>
              <w:t xml:space="preserve"> </w:t>
            </w:r>
          </w:p>
          <w:p w14:paraId="39233983" w14:textId="2A6139C3" w:rsidR="000B63FB" w:rsidRDefault="000B63FB" w:rsidP="00A81E26">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B726DC">
              <w:rPr>
                <w:rFonts w:ascii="Arial" w:eastAsia="Times New Roman" w:hAnsi="Arial" w:cs="Arial"/>
                <w:color w:val="000000"/>
                <w:sz w:val="16"/>
                <w:szCs w:val="16"/>
                <w:lang w:eastAsia="cs-CZ"/>
              </w:rPr>
              <w:t>Doplnění názvu? -1 oko?</w:t>
            </w:r>
            <w:r>
              <w:rPr>
                <w:rFonts w:ascii="Arial" w:eastAsia="Times New Roman" w:hAnsi="Arial" w:cs="Arial"/>
                <w:color w:val="000000"/>
                <w:sz w:val="16"/>
                <w:szCs w:val="16"/>
                <w:lang w:eastAsia="cs-CZ"/>
              </w:rPr>
              <w:t xml:space="preserve"> - </w:t>
            </w:r>
            <w:r w:rsidRPr="00B726DC">
              <w:rPr>
                <w:rFonts w:ascii="Arial" w:eastAsia="Times New Roman" w:hAnsi="Arial" w:cs="Arial"/>
                <w:color w:val="000000"/>
                <w:sz w:val="16"/>
                <w:szCs w:val="16"/>
                <w:lang w:eastAsia="cs-CZ"/>
              </w:rPr>
              <w:t xml:space="preserve">odpovídá tomu popis a </w:t>
            </w:r>
            <w:r>
              <w:rPr>
                <w:rFonts w:ascii="Arial" w:eastAsia="Times New Roman" w:hAnsi="Arial" w:cs="Arial"/>
                <w:color w:val="000000"/>
                <w:sz w:val="16"/>
                <w:szCs w:val="16"/>
                <w:lang w:eastAsia="cs-CZ"/>
              </w:rPr>
              <w:t xml:space="preserve"> u výkonu 71151 </w:t>
            </w:r>
            <w:r w:rsidRPr="00B726DC">
              <w:rPr>
                <w:rFonts w:ascii="Arial" w:eastAsia="Times New Roman" w:hAnsi="Arial" w:cs="Arial"/>
                <w:color w:val="000000"/>
                <w:sz w:val="16"/>
                <w:szCs w:val="16"/>
                <w:lang w:eastAsia="cs-CZ"/>
              </w:rPr>
              <w:t xml:space="preserve">ECH biometrie </w:t>
            </w:r>
            <w:r>
              <w:rPr>
                <w:rFonts w:ascii="Arial" w:eastAsia="Times New Roman" w:hAnsi="Arial" w:cs="Arial"/>
                <w:color w:val="000000"/>
                <w:sz w:val="16"/>
                <w:szCs w:val="16"/>
                <w:lang w:eastAsia="cs-CZ"/>
              </w:rPr>
              <w:t>je též v názvu uvedeno</w:t>
            </w:r>
            <w:r w:rsidRPr="00B726DC">
              <w:rPr>
                <w:rFonts w:ascii="Arial" w:eastAsia="Times New Roman" w:hAnsi="Arial" w:cs="Arial"/>
                <w:color w:val="000000"/>
                <w:sz w:val="16"/>
                <w:szCs w:val="16"/>
                <w:lang w:eastAsia="cs-CZ"/>
              </w:rPr>
              <w:t>.</w:t>
            </w:r>
          </w:p>
          <w:p w14:paraId="26FF6019" w14:textId="77777777" w:rsidR="000B63FB" w:rsidRDefault="000B63FB" w:rsidP="00A81E26">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B726DC">
              <w:rPr>
                <w:rFonts w:ascii="Arial" w:eastAsia="Times New Roman" w:hAnsi="Arial" w:cs="Arial"/>
                <w:color w:val="000000"/>
                <w:sz w:val="16"/>
                <w:szCs w:val="16"/>
                <w:lang w:eastAsia="cs-CZ"/>
              </w:rPr>
              <w:t xml:space="preserve">Dle vyhl. 559/2020 Sb. o stanovení činnosti, které může vykonávat lékař bez odborného dohledu po získání certifikátu o absolvování základního kmene oftalmologického, může </w:t>
            </w:r>
            <w:r w:rsidRPr="00A81E26">
              <w:rPr>
                <w:rFonts w:ascii="Arial" w:eastAsia="Times New Roman" w:hAnsi="Arial" w:cs="Arial"/>
                <w:color w:val="000000"/>
                <w:sz w:val="16"/>
                <w:szCs w:val="16"/>
                <w:lang w:eastAsia="cs-CZ"/>
              </w:rPr>
              <w:t xml:space="preserve">L2 provádět samostatně </w:t>
            </w:r>
            <w:r w:rsidRPr="00B726DC">
              <w:rPr>
                <w:rFonts w:ascii="Arial" w:eastAsia="Times New Roman" w:hAnsi="Arial" w:cs="Arial"/>
                <w:color w:val="000000"/>
                <w:sz w:val="16"/>
                <w:szCs w:val="16"/>
                <w:lang w:eastAsia="cs-CZ"/>
              </w:rPr>
              <w:t>biometrii a kalkulaci nitroočních čoček, kalkulace má být na nejnižšího nositele</w:t>
            </w:r>
            <w:r>
              <w:rPr>
                <w:rFonts w:ascii="Arial" w:eastAsia="Times New Roman" w:hAnsi="Arial" w:cs="Arial"/>
                <w:color w:val="000000"/>
                <w:sz w:val="16"/>
                <w:szCs w:val="16"/>
                <w:lang w:eastAsia="cs-CZ"/>
              </w:rPr>
              <w:t xml:space="preserve"> tzn. L2! </w:t>
            </w:r>
          </w:p>
          <w:p w14:paraId="06841C1B" w14:textId="2C180786" w:rsidR="000B63FB" w:rsidRDefault="000B63FB" w:rsidP="00A81E26">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A81E26">
              <w:rPr>
                <w:rFonts w:ascii="Arial" w:eastAsia="Times New Roman" w:hAnsi="Arial" w:cs="Arial"/>
                <w:color w:val="000000"/>
                <w:sz w:val="16"/>
                <w:szCs w:val="16"/>
                <w:lang w:eastAsia="cs-CZ"/>
              </w:rPr>
              <w:t xml:space="preserve">Proč časová dotace delší 15 vs. 10 min. v porovnání s </w:t>
            </w:r>
            <w:r>
              <w:rPr>
                <w:rFonts w:ascii="Arial" w:eastAsia="Times New Roman" w:hAnsi="Arial" w:cs="Arial"/>
                <w:color w:val="000000"/>
                <w:sz w:val="16"/>
                <w:szCs w:val="16"/>
                <w:lang w:eastAsia="cs-CZ"/>
              </w:rPr>
              <w:t>71151</w:t>
            </w:r>
            <w:r w:rsidRPr="00A81E26">
              <w:rPr>
                <w:rFonts w:ascii="Arial" w:eastAsia="Times New Roman" w:hAnsi="Arial" w:cs="Arial"/>
                <w:color w:val="000000"/>
                <w:sz w:val="16"/>
                <w:szCs w:val="16"/>
                <w:lang w:eastAsia="cs-CZ"/>
              </w:rPr>
              <w:t xml:space="preserve">ECHO biometrií? </w:t>
            </w:r>
            <w:r>
              <w:rPr>
                <w:rFonts w:ascii="Arial" w:eastAsia="Times New Roman" w:hAnsi="Arial" w:cs="Arial"/>
                <w:color w:val="000000"/>
                <w:sz w:val="16"/>
                <w:szCs w:val="16"/>
                <w:lang w:eastAsia="cs-CZ"/>
              </w:rPr>
              <w:t>Navíc d</w:t>
            </w:r>
            <w:r w:rsidRPr="00A81E26">
              <w:rPr>
                <w:rFonts w:ascii="Arial" w:eastAsia="Times New Roman" w:hAnsi="Arial" w:cs="Arial"/>
                <w:color w:val="000000"/>
                <w:sz w:val="16"/>
                <w:szCs w:val="16"/>
                <w:lang w:eastAsia="cs-CZ"/>
              </w:rPr>
              <w:t>le zdůvodnění je provedení ECHO biometrie náročnější.</w:t>
            </w:r>
          </w:p>
          <w:p w14:paraId="54C8C3CE" w14:textId="3F102496" w:rsidR="000B63FB" w:rsidRDefault="000B63FB" w:rsidP="00A81E26">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B726DC">
              <w:rPr>
                <w:rFonts w:ascii="Arial" w:eastAsia="Times New Roman" w:hAnsi="Arial" w:cs="Arial"/>
                <w:color w:val="000000"/>
                <w:sz w:val="16"/>
                <w:szCs w:val="16"/>
                <w:lang w:eastAsia="cs-CZ"/>
              </w:rPr>
              <w:t xml:space="preserve">OF 1/měsíc </w:t>
            </w:r>
            <w:r>
              <w:rPr>
                <w:rFonts w:ascii="Arial" w:eastAsia="Times New Roman" w:hAnsi="Arial" w:cs="Arial"/>
                <w:color w:val="000000"/>
                <w:sz w:val="16"/>
                <w:szCs w:val="16"/>
                <w:lang w:eastAsia="cs-CZ"/>
              </w:rPr>
              <w:t xml:space="preserve">odůvodnit – </w:t>
            </w:r>
            <w:r w:rsidRPr="00B726DC">
              <w:rPr>
                <w:rFonts w:ascii="Arial" w:eastAsia="Times New Roman" w:hAnsi="Arial" w:cs="Arial"/>
                <w:color w:val="000000"/>
                <w:sz w:val="16"/>
                <w:szCs w:val="16"/>
                <w:lang w:eastAsia="cs-CZ"/>
              </w:rPr>
              <w:t>nadhodnoceno</w:t>
            </w:r>
          </w:p>
          <w:p w14:paraId="3DA1E53A" w14:textId="7540CCB6" w:rsidR="000B63FB" w:rsidRPr="00B726DC" w:rsidRDefault="000B63FB" w:rsidP="00A81E26">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 xml:space="preserve">Cena </w:t>
            </w:r>
            <w:r w:rsidRPr="00B726DC">
              <w:rPr>
                <w:rFonts w:ascii="Arial" w:eastAsia="Times New Roman" w:hAnsi="Arial" w:cs="Arial"/>
                <w:color w:val="000000"/>
                <w:sz w:val="16"/>
                <w:szCs w:val="16"/>
                <w:lang w:eastAsia="cs-CZ"/>
              </w:rPr>
              <w:t>přístroje - 2.300 000,-Kč. nadhodnocena.</w:t>
            </w:r>
          </w:p>
        </w:tc>
      </w:tr>
      <w:tr w:rsidR="000B63FB" w:rsidRPr="00B726DC" w14:paraId="35490B43" w14:textId="77777777" w:rsidTr="00BA01D7">
        <w:trPr>
          <w:trHeight w:val="2715"/>
        </w:trPr>
        <w:tc>
          <w:tcPr>
            <w:tcW w:w="188" w:type="pct"/>
            <w:tcBorders>
              <w:top w:val="nil"/>
              <w:left w:val="single" w:sz="4" w:space="0" w:color="auto"/>
              <w:bottom w:val="single" w:sz="4" w:space="0" w:color="auto"/>
              <w:right w:val="single" w:sz="4" w:space="0" w:color="auto"/>
            </w:tcBorders>
            <w:noWrap/>
            <w:vAlign w:val="center"/>
            <w:hideMark/>
          </w:tcPr>
          <w:p w14:paraId="66F7EA7B"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lastRenderedPageBreak/>
              <w:t>705</w:t>
            </w:r>
          </w:p>
        </w:tc>
        <w:tc>
          <w:tcPr>
            <w:tcW w:w="975" w:type="pct"/>
            <w:tcBorders>
              <w:top w:val="nil"/>
              <w:left w:val="nil"/>
              <w:bottom w:val="single" w:sz="4" w:space="0" w:color="auto"/>
              <w:right w:val="single" w:sz="4" w:space="0" w:color="auto"/>
            </w:tcBorders>
            <w:vAlign w:val="center"/>
            <w:hideMark/>
          </w:tcPr>
          <w:p w14:paraId="4FEB6C2A"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75165</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SLEDOVÁNÍ PROGRESE MYOPIE POMOCÍ OPTICKÉ BIOMETRIE</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nový výkon</w:t>
            </w:r>
          </w:p>
        </w:tc>
        <w:tc>
          <w:tcPr>
            <w:tcW w:w="3837" w:type="pct"/>
            <w:tcBorders>
              <w:top w:val="nil"/>
              <w:left w:val="nil"/>
              <w:bottom w:val="single" w:sz="4" w:space="0" w:color="auto"/>
              <w:right w:val="single" w:sz="4" w:space="0" w:color="auto"/>
            </w:tcBorders>
            <w:hideMark/>
          </w:tcPr>
          <w:p w14:paraId="3D850DEB" w14:textId="77777777" w:rsidR="000B63FB" w:rsidRDefault="000B63FB" w:rsidP="00A25651">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B726DC">
              <w:rPr>
                <w:rFonts w:ascii="Arial" w:eastAsia="Times New Roman" w:hAnsi="Arial" w:cs="Arial"/>
                <w:color w:val="000000"/>
                <w:sz w:val="16"/>
                <w:szCs w:val="16"/>
                <w:lang w:eastAsia="cs-CZ"/>
              </w:rPr>
              <w:t>V podmínkách je uvedeno "děti a dospívající do věku 25 let" - osoby starší 19 let nejsou dospívající. Totéž v popisu výko</w:t>
            </w:r>
            <w:r>
              <w:rPr>
                <w:rFonts w:ascii="Arial" w:eastAsia="Times New Roman" w:hAnsi="Arial" w:cs="Arial"/>
                <w:color w:val="000000"/>
                <w:sz w:val="16"/>
                <w:szCs w:val="16"/>
                <w:lang w:eastAsia="cs-CZ"/>
              </w:rPr>
              <w:t>n</w:t>
            </w:r>
            <w:r w:rsidRPr="00B726DC">
              <w:rPr>
                <w:rFonts w:ascii="Arial" w:eastAsia="Times New Roman" w:hAnsi="Arial" w:cs="Arial"/>
                <w:color w:val="000000"/>
                <w:sz w:val="16"/>
                <w:szCs w:val="16"/>
                <w:lang w:eastAsia="cs-CZ"/>
              </w:rPr>
              <w:t>u je uvedeno "indikace - dětský pacient s myopií".</w:t>
            </w:r>
          </w:p>
          <w:p w14:paraId="712F0CCB" w14:textId="77777777" w:rsidR="000B63FB" w:rsidRDefault="000B63FB" w:rsidP="00A25651">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B726DC">
              <w:rPr>
                <w:rFonts w:ascii="Arial" w:eastAsia="Times New Roman" w:hAnsi="Arial" w:cs="Arial"/>
                <w:color w:val="000000"/>
                <w:sz w:val="16"/>
                <w:szCs w:val="16"/>
                <w:lang w:eastAsia="cs-CZ"/>
              </w:rPr>
              <w:t xml:space="preserve"> Jako nositel výkonu je uveden L2 oftalmolog - L2 ale není oftalmolog, L3 je oftalmolog. L2 je lékař s certifikátem o absolvování základního kmene. Pokud bude zaveden výkon 75150 - OPTICKÁ BIOMETRIE, je skutečně třeba zvlášť zavádět výkon 75165?</w:t>
            </w:r>
          </w:p>
          <w:p w14:paraId="01560B53" w14:textId="5CDE8A65" w:rsidR="000B63FB" w:rsidRDefault="000B63FB" w:rsidP="00A25651">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V</w:t>
            </w:r>
            <w:r w:rsidRPr="00B726DC">
              <w:rPr>
                <w:rFonts w:ascii="Arial" w:eastAsia="Times New Roman" w:hAnsi="Arial" w:cs="Arial"/>
                <w:color w:val="000000"/>
                <w:sz w:val="16"/>
                <w:szCs w:val="16"/>
                <w:lang w:eastAsia="cs-CZ"/>
              </w:rPr>
              <w:t xml:space="preserve">odné doplnění názvu 1 oko, odpovídá textu, ostatní výkony také mají </w:t>
            </w:r>
            <w:r>
              <w:rPr>
                <w:rFonts w:ascii="Arial" w:eastAsia="Times New Roman" w:hAnsi="Arial" w:cs="Arial"/>
                <w:color w:val="000000"/>
                <w:sz w:val="16"/>
                <w:szCs w:val="16"/>
                <w:lang w:eastAsia="cs-CZ"/>
              </w:rPr>
              <w:t>uvedenou specifikaci</w:t>
            </w:r>
          </w:p>
          <w:p w14:paraId="6F446956" w14:textId="591C26EC" w:rsidR="000B63FB" w:rsidRDefault="000B63FB" w:rsidP="00A25651">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B726DC">
              <w:rPr>
                <w:rFonts w:ascii="Arial" w:eastAsia="Times New Roman" w:hAnsi="Arial" w:cs="Arial"/>
                <w:color w:val="000000"/>
                <w:sz w:val="16"/>
                <w:szCs w:val="16"/>
                <w:lang w:eastAsia="cs-CZ"/>
              </w:rPr>
              <w:t xml:space="preserve">Aktuálně vykazováno </w:t>
            </w:r>
            <w:r w:rsidRPr="00EF78C7">
              <w:rPr>
                <w:rFonts w:ascii="Arial" w:eastAsia="Times New Roman" w:hAnsi="Arial" w:cs="Arial"/>
                <w:b/>
                <w:bCs/>
                <w:color w:val="000000"/>
                <w:sz w:val="16"/>
                <w:szCs w:val="16"/>
                <w:u w:val="single"/>
                <w:lang w:eastAsia="cs-CZ"/>
              </w:rPr>
              <w:t>75751 echo biometrií (přístroj 350 tis</w:t>
            </w:r>
            <w:r>
              <w:rPr>
                <w:rFonts w:ascii="Arial" w:eastAsia="Times New Roman" w:hAnsi="Arial" w:cs="Arial"/>
                <w:color w:val="000000"/>
                <w:sz w:val="16"/>
                <w:szCs w:val="16"/>
                <w:lang w:eastAsia="cs-CZ"/>
              </w:rPr>
              <w:t xml:space="preserve">), u tohoto výkonu </w:t>
            </w:r>
            <w:r w:rsidRPr="00EF78C7">
              <w:rPr>
                <w:rFonts w:ascii="Arial" w:eastAsia="Times New Roman" w:hAnsi="Arial" w:cs="Arial"/>
                <w:b/>
                <w:bCs/>
                <w:color w:val="000000"/>
                <w:sz w:val="16"/>
                <w:szCs w:val="16"/>
                <w:lang w:eastAsia="cs-CZ"/>
              </w:rPr>
              <w:t>75165 600</w:t>
            </w:r>
            <w:r>
              <w:rPr>
                <w:rFonts w:ascii="Arial" w:eastAsia="Times New Roman" w:hAnsi="Arial" w:cs="Arial"/>
                <w:b/>
                <w:bCs/>
                <w:color w:val="000000"/>
                <w:sz w:val="16"/>
                <w:szCs w:val="16"/>
                <w:lang w:eastAsia="cs-CZ"/>
              </w:rPr>
              <w:t xml:space="preserve"> </w:t>
            </w:r>
            <w:r w:rsidRPr="00EF78C7">
              <w:rPr>
                <w:rFonts w:ascii="Arial" w:eastAsia="Times New Roman" w:hAnsi="Arial" w:cs="Arial"/>
                <w:b/>
                <w:bCs/>
                <w:color w:val="000000"/>
                <w:sz w:val="16"/>
                <w:szCs w:val="16"/>
                <w:lang w:eastAsia="cs-CZ"/>
              </w:rPr>
              <w:t>tis</w:t>
            </w:r>
            <w:r>
              <w:rPr>
                <w:rFonts w:ascii="Arial" w:eastAsia="Times New Roman" w:hAnsi="Arial" w:cs="Arial"/>
                <w:b/>
                <w:bCs/>
                <w:color w:val="000000"/>
                <w:sz w:val="16"/>
                <w:szCs w:val="16"/>
                <w:lang w:eastAsia="cs-CZ"/>
              </w:rPr>
              <w:t xml:space="preserve">. a u výkonu 75150 </w:t>
            </w:r>
            <w:r>
              <w:rPr>
                <w:rFonts w:ascii="Arial" w:eastAsia="Times New Roman" w:hAnsi="Arial" w:cs="Arial"/>
                <w:color w:val="000000"/>
                <w:sz w:val="16"/>
                <w:szCs w:val="16"/>
                <w:lang w:eastAsia="cs-CZ"/>
              </w:rPr>
              <w:t xml:space="preserve">optické biometrie 2 300tis – důvod???? – z jakého důvodu je potřebné zavádět </w:t>
            </w:r>
            <w:r w:rsidRPr="00B726DC">
              <w:rPr>
                <w:rFonts w:ascii="Arial" w:eastAsia="Times New Roman" w:hAnsi="Arial" w:cs="Arial"/>
                <w:color w:val="000000"/>
                <w:sz w:val="16"/>
                <w:szCs w:val="16"/>
                <w:lang w:eastAsia="cs-CZ"/>
              </w:rPr>
              <w:t xml:space="preserve">další nový výkon </w:t>
            </w:r>
            <w:r>
              <w:rPr>
                <w:rFonts w:ascii="Arial" w:eastAsia="Times New Roman" w:hAnsi="Arial" w:cs="Arial"/>
                <w:color w:val="000000"/>
                <w:sz w:val="16"/>
                <w:szCs w:val="16"/>
                <w:lang w:eastAsia="cs-CZ"/>
              </w:rPr>
              <w:t xml:space="preserve">pro progresi?? </w:t>
            </w:r>
          </w:p>
          <w:p w14:paraId="02F6A4EF" w14:textId="0107885F" w:rsidR="000B63FB" w:rsidRDefault="000B63FB" w:rsidP="00A25651">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 xml:space="preserve">Zvažovat zakázané kombinace </w:t>
            </w:r>
            <w:r w:rsidRPr="00B726DC">
              <w:rPr>
                <w:rFonts w:ascii="Arial" w:eastAsia="Times New Roman" w:hAnsi="Arial" w:cs="Arial"/>
                <w:color w:val="000000"/>
                <w:sz w:val="16"/>
                <w:szCs w:val="16"/>
                <w:lang w:eastAsia="cs-CZ"/>
              </w:rPr>
              <w:t>75165 a 75150.</w:t>
            </w:r>
          </w:p>
          <w:p w14:paraId="44970CE1" w14:textId="1C2E8AC4" w:rsidR="000B63FB" w:rsidRDefault="000B63FB" w:rsidP="00A25651">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B726DC">
              <w:rPr>
                <w:rFonts w:ascii="Arial" w:eastAsia="Times New Roman" w:hAnsi="Arial" w:cs="Arial"/>
                <w:color w:val="000000"/>
                <w:sz w:val="16"/>
                <w:szCs w:val="16"/>
                <w:lang w:eastAsia="cs-CZ"/>
              </w:rPr>
              <w:t xml:space="preserve">OF </w:t>
            </w:r>
            <w:r>
              <w:rPr>
                <w:rFonts w:ascii="Arial" w:eastAsia="Times New Roman" w:hAnsi="Arial" w:cs="Arial"/>
                <w:color w:val="000000"/>
                <w:sz w:val="16"/>
                <w:szCs w:val="16"/>
                <w:lang w:eastAsia="cs-CZ"/>
              </w:rPr>
              <w:t xml:space="preserve">doplnit 1/den a doplnit vykazování s výkonem laterality  </w:t>
            </w:r>
          </w:p>
          <w:p w14:paraId="1631F810" w14:textId="7DD078C8" w:rsidR="000B63FB" w:rsidRPr="00C40430" w:rsidRDefault="000B63FB" w:rsidP="00A25651">
            <w:pPr>
              <w:pStyle w:val="Odstavecseseznamem"/>
              <w:numPr>
                <w:ilvl w:val="0"/>
                <w:numId w:val="1"/>
              </w:numPr>
              <w:spacing w:after="0" w:line="240" w:lineRule="auto"/>
              <w:ind w:left="240" w:hanging="142"/>
              <w:rPr>
                <w:rFonts w:ascii="Arial" w:eastAsia="Times New Roman" w:hAnsi="Arial" w:cs="Arial"/>
                <w:b/>
                <w:bCs/>
                <w:color w:val="000000"/>
                <w:sz w:val="16"/>
                <w:szCs w:val="16"/>
                <w:lang w:eastAsia="cs-CZ"/>
              </w:rPr>
            </w:pPr>
            <w:r>
              <w:rPr>
                <w:rFonts w:ascii="Arial" w:eastAsia="Times New Roman" w:hAnsi="Arial" w:cs="Arial"/>
                <w:color w:val="000000"/>
                <w:sz w:val="16"/>
                <w:szCs w:val="16"/>
                <w:lang w:eastAsia="cs-CZ"/>
              </w:rPr>
              <w:t xml:space="preserve">Opět </w:t>
            </w:r>
            <w:r w:rsidRPr="00B726DC">
              <w:rPr>
                <w:rFonts w:ascii="Arial" w:eastAsia="Times New Roman" w:hAnsi="Arial" w:cs="Arial"/>
                <w:color w:val="000000"/>
                <w:sz w:val="16"/>
                <w:szCs w:val="16"/>
                <w:lang w:eastAsia="cs-CZ"/>
              </w:rPr>
              <w:t xml:space="preserve">časová dotace delší 15 min. vs. 10 min u 75151 ECHO biometrie, ale provedení jednodušší </w:t>
            </w:r>
            <w:r>
              <w:rPr>
                <w:rFonts w:ascii="Arial" w:eastAsia="Times New Roman" w:hAnsi="Arial" w:cs="Arial"/>
                <w:color w:val="000000"/>
                <w:sz w:val="16"/>
                <w:szCs w:val="16"/>
                <w:lang w:eastAsia="cs-CZ"/>
              </w:rPr>
              <w:t>– důvod ?….</w:t>
            </w:r>
            <w:r w:rsidRPr="00B726DC">
              <w:rPr>
                <w:rFonts w:ascii="Arial" w:eastAsia="Times New Roman" w:hAnsi="Arial" w:cs="Arial"/>
                <w:color w:val="000000"/>
                <w:sz w:val="16"/>
                <w:szCs w:val="16"/>
                <w:lang w:eastAsia="cs-CZ"/>
              </w:rPr>
              <w:t>u dětí však vykazovány bonifikační výkony</w:t>
            </w:r>
          </w:p>
          <w:p w14:paraId="78C1AEDD" w14:textId="77777777" w:rsidR="000B63FB" w:rsidRPr="0002511F" w:rsidRDefault="000B63FB" w:rsidP="00A25651">
            <w:pPr>
              <w:pStyle w:val="Odstavecseseznamem"/>
              <w:numPr>
                <w:ilvl w:val="0"/>
                <w:numId w:val="1"/>
              </w:numPr>
              <w:spacing w:after="0" w:line="240" w:lineRule="auto"/>
              <w:ind w:left="240" w:hanging="142"/>
              <w:rPr>
                <w:rFonts w:ascii="Arial" w:eastAsia="Times New Roman" w:hAnsi="Arial" w:cs="Arial"/>
                <w:b/>
                <w:bCs/>
                <w:color w:val="000000"/>
                <w:sz w:val="16"/>
                <w:szCs w:val="16"/>
                <w:lang w:eastAsia="cs-CZ"/>
              </w:rPr>
            </w:pPr>
            <w:r w:rsidRPr="00C40430">
              <w:rPr>
                <w:rFonts w:ascii="Arial" w:eastAsia="Times New Roman" w:hAnsi="Arial" w:cs="Arial"/>
                <w:b/>
                <w:bCs/>
                <w:color w:val="000000"/>
                <w:sz w:val="16"/>
                <w:szCs w:val="16"/>
                <w:lang w:eastAsia="cs-CZ"/>
              </w:rPr>
              <w:t>Chybí ekonomický dopad, nutno doplnit.</w:t>
            </w:r>
            <w:r w:rsidRPr="00B726DC">
              <w:rPr>
                <w:rFonts w:ascii="Arial" w:eastAsia="Times New Roman" w:hAnsi="Arial" w:cs="Arial"/>
                <w:color w:val="000000"/>
                <w:sz w:val="16"/>
                <w:szCs w:val="16"/>
                <w:lang w:eastAsia="cs-CZ"/>
              </w:rPr>
              <w:t xml:space="preserve"> </w:t>
            </w:r>
          </w:p>
          <w:p w14:paraId="0BB4889D" w14:textId="66315F08" w:rsidR="000B63FB" w:rsidRPr="00C40430" w:rsidRDefault="000B63FB" w:rsidP="00A25651">
            <w:pPr>
              <w:pStyle w:val="Odstavecseseznamem"/>
              <w:numPr>
                <w:ilvl w:val="0"/>
                <w:numId w:val="1"/>
              </w:numPr>
              <w:spacing w:after="0" w:line="240" w:lineRule="auto"/>
              <w:ind w:left="240" w:hanging="142"/>
              <w:rPr>
                <w:rFonts w:ascii="Arial" w:eastAsia="Times New Roman" w:hAnsi="Arial" w:cs="Arial"/>
                <w:b/>
                <w:bCs/>
                <w:color w:val="000000"/>
                <w:sz w:val="16"/>
                <w:szCs w:val="16"/>
                <w:lang w:eastAsia="cs-CZ"/>
              </w:rPr>
            </w:pPr>
            <w:r w:rsidRPr="00B726DC">
              <w:rPr>
                <w:rFonts w:ascii="Arial" w:eastAsia="Times New Roman" w:hAnsi="Arial" w:cs="Arial"/>
                <w:color w:val="000000"/>
                <w:sz w:val="16"/>
                <w:szCs w:val="16"/>
                <w:lang w:eastAsia="cs-CZ"/>
              </w:rPr>
              <w:t>Ke zjištění progrese myopie a tím i předpisu brýlové korekce stačí změření refrakce autorefraktometrem (75163), kde je omezení 1xza rok. U nového kódu je 1xza 6 měsíců. Měření délky oka slouží spíše k vědeckým účelům</w:t>
            </w:r>
            <w:r>
              <w:rPr>
                <w:rFonts w:ascii="Arial" w:eastAsia="Times New Roman" w:hAnsi="Arial" w:cs="Arial"/>
                <w:color w:val="000000"/>
                <w:sz w:val="16"/>
                <w:szCs w:val="16"/>
                <w:lang w:eastAsia="cs-CZ"/>
              </w:rPr>
              <w:t xml:space="preserve"> – diskuse nutná.</w:t>
            </w:r>
          </w:p>
          <w:p w14:paraId="6D10B6FD" w14:textId="57C615DE" w:rsidR="000B63FB" w:rsidRPr="004D6226" w:rsidRDefault="000B63FB" w:rsidP="0002511F">
            <w:pPr>
              <w:spacing w:after="0" w:line="240" w:lineRule="auto"/>
              <w:ind w:left="98"/>
              <w:rPr>
                <w:rFonts w:ascii="Arial" w:eastAsia="Times New Roman" w:hAnsi="Arial" w:cs="Arial"/>
                <w:color w:val="000000"/>
                <w:sz w:val="16"/>
                <w:szCs w:val="16"/>
                <w:lang w:eastAsia="cs-CZ"/>
              </w:rPr>
            </w:pPr>
          </w:p>
        </w:tc>
      </w:tr>
      <w:tr w:rsidR="000B63FB" w:rsidRPr="00B726DC" w14:paraId="1C0B9572" w14:textId="77777777" w:rsidTr="00BA01D7">
        <w:trPr>
          <w:trHeight w:val="1908"/>
        </w:trPr>
        <w:tc>
          <w:tcPr>
            <w:tcW w:w="188" w:type="pct"/>
            <w:tcBorders>
              <w:top w:val="nil"/>
              <w:left w:val="single" w:sz="4" w:space="0" w:color="auto"/>
              <w:bottom w:val="single" w:sz="4" w:space="0" w:color="auto"/>
              <w:right w:val="single" w:sz="4" w:space="0" w:color="auto"/>
            </w:tcBorders>
            <w:noWrap/>
            <w:vAlign w:val="center"/>
            <w:hideMark/>
          </w:tcPr>
          <w:p w14:paraId="4E41CCDA"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735</w:t>
            </w:r>
          </w:p>
        </w:tc>
        <w:tc>
          <w:tcPr>
            <w:tcW w:w="975" w:type="pct"/>
            <w:tcBorders>
              <w:top w:val="nil"/>
              <w:left w:val="nil"/>
              <w:bottom w:val="single" w:sz="4" w:space="0" w:color="auto"/>
              <w:right w:val="single" w:sz="4" w:space="0" w:color="auto"/>
            </w:tcBorders>
            <w:vAlign w:val="center"/>
            <w:hideMark/>
          </w:tcPr>
          <w:p w14:paraId="4D5C93EC"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75436</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INTRASTROMÁLNÍ IMPLANTACE/ EXPLANTACE ROHOVKOVÉHO IMPLANTÁTU</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nový výkon</w:t>
            </w:r>
          </w:p>
        </w:tc>
        <w:tc>
          <w:tcPr>
            <w:tcW w:w="3837" w:type="pct"/>
            <w:tcBorders>
              <w:top w:val="nil"/>
              <w:left w:val="nil"/>
              <w:bottom w:val="single" w:sz="4" w:space="0" w:color="auto"/>
              <w:right w:val="single" w:sz="4" w:space="0" w:color="auto"/>
            </w:tcBorders>
            <w:hideMark/>
          </w:tcPr>
          <w:p w14:paraId="63C2D93A" w14:textId="70BA2694" w:rsidR="000B63FB" w:rsidRPr="00B726DC" w:rsidRDefault="000B63FB" w:rsidP="004D6226">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Z jakého důvodu j</w:t>
            </w:r>
            <w:r w:rsidRPr="00B726DC">
              <w:rPr>
                <w:rFonts w:ascii="Arial" w:eastAsia="Times New Roman" w:hAnsi="Arial" w:cs="Arial"/>
                <w:color w:val="000000"/>
                <w:sz w:val="16"/>
                <w:szCs w:val="16"/>
                <w:lang w:eastAsia="cs-CZ"/>
              </w:rPr>
              <w:t>e nositelem výkonu chirurg, když není výkon sdílený s odborností chirurgie? Není sjednocena doba trvání výkonu a čas nositele výkonu.</w:t>
            </w:r>
          </w:p>
          <w:p w14:paraId="2A5D78B3" w14:textId="77777777" w:rsidR="000B63FB" w:rsidRDefault="000B63FB" w:rsidP="004D6226">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B726DC">
              <w:rPr>
                <w:rFonts w:ascii="Arial" w:eastAsia="Times New Roman" w:hAnsi="Arial" w:cs="Arial"/>
                <w:color w:val="000000"/>
                <w:sz w:val="16"/>
                <w:szCs w:val="16"/>
                <w:lang w:eastAsia="cs-CZ"/>
              </w:rPr>
              <w:t>Předpokládám</w:t>
            </w:r>
            <w:r>
              <w:rPr>
                <w:rFonts w:ascii="Arial" w:eastAsia="Times New Roman" w:hAnsi="Arial" w:cs="Arial"/>
                <w:color w:val="000000"/>
                <w:sz w:val="16"/>
                <w:szCs w:val="16"/>
                <w:lang w:eastAsia="cs-CZ"/>
              </w:rPr>
              <w:t>e</w:t>
            </w:r>
            <w:r w:rsidRPr="00B726DC">
              <w:rPr>
                <w:rFonts w:ascii="Arial" w:eastAsia="Times New Roman" w:hAnsi="Arial" w:cs="Arial"/>
                <w:color w:val="000000"/>
                <w:sz w:val="16"/>
                <w:szCs w:val="16"/>
                <w:lang w:eastAsia="cs-CZ"/>
              </w:rPr>
              <w:t>, že výkon pro 1 oko, vhodná úprava názvu</w:t>
            </w:r>
            <w:r>
              <w:rPr>
                <w:rFonts w:ascii="Arial" w:eastAsia="Times New Roman" w:hAnsi="Arial" w:cs="Arial"/>
                <w:color w:val="000000"/>
                <w:sz w:val="16"/>
                <w:szCs w:val="16"/>
                <w:lang w:eastAsia="cs-CZ"/>
              </w:rPr>
              <w:t>.</w:t>
            </w:r>
          </w:p>
          <w:p w14:paraId="33332E27" w14:textId="27CF3463" w:rsidR="000B63FB" w:rsidRDefault="000B63FB" w:rsidP="004D6226">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B726DC">
              <w:rPr>
                <w:rFonts w:ascii="Arial" w:eastAsia="Times New Roman" w:hAnsi="Arial" w:cs="Arial"/>
                <w:color w:val="000000"/>
                <w:sz w:val="16"/>
                <w:szCs w:val="16"/>
                <w:lang w:eastAsia="cs-CZ"/>
              </w:rPr>
              <w:t>OF 2/rok se vztahuje k 1 oku nebo je důsledkem, že se jedná o párový orgán?</w:t>
            </w:r>
            <w:r>
              <w:rPr>
                <w:rFonts w:ascii="Arial" w:eastAsia="Times New Roman" w:hAnsi="Arial" w:cs="Arial"/>
                <w:color w:val="000000"/>
                <w:sz w:val="16"/>
                <w:szCs w:val="16"/>
                <w:lang w:eastAsia="cs-CZ"/>
              </w:rPr>
              <w:t>, jsou zavedeny výkony laterality</w:t>
            </w:r>
          </w:p>
          <w:p w14:paraId="572399F9" w14:textId="77777777" w:rsidR="000B63FB" w:rsidRDefault="000B63FB" w:rsidP="004D6226">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B726DC">
              <w:rPr>
                <w:rFonts w:ascii="Arial" w:eastAsia="Times New Roman" w:hAnsi="Arial" w:cs="Arial"/>
                <w:color w:val="000000"/>
                <w:sz w:val="16"/>
                <w:szCs w:val="16"/>
                <w:lang w:eastAsia="cs-CZ"/>
              </w:rPr>
              <w:t xml:space="preserve">OM S </w:t>
            </w:r>
            <w:r>
              <w:rPr>
                <w:rFonts w:ascii="Arial" w:eastAsia="Times New Roman" w:hAnsi="Arial" w:cs="Arial"/>
                <w:color w:val="000000"/>
                <w:sz w:val="16"/>
                <w:szCs w:val="16"/>
                <w:lang w:eastAsia="cs-CZ"/>
              </w:rPr>
              <w:t xml:space="preserve"> - potřeba b</w:t>
            </w:r>
            <w:r w:rsidRPr="00B726DC">
              <w:rPr>
                <w:rFonts w:ascii="Arial" w:eastAsia="Times New Roman" w:hAnsi="Arial" w:cs="Arial"/>
                <w:color w:val="000000"/>
                <w:sz w:val="16"/>
                <w:szCs w:val="16"/>
                <w:lang w:eastAsia="cs-CZ"/>
              </w:rPr>
              <w:t>ližší vyspecifikování, které přístrojové vybavení či instrumentárium je „příslušné“, nepodkročitelné k provádění tohoto výkonu?</w:t>
            </w:r>
          </w:p>
          <w:p w14:paraId="20DC2561" w14:textId="39C06831" w:rsidR="000B63FB" w:rsidRPr="0047302C" w:rsidRDefault="000B63FB" w:rsidP="00A62FC9">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47302C">
              <w:rPr>
                <w:rFonts w:ascii="Arial" w:eastAsia="Times New Roman" w:hAnsi="Arial" w:cs="Arial"/>
                <w:b/>
                <w:bCs/>
                <w:color w:val="000000"/>
                <w:sz w:val="16"/>
                <w:szCs w:val="16"/>
                <w:lang w:eastAsia="cs-CZ"/>
              </w:rPr>
              <w:t>Chybí ekonomický dopad, nutno doplnit</w:t>
            </w:r>
            <w:r w:rsidRPr="0047302C">
              <w:rPr>
                <w:rFonts w:ascii="Arial" w:eastAsia="Times New Roman" w:hAnsi="Arial" w:cs="Arial"/>
                <w:color w:val="000000"/>
                <w:sz w:val="16"/>
                <w:szCs w:val="16"/>
                <w:lang w:eastAsia="cs-CZ"/>
              </w:rPr>
              <w:t xml:space="preserve">., uvedeno, že </w:t>
            </w:r>
            <w:r>
              <w:rPr>
                <w:rFonts w:ascii="Arial" w:eastAsia="Times New Roman" w:hAnsi="Arial" w:cs="Arial"/>
                <w:color w:val="000000"/>
                <w:sz w:val="16"/>
                <w:szCs w:val="16"/>
                <w:lang w:eastAsia="cs-CZ"/>
              </w:rPr>
              <w:t>p</w:t>
            </w:r>
            <w:r w:rsidRPr="0047302C">
              <w:rPr>
                <w:rFonts w:ascii="Arial" w:eastAsia="Times New Roman" w:hAnsi="Arial" w:cs="Arial"/>
                <w:color w:val="000000"/>
                <w:sz w:val="16"/>
                <w:szCs w:val="16"/>
                <w:lang w:eastAsia="cs-CZ"/>
              </w:rPr>
              <w:t>éče méně nákladná než keratoplastiky + srovnatelné náklady i v případě potřeby překrytí amniovou membránou</w:t>
            </w:r>
            <w:r>
              <w:rPr>
                <w:rFonts w:ascii="Arial" w:eastAsia="Times New Roman" w:hAnsi="Arial" w:cs="Arial"/>
                <w:color w:val="000000"/>
                <w:sz w:val="16"/>
                <w:szCs w:val="16"/>
                <w:lang w:eastAsia="cs-CZ"/>
              </w:rPr>
              <w:t xml:space="preserve"> ??? </w:t>
            </w:r>
            <w:r w:rsidRPr="0047302C">
              <w:rPr>
                <w:rFonts w:ascii="Arial" w:eastAsia="Times New Roman" w:hAnsi="Arial" w:cs="Arial"/>
                <w:color w:val="000000"/>
                <w:sz w:val="16"/>
                <w:szCs w:val="16"/>
                <w:lang w:eastAsia="cs-CZ"/>
              </w:rPr>
              <w:t xml:space="preserve">, navrhovaný výkon 9282 b., </w:t>
            </w:r>
          </w:p>
          <w:p w14:paraId="654291FC" w14:textId="77777777" w:rsidR="000B63FB" w:rsidRDefault="000B63FB" w:rsidP="00C23C5D">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47302C">
              <w:rPr>
                <w:rFonts w:ascii="Arial" w:eastAsia="Times New Roman" w:hAnsi="Arial" w:cs="Arial"/>
                <w:color w:val="000000"/>
                <w:sz w:val="16"/>
                <w:szCs w:val="16"/>
                <w:lang w:eastAsia="cs-CZ"/>
              </w:rPr>
              <w:t xml:space="preserve">Připomínka: Keratokonus se léčí metodou CXL nebo perforující keratoplastikou. Oba výkony jsou zavedeny v SZV. Intrastromální implantát může vyvolat neočekávanou refrakční vadu, která nemusí být pacientem tolerována. </w:t>
            </w:r>
          </w:p>
          <w:p w14:paraId="0F630C99" w14:textId="68E1B012" w:rsidR="000B63FB" w:rsidRPr="0047302C" w:rsidRDefault="000B63FB" w:rsidP="0047302C">
            <w:pPr>
              <w:spacing w:after="0" w:line="240" w:lineRule="auto"/>
              <w:ind w:left="98"/>
              <w:rPr>
                <w:rFonts w:ascii="Arial" w:eastAsia="Times New Roman" w:hAnsi="Arial" w:cs="Arial"/>
                <w:color w:val="FF0000"/>
                <w:sz w:val="16"/>
                <w:szCs w:val="16"/>
                <w:lang w:eastAsia="cs-CZ"/>
              </w:rPr>
            </w:pPr>
            <w:r w:rsidRPr="0047302C">
              <w:rPr>
                <w:rFonts w:ascii="Arial" w:eastAsia="Times New Roman" w:hAnsi="Arial" w:cs="Arial"/>
                <w:color w:val="FF0000"/>
                <w:sz w:val="16"/>
                <w:szCs w:val="16"/>
                <w:lang w:eastAsia="cs-CZ"/>
              </w:rPr>
              <w:t xml:space="preserve">ZUM: </w:t>
            </w:r>
          </w:p>
          <w:p w14:paraId="67073F12" w14:textId="4DEF2FC2" w:rsidR="000B63FB" w:rsidRPr="00B726DC" w:rsidRDefault="000B63FB" w:rsidP="0047302C">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47302C">
              <w:rPr>
                <w:rFonts w:ascii="Arial" w:eastAsia="Times New Roman" w:hAnsi="Arial" w:cs="Arial"/>
                <w:color w:val="FF0000"/>
                <w:sz w:val="16"/>
                <w:szCs w:val="16"/>
                <w:highlight w:val="yellow"/>
                <w:lang w:eastAsia="cs-CZ"/>
              </w:rPr>
              <w:t>V položkách mimo číselník uveden rohovkový segment, tento nový ZUM není pravděpodobně zařazen v ÚK VZP-ZP. V případě, že zařazen je, prosíme o předložení VZP kódu. Pokud zařazen není, prosíme o předložení návrhu na jeho zařazení do Úhradového katalogu VZP ČR dle nových pravidel jednacího řádu ("V případě předkládání zdravotního výkonu, u kterého je v registračním listu obsažen nový ZUM, který nemá v úhradovém katalogu VZP ČR trvale hrazenou alternativu, je součástí návrhu medicínsko-ekonomické hodnocení dle zveřejněných metodik na internetových stránkách VZP ČR".).</w:t>
            </w:r>
          </w:p>
        </w:tc>
      </w:tr>
      <w:tr w:rsidR="000B63FB" w:rsidRPr="00B726DC" w14:paraId="39981247" w14:textId="77777777" w:rsidTr="00BA01D7">
        <w:trPr>
          <w:trHeight w:val="349"/>
        </w:trPr>
        <w:tc>
          <w:tcPr>
            <w:tcW w:w="188" w:type="pct"/>
            <w:tcBorders>
              <w:top w:val="nil"/>
              <w:left w:val="single" w:sz="4" w:space="0" w:color="auto"/>
              <w:bottom w:val="single" w:sz="4" w:space="0" w:color="auto"/>
              <w:right w:val="single" w:sz="4" w:space="0" w:color="auto"/>
            </w:tcBorders>
            <w:noWrap/>
            <w:vAlign w:val="center"/>
            <w:hideMark/>
          </w:tcPr>
          <w:p w14:paraId="0370EC37"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735</w:t>
            </w:r>
          </w:p>
        </w:tc>
        <w:tc>
          <w:tcPr>
            <w:tcW w:w="975" w:type="pct"/>
            <w:tcBorders>
              <w:top w:val="nil"/>
              <w:left w:val="nil"/>
              <w:bottom w:val="single" w:sz="4" w:space="0" w:color="auto"/>
              <w:right w:val="single" w:sz="4" w:space="0" w:color="auto"/>
            </w:tcBorders>
            <w:vAlign w:val="center"/>
            <w:hideMark/>
          </w:tcPr>
          <w:p w14:paraId="1E22BD7E"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75352</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IMPLANTACE ZRAKOVÉHO PROTETICKÉHO IMPLANTABILNÍHO TELESKOPU</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nový výkon</w:t>
            </w:r>
          </w:p>
        </w:tc>
        <w:tc>
          <w:tcPr>
            <w:tcW w:w="3837" w:type="pct"/>
            <w:tcBorders>
              <w:top w:val="nil"/>
              <w:left w:val="nil"/>
              <w:bottom w:val="single" w:sz="4" w:space="0" w:color="auto"/>
              <w:right w:val="single" w:sz="4" w:space="0" w:color="auto"/>
            </w:tcBorders>
            <w:hideMark/>
          </w:tcPr>
          <w:p w14:paraId="1BB4EAAC" w14:textId="5FA4F10A" w:rsidR="000B63FB" w:rsidRPr="00B726DC" w:rsidRDefault="000B63FB" w:rsidP="004D6226">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B726DC">
              <w:rPr>
                <w:rFonts w:ascii="Arial" w:eastAsia="Times New Roman" w:hAnsi="Arial" w:cs="Arial"/>
                <w:color w:val="000000"/>
                <w:sz w:val="16"/>
                <w:szCs w:val="16"/>
                <w:lang w:eastAsia="cs-CZ"/>
              </w:rPr>
              <w:t>V podmínkách je uvedeno "certifikované pracoviště pro implantaci protetického implantabilního teleskopu" - kdo bude certifikát vydávat?</w:t>
            </w:r>
          </w:p>
          <w:p w14:paraId="2707A64A" w14:textId="77777777" w:rsidR="000B63FB" w:rsidRDefault="000B63FB" w:rsidP="00D44341">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A10D58">
              <w:rPr>
                <w:rFonts w:ascii="Arial" w:eastAsia="Times New Roman" w:hAnsi="Arial" w:cs="Arial"/>
                <w:color w:val="000000"/>
                <w:sz w:val="16"/>
                <w:szCs w:val="16"/>
                <w:lang w:eastAsia="cs-CZ"/>
              </w:rPr>
              <w:t>OF 1x za jakou časovou jednotku- za život?</w:t>
            </w:r>
          </w:p>
          <w:p w14:paraId="2DD4DFAD" w14:textId="034C2651" w:rsidR="000B63FB" w:rsidRDefault="000B63FB" w:rsidP="00D44341">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A10D58">
              <w:rPr>
                <w:rFonts w:ascii="Arial" w:eastAsia="Times New Roman" w:hAnsi="Arial" w:cs="Arial"/>
                <w:color w:val="000000"/>
                <w:sz w:val="16"/>
                <w:szCs w:val="16"/>
                <w:lang w:eastAsia="cs-CZ"/>
              </w:rPr>
              <w:t xml:space="preserve">Nová metoda, která vede ke zlepšení kvality života pacientů v pozdním stadiu VPMD s nevratnou ztrátou zraku, </w:t>
            </w:r>
            <w:r>
              <w:rPr>
                <w:rFonts w:ascii="Arial" w:eastAsia="Times New Roman" w:hAnsi="Arial" w:cs="Arial"/>
                <w:color w:val="000000"/>
                <w:sz w:val="16"/>
                <w:szCs w:val="16"/>
                <w:lang w:eastAsia="cs-CZ"/>
              </w:rPr>
              <w:t xml:space="preserve">tzn. </w:t>
            </w:r>
            <w:r w:rsidRPr="00A10D58">
              <w:rPr>
                <w:rFonts w:ascii="Arial" w:eastAsia="Times New Roman" w:hAnsi="Arial" w:cs="Arial"/>
                <w:b/>
                <w:bCs/>
                <w:color w:val="000000"/>
                <w:sz w:val="16"/>
                <w:szCs w:val="16"/>
                <w:lang w:eastAsia="cs-CZ"/>
              </w:rPr>
              <w:t>je ukotveno v doporučených postupech v</w:t>
            </w:r>
            <w:r>
              <w:rPr>
                <w:rFonts w:ascii="Arial" w:eastAsia="Times New Roman" w:hAnsi="Arial" w:cs="Arial"/>
                <w:b/>
                <w:bCs/>
                <w:color w:val="000000"/>
                <w:sz w:val="16"/>
                <w:szCs w:val="16"/>
                <w:lang w:eastAsia="cs-CZ"/>
              </w:rPr>
              <w:t> </w:t>
            </w:r>
            <w:r w:rsidRPr="00A10D58">
              <w:rPr>
                <w:rFonts w:ascii="Arial" w:eastAsia="Times New Roman" w:hAnsi="Arial" w:cs="Arial"/>
                <w:b/>
                <w:bCs/>
                <w:color w:val="000000"/>
                <w:sz w:val="16"/>
                <w:szCs w:val="16"/>
                <w:lang w:eastAsia="cs-CZ"/>
              </w:rPr>
              <w:t>ČR</w:t>
            </w:r>
            <w:r>
              <w:rPr>
                <w:rFonts w:ascii="Arial" w:eastAsia="Times New Roman" w:hAnsi="Arial" w:cs="Arial"/>
                <w:b/>
                <w:bCs/>
                <w:color w:val="000000"/>
                <w:sz w:val="16"/>
                <w:szCs w:val="16"/>
                <w:lang w:eastAsia="cs-CZ"/>
              </w:rPr>
              <w:t>? V RL uvedeno že nikoliv- viz níže</w:t>
            </w:r>
          </w:p>
          <w:p w14:paraId="1F722D80" w14:textId="77777777" w:rsidR="000B63FB" w:rsidRDefault="000B63FB" w:rsidP="00FC516A">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A10D58">
              <w:rPr>
                <w:rFonts w:ascii="Arial" w:eastAsia="Times New Roman" w:hAnsi="Arial" w:cs="Arial"/>
                <w:color w:val="000000"/>
                <w:sz w:val="16"/>
                <w:szCs w:val="16"/>
                <w:lang w:eastAsia="cs-CZ"/>
              </w:rPr>
              <w:t xml:space="preserve">Nitrooční implantát (implantabilní teleskop) v ZUM </w:t>
            </w:r>
            <w:r>
              <w:rPr>
                <w:rFonts w:ascii="Arial" w:eastAsia="Times New Roman" w:hAnsi="Arial" w:cs="Arial"/>
                <w:color w:val="000000"/>
                <w:sz w:val="16"/>
                <w:szCs w:val="16"/>
                <w:lang w:eastAsia="cs-CZ"/>
              </w:rPr>
              <w:t xml:space="preserve"> - j</w:t>
            </w:r>
            <w:r w:rsidRPr="00A10D58">
              <w:rPr>
                <w:rFonts w:ascii="Arial" w:eastAsia="Times New Roman" w:hAnsi="Arial" w:cs="Arial"/>
                <w:color w:val="000000"/>
                <w:sz w:val="16"/>
                <w:szCs w:val="16"/>
                <w:lang w:eastAsia="cs-CZ"/>
              </w:rPr>
              <w:t>edná se o zvětšovací lupu, která bude implantována do oka</w:t>
            </w:r>
            <w:r>
              <w:rPr>
                <w:rFonts w:ascii="Arial" w:eastAsia="Times New Roman" w:hAnsi="Arial" w:cs="Arial"/>
                <w:color w:val="000000"/>
                <w:sz w:val="16"/>
                <w:szCs w:val="16"/>
                <w:lang w:eastAsia="cs-CZ"/>
              </w:rPr>
              <w:t xml:space="preserve"> ?</w:t>
            </w:r>
            <w:r w:rsidRPr="00A10D58">
              <w:rPr>
                <w:rFonts w:ascii="Arial" w:eastAsia="Times New Roman" w:hAnsi="Arial" w:cs="Arial"/>
                <w:color w:val="000000"/>
                <w:sz w:val="16"/>
                <w:szCs w:val="16"/>
                <w:lang w:eastAsia="cs-CZ"/>
              </w:rPr>
              <w:t>. Po tomto výkonu vznikne velká anisometropie a aniseikonie, kterou nemocný nemusí tolerovat. V současnosti funguje pro podobné dg. zvětšovací lupa (buď samotná nebo ve formě zvětšení na obrazovce počítače po nasnímání kamerou), kterou nemocný použije jen při čtení, což je v rozporu s první větou v předloženém RL "</w:t>
            </w:r>
            <w:r w:rsidRPr="00A10D58">
              <w:rPr>
                <w:rFonts w:ascii="Arial" w:eastAsia="Times New Roman" w:hAnsi="Arial" w:cs="Arial"/>
                <w:i/>
                <w:iCs/>
                <w:color w:val="000000"/>
                <w:sz w:val="16"/>
                <w:szCs w:val="16"/>
                <w:lang w:eastAsia="cs-CZ"/>
              </w:rPr>
              <w:t>Aktuálně nejsou v doporučených postupech v ČR uvedeny žádné léčebné metody, které by dokázaly napravit nevratnou ztrátu zraku u pacientů v pozdním stádiu VPMD, tj. s geografickou atrofií nebo s neaktivní choroidální neovaskularizací s disciformní jizvou".</w:t>
            </w:r>
            <w:r w:rsidRPr="00A10D58">
              <w:rPr>
                <w:rFonts w:ascii="Arial" w:eastAsia="Times New Roman" w:hAnsi="Arial" w:cs="Arial"/>
                <w:color w:val="000000"/>
                <w:sz w:val="16"/>
                <w:szCs w:val="16"/>
                <w:lang w:eastAsia="cs-CZ"/>
              </w:rPr>
              <w:t xml:space="preserve"> Uvedená literatura je z posl. let 2023 až 2025. </w:t>
            </w:r>
            <w:r>
              <w:rPr>
                <w:rFonts w:ascii="Arial" w:eastAsia="Times New Roman" w:hAnsi="Arial" w:cs="Arial"/>
                <w:color w:val="000000"/>
                <w:sz w:val="16"/>
                <w:szCs w:val="16"/>
                <w:lang w:eastAsia="cs-CZ"/>
              </w:rPr>
              <w:t xml:space="preserve">tzn. </w:t>
            </w:r>
            <w:r w:rsidRPr="00AE26B5">
              <w:rPr>
                <w:rFonts w:ascii="Arial" w:eastAsia="Times New Roman" w:hAnsi="Arial" w:cs="Arial"/>
                <w:b/>
                <w:bCs/>
                <w:color w:val="000000"/>
                <w:sz w:val="16"/>
                <w:szCs w:val="16"/>
                <w:lang w:eastAsia="cs-CZ"/>
              </w:rPr>
              <w:t xml:space="preserve">potřeba vyčkat na dlouhodobější výsledky k dané </w:t>
            </w:r>
            <w:r w:rsidRPr="00A10D58">
              <w:rPr>
                <w:rFonts w:ascii="Arial" w:eastAsia="Times New Roman" w:hAnsi="Arial" w:cs="Arial"/>
                <w:color w:val="000000"/>
                <w:sz w:val="16"/>
                <w:szCs w:val="16"/>
                <w:lang w:eastAsia="cs-CZ"/>
              </w:rPr>
              <w:t xml:space="preserve">problematice. </w:t>
            </w:r>
          </w:p>
          <w:p w14:paraId="07E13C21" w14:textId="77777777" w:rsidR="000B63FB" w:rsidRDefault="000B63FB" w:rsidP="00A10D58">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A10D58">
              <w:rPr>
                <w:rFonts w:ascii="Arial" w:eastAsia="Times New Roman" w:hAnsi="Arial" w:cs="Arial"/>
                <w:color w:val="000000"/>
                <w:sz w:val="16"/>
                <w:szCs w:val="16"/>
                <w:lang w:eastAsia="cs-CZ"/>
              </w:rPr>
              <w:t xml:space="preserve">Podobné výkony byly provedeny i v ČR s použitím Schariothovy nitrooční čočky, také známé jako „lupa pro oko“. Pokud by výsledky po těchto implantacích byly tak vynikající, došlo by k pokračování těchto operací </w:t>
            </w:r>
            <w:r>
              <w:rPr>
                <w:rFonts w:ascii="Arial" w:eastAsia="Times New Roman" w:hAnsi="Arial" w:cs="Arial"/>
                <w:color w:val="000000"/>
                <w:sz w:val="16"/>
                <w:szCs w:val="16"/>
                <w:lang w:eastAsia="cs-CZ"/>
              </w:rPr>
              <w:t xml:space="preserve"> - to ale nenastalo</w:t>
            </w:r>
          </w:p>
          <w:p w14:paraId="026806B3" w14:textId="77777777" w:rsidR="000B63FB" w:rsidRPr="00A10D58" w:rsidRDefault="000B63FB" w:rsidP="00A10D58">
            <w:pPr>
              <w:spacing w:after="0" w:line="240" w:lineRule="auto"/>
              <w:ind w:left="98"/>
              <w:rPr>
                <w:rFonts w:ascii="Arial" w:eastAsia="Times New Roman" w:hAnsi="Arial" w:cs="Arial"/>
                <w:color w:val="FF0000"/>
                <w:sz w:val="16"/>
                <w:szCs w:val="16"/>
                <w:highlight w:val="yellow"/>
                <w:lang w:eastAsia="cs-CZ"/>
              </w:rPr>
            </w:pPr>
            <w:r w:rsidRPr="00A10D58">
              <w:rPr>
                <w:rFonts w:ascii="Arial" w:eastAsia="Times New Roman" w:hAnsi="Arial" w:cs="Arial"/>
                <w:color w:val="FF0000"/>
                <w:sz w:val="16"/>
                <w:szCs w:val="16"/>
                <w:highlight w:val="yellow"/>
                <w:lang w:eastAsia="cs-CZ"/>
              </w:rPr>
              <w:t>ZUM</w:t>
            </w:r>
          </w:p>
          <w:p w14:paraId="7B45A356" w14:textId="08BF55BE" w:rsidR="000B63FB" w:rsidRPr="00B726DC" w:rsidRDefault="000B63FB" w:rsidP="00A10D58">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A10D58">
              <w:rPr>
                <w:rFonts w:ascii="Arial" w:eastAsia="Times New Roman" w:hAnsi="Arial" w:cs="Arial"/>
                <w:color w:val="FF0000"/>
                <w:sz w:val="16"/>
                <w:szCs w:val="16"/>
                <w:highlight w:val="yellow"/>
                <w:lang w:eastAsia="cs-CZ"/>
              </w:rPr>
              <w:lastRenderedPageBreak/>
              <w:t xml:space="preserve">Implantát oční – zrakový protetický implantabilní teleskop - Podán návrh 12. 12. 2025: 1.J NÁVRH NA ZAŘAZENÍ ZUM DO ÚK VZP_SING IMT - SAMSARA VISION - ODZP 1542/2025; Obchodní název: Implantable Miniature Telescope SING IMTTM; navrhovaná úhrada: </w:t>
            </w:r>
            <w:r w:rsidRPr="00AE26B5">
              <w:rPr>
                <w:rFonts w:ascii="Arial" w:eastAsia="Times New Roman" w:hAnsi="Arial" w:cs="Arial"/>
                <w:b/>
                <w:bCs/>
                <w:color w:val="FF0000"/>
                <w:sz w:val="16"/>
                <w:szCs w:val="16"/>
                <w:highlight w:val="yellow"/>
                <w:u w:val="single"/>
                <w:lang w:eastAsia="cs-CZ"/>
              </w:rPr>
              <w:t>599 368,00 Kč</w:t>
            </w:r>
            <w:r w:rsidRPr="00A10D58">
              <w:rPr>
                <w:rFonts w:ascii="Arial" w:eastAsia="Times New Roman" w:hAnsi="Arial" w:cs="Arial"/>
                <w:color w:val="FF0000"/>
                <w:sz w:val="16"/>
                <w:szCs w:val="16"/>
                <w:highlight w:val="yellow"/>
                <w:lang w:eastAsia="cs-CZ"/>
              </w:rPr>
              <w:t>.  Návrh po formální stránce v pořádku, připraven k hodnocení – tzn. probíhá administrace</w:t>
            </w:r>
            <w:r>
              <w:rPr>
                <w:rFonts w:ascii="Arial" w:eastAsia="Times New Roman" w:hAnsi="Arial" w:cs="Arial"/>
                <w:color w:val="FF0000"/>
                <w:sz w:val="16"/>
                <w:szCs w:val="16"/>
                <w:lang w:eastAsia="cs-CZ"/>
              </w:rPr>
              <w:t xml:space="preserve"> </w:t>
            </w:r>
            <w:r w:rsidRPr="00AE26B5">
              <w:rPr>
                <w:rFonts w:ascii="Arial" w:eastAsia="Times New Roman" w:hAnsi="Arial" w:cs="Arial"/>
                <w:color w:val="FF0000"/>
                <w:sz w:val="16"/>
                <w:szCs w:val="16"/>
                <w:highlight w:val="yellow"/>
                <w:lang w:eastAsia="cs-CZ"/>
              </w:rPr>
              <w:t>zařazení ZUM</w:t>
            </w:r>
          </w:p>
        </w:tc>
      </w:tr>
      <w:tr w:rsidR="000B63FB" w:rsidRPr="00B726DC" w14:paraId="07CB5A7C" w14:textId="77777777" w:rsidTr="00BA01D7">
        <w:trPr>
          <w:trHeight w:val="1483"/>
        </w:trPr>
        <w:tc>
          <w:tcPr>
            <w:tcW w:w="188" w:type="pct"/>
            <w:tcBorders>
              <w:top w:val="nil"/>
              <w:left w:val="single" w:sz="4" w:space="0" w:color="auto"/>
              <w:bottom w:val="single" w:sz="4" w:space="0" w:color="auto"/>
              <w:right w:val="single" w:sz="4" w:space="0" w:color="auto"/>
            </w:tcBorders>
            <w:noWrap/>
            <w:vAlign w:val="center"/>
            <w:hideMark/>
          </w:tcPr>
          <w:p w14:paraId="1A020756"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lastRenderedPageBreak/>
              <w:t>623</w:t>
            </w:r>
          </w:p>
        </w:tc>
        <w:tc>
          <w:tcPr>
            <w:tcW w:w="975" w:type="pct"/>
            <w:tcBorders>
              <w:top w:val="nil"/>
              <w:left w:val="nil"/>
              <w:bottom w:val="single" w:sz="4" w:space="0" w:color="auto"/>
              <w:right w:val="single" w:sz="4" w:space="0" w:color="auto"/>
            </w:tcBorders>
            <w:vAlign w:val="center"/>
            <w:hideMark/>
          </w:tcPr>
          <w:p w14:paraId="5AE0240A"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63566</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RADIOFREKVENČNÍ ABLACE (RFA) DĚLOŽNÍCH MYOMŮ POD USG KONTROLOU</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nový výkon</w:t>
            </w:r>
          </w:p>
        </w:tc>
        <w:tc>
          <w:tcPr>
            <w:tcW w:w="3837" w:type="pct"/>
            <w:tcBorders>
              <w:top w:val="nil"/>
              <w:left w:val="nil"/>
              <w:bottom w:val="single" w:sz="4" w:space="0" w:color="auto"/>
              <w:right w:val="single" w:sz="4" w:space="0" w:color="auto"/>
            </w:tcBorders>
            <w:hideMark/>
          </w:tcPr>
          <w:p w14:paraId="60D9CB70" w14:textId="58159899" w:rsidR="000B63FB" w:rsidRPr="00352C83" w:rsidRDefault="000B63FB" w:rsidP="00352C83">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352C83">
              <w:rPr>
                <w:rFonts w:ascii="Arial" w:eastAsia="Times New Roman" w:hAnsi="Arial" w:cs="Arial"/>
                <w:color w:val="000000"/>
                <w:sz w:val="16"/>
                <w:szCs w:val="16"/>
                <w:lang w:eastAsia="cs-CZ"/>
              </w:rPr>
              <w:t>V RL uvedeno“ případně jako součást hysteroskopického či laparoskopického výkonu.. → ukotvit čísla výkonů, ke kterým lze přičíst</w:t>
            </w:r>
            <w:r>
              <w:rPr>
                <w:rFonts w:ascii="Arial" w:eastAsia="Times New Roman" w:hAnsi="Arial" w:cs="Arial"/>
                <w:color w:val="000000"/>
                <w:sz w:val="16"/>
                <w:szCs w:val="16"/>
                <w:lang w:eastAsia="cs-CZ"/>
              </w:rPr>
              <w:t>.</w:t>
            </w:r>
          </w:p>
          <w:p w14:paraId="1E5E77DC" w14:textId="317A3AB8" w:rsidR="000B63FB" w:rsidRPr="00352C83" w:rsidRDefault="000B63FB" w:rsidP="00352C83">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352C83">
              <w:rPr>
                <w:rFonts w:ascii="Arial" w:eastAsia="Times New Roman" w:hAnsi="Arial" w:cs="Arial"/>
                <w:color w:val="000000"/>
                <w:sz w:val="16"/>
                <w:szCs w:val="16"/>
                <w:lang w:eastAsia="cs-CZ"/>
              </w:rPr>
              <w:t>Lze v JPL péči?</w:t>
            </w:r>
          </w:p>
          <w:p w14:paraId="20A00E4A" w14:textId="58F9F81A" w:rsidR="000B63FB" w:rsidRPr="00352C83" w:rsidRDefault="000B63FB" w:rsidP="00352C83">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352C83">
              <w:rPr>
                <w:rFonts w:ascii="Arial" w:eastAsia="Times New Roman" w:hAnsi="Arial" w:cs="Arial"/>
                <w:color w:val="000000"/>
                <w:sz w:val="16"/>
                <w:szCs w:val="16"/>
                <w:lang w:eastAsia="cs-CZ"/>
              </w:rPr>
              <w:t>V RL uvedeno „certifikovaný kurz k užívání příslušného vybavení pro radiofrekvenční ablaci myomů pod ultrazvukovou kontrolou. – Jedná se o MZ certifikovaný kurz ? nebo zaškolení firmou?</w:t>
            </w:r>
            <w:r>
              <w:rPr>
                <w:rFonts w:ascii="Arial" w:eastAsia="Times New Roman" w:hAnsi="Arial" w:cs="Arial"/>
                <w:color w:val="000000"/>
                <w:sz w:val="16"/>
                <w:szCs w:val="16"/>
                <w:lang w:eastAsia="cs-CZ"/>
              </w:rPr>
              <w:t xml:space="preserve"> Nutné upřesnit</w:t>
            </w:r>
          </w:p>
          <w:p w14:paraId="4E72B6C5" w14:textId="09C1911F" w:rsidR="000B63FB" w:rsidRPr="006F40AE" w:rsidRDefault="000B63FB" w:rsidP="000774C5">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6F40AE">
              <w:rPr>
                <w:rFonts w:ascii="Arial" w:eastAsia="Times New Roman" w:hAnsi="Arial" w:cs="Arial"/>
                <w:color w:val="000000"/>
                <w:sz w:val="16"/>
                <w:szCs w:val="16"/>
                <w:lang w:eastAsia="cs-CZ"/>
              </w:rPr>
              <w:t>V RL, v kolonce Ekon. dopad je s</w:t>
            </w:r>
            <w:r w:rsidRPr="006F40AE">
              <w:rPr>
                <w:rFonts w:ascii="Arial" w:eastAsia="Times New Roman" w:hAnsi="Arial" w:cs="Arial"/>
                <w:b/>
                <w:bCs/>
                <w:color w:val="000000"/>
                <w:sz w:val="16"/>
                <w:szCs w:val="16"/>
                <w:lang w:eastAsia="cs-CZ"/>
              </w:rPr>
              <w:t xml:space="preserve">rovnání s náklady na operační myomektomii a hysterektomii </w:t>
            </w:r>
            <w:r w:rsidRPr="006F40AE">
              <w:rPr>
                <w:rFonts w:ascii="Arial" w:eastAsia="Times New Roman" w:hAnsi="Arial" w:cs="Arial"/>
                <w:color w:val="000000"/>
                <w:sz w:val="16"/>
                <w:szCs w:val="16"/>
                <w:lang w:eastAsia="cs-CZ"/>
              </w:rPr>
              <w:t xml:space="preserve">hysterektomie je 1Xživot  - navržený výkon je </w:t>
            </w:r>
            <w:r w:rsidRPr="006F40AE">
              <w:rPr>
                <w:rFonts w:ascii="Arial" w:eastAsia="Times New Roman" w:hAnsi="Arial" w:cs="Arial"/>
                <w:b/>
                <w:bCs/>
                <w:color w:val="000000"/>
                <w:sz w:val="16"/>
                <w:szCs w:val="16"/>
                <w:u w:val="single"/>
                <w:lang w:eastAsia="cs-CZ"/>
              </w:rPr>
              <w:t>1x za 6měsíců</w:t>
            </w:r>
            <w:r w:rsidRPr="006F40AE">
              <w:rPr>
                <w:rFonts w:ascii="Arial" w:eastAsia="Times New Roman" w:hAnsi="Arial" w:cs="Arial"/>
                <w:color w:val="000000"/>
                <w:sz w:val="16"/>
                <w:szCs w:val="16"/>
                <w:lang w:eastAsia="cs-CZ"/>
              </w:rPr>
              <w:t xml:space="preserve">  z jakého důvodu 2x/rok??→</w:t>
            </w:r>
          </w:p>
          <w:p w14:paraId="4FE7E87F" w14:textId="77777777" w:rsidR="000B63FB" w:rsidRPr="006F40AE" w:rsidRDefault="000B63FB" w:rsidP="00D13C83">
            <w:pPr>
              <w:pStyle w:val="Odstavecseseznamem"/>
              <w:numPr>
                <w:ilvl w:val="0"/>
                <w:numId w:val="1"/>
              </w:numPr>
              <w:spacing w:after="0" w:line="240" w:lineRule="auto"/>
              <w:ind w:left="240" w:hanging="142"/>
              <w:rPr>
                <w:rFonts w:eastAsia="Times New Roman"/>
                <w:sz w:val="16"/>
                <w:szCs w:val="16"/>
              </w:rPr>
            </w:pPr>
            <w:r w:rsidRPr="006F40AE">
              <w:rPr>
                <w:rFonts w:ascii="Arial" w:eastAsia="Times New Roman" w:hAnsi="Arial" w:cs="Arial"/>
                <w:sz w:val="16"/>
                <w:szCs w:val="16"/>
                <w:lang w:eastAsia="cs-CZ"/>
              </w:rPr>
              <w:t xml:space="preserve">Předpokládaný dopad dle počtů uváděných předkladatelem </w:t>
            </w:r>
            <w:r w:rsidRPr="006F40AE">
              <w:rPr>
                <w:rFonts w:ascii="Arial" w:eastAsia="Times New Roman" w:hAnsi="Arial" w:cs="Arial"/>
                <w:b/>
                <w:bCs/>
                <w:sz w:val="16"/>
                <w:szCs w:val="16"/>
                <w:lang w:eastAsia="cs-CZ"/>
              </w:rPr>
              <w:t>45 až 227 mil. Kč.</w:t>
            </w:r>
            <w:r w:rsidRPr="006F40AE">
              <w:rPr>
                <w:rFonts w:ascii="Arial" w:eastAsia="Times New Roman" w:hAnsi="Arial" w:cs="Arial"/>
                <w:sz w:val="16"/>
                <w:szCs w:val="16"/>
                <w:lang w:eastAsia="cs-CZ"/>
              </w:rPr>
              <w:t xml:space="preserve"> Vzhledem k nákladnému ZUM lze očekávat také dodatečné náklady u vzniklých materiálových outlierů (drg skupina 13-I16-00 - Odstranění děložního myomu má pro r. 2026 nastavenu horní hranici pro mat. outliera </w:t>
            </w:r>
            <w:r w:rsidRPr="006F40AE">
              <w:rPr>
                <w:rFonts w:ascii="Arial" w:eastAsia="Times New Roman" w:hAnsi="Arial" w:cs="Arial"/>
                <w:b/>
                <w:bCs/>
                <w:sz w:val="16"/>
                <w:szCs w:val="16"/>
                <w:lang w:eastAsia="cs-CZ"/>
              </w:rPr>
              <w:t>21 495</w:t>
            </w:r>
            <w:r w:rsidRPr="006F40AE">
              <w:rPr>
                <w:rFonts w:ascii="Arial" w:eastAsia="Times New Roman" w:hAnsi="Arial" w:cs="Arial"/>
                <w:sz w:val="16"/>
                <w:szCs w:val="16"/>
                <w:lang w:eastAsia="cs-CZ"/>
              </w:rPr>
              <w:t xml:space="preserve"> </w:t>
            </w:r>
          </w:p>
          <w:p w14:paraId="04A4CBBC" w14:textId="4D15BDB2" w:rsidR="000B63FB" w:rsidRPr="006F40AE" w:rsidRDefault="000B63FB" w:rsidP="00D13C83">
            <w:pPr>
              <w:pStyle w:val="Odstavecseseznamem"/>
              <w:numPr>
                <w:ilvl w:val="0"/>
                <w:numId w:val="1"/>
              </w:numPr>
              <w:spacing w:after="0" w:line="240" w:lineRule="auto"/>
              <w:ind w:left="240" w:hanging="142"/>
              <w:rPr>
                <w:rFonts w:eastAsia="Times New Roman"/>
                <w:sz w:val="16"/>
                <w:szCs w:val="16"/>
              </w:rPr>
            </w:pPr>
            <w:r w:rsidRPr="006F40AE">
              <w:rPr>
                <w:rFonts w:ascii="Arial" w:eastAsia="Times New Roman" w:hAnsi="Arial" w:cs="Arial"/>
                <w:sz w:val="16"/>
                <w:szCs w:val="16"/>
                <w:lang w:eastAsia="cs-CZ"/>
              </w:rPr>
              <w:t xml:space="preserve">V ZUM jsou </w:t>
            </w:r>
            <w:r w:rsidRPr="006F40AE">
              <w:rPr>
                <w:rFonts w:eastAsia="Times New Roman"/>
                <w:sz w:val="16"/>
                <w:szCs w:val="16"/>
              </w:rPr>
              <w:t xml:space="preserve">2 elektrody" elektroda fixní délka hrotu - 29 120kč a elektroda s proměnlivou délkou hrotu, cena 35 280kč – jde o velký cenový rozdíl – </w:t>
            </w:r>
            <w:r>
              <w:rPr>
                <w:rFonts w:eastAsia="Times New Roman"/>
                <w:sz w:val="16"/>
                <w:szCs w:val="16"/>
              </w:rPr>
              <w:t xml:space="preserve">nutno specifikovat indikace </w:t>
            </w:r>
          </w:p>
          <w:p w14:paraId="1BE1F586" w14:textId="35A3DFC1" w:rsidR="000B63FB" w:rsidRPr="006F40AE" w:rsidRDefault="000B63FB" w:rsidP="006F40AE">
            <w:pPr>
              <w:pStyle w:val="Odstavecseseznamem"/>
              <w:numPr>
                <w:ilvl w:val="0"/>
                <w:numId w:val="1"/>
              </w:numPr>
              <w:spacing w:after="0" w:line="240" w:lineRule="auto"/>
              <w:ind w:left="209" w:hanging="142"/>
              <w:rPr>
                <w:rFonts w:ascii="Arial" w:eastAsia="Times New Roman" w:hAnsi="Arial" w:cs="Arial"/>
                <w:color w:val="FF0000"/>
                <w:sz w:val="16"/>
                <w:szCs w:val="16"/>
                <w:lang w:eastAsia="cs-CZ"/>
              </w:rPr>
            </w:pPr>
            <w:r w:rsidRPr="006F40AE">
              <w:rPr>
                <w:rFonts w:ascii="Arial" w:eastAsia="Times New Roman" w:hAnsi="Arial" w:cs="Arial"/>
                <w:color w:val="FF0000"/>
                <w:sz w:val="16"/>
                <w:szCs w:val="16"/>
                <w:highlight w:val="yellow"/>
                <w:lang w:eastAsia="cs-CZ"/>
              </w:rPr>
              <w:t>Nový ZUM radiofrekvenční monopolární elektroda s proměnlivou délkou hrotu a radiofrekvenční monopolární elektroda s fixní délkou hrotu není pravděpodobně zařazen v ÚK VZP-ZP. V případě, že zařazen je, prosíme o předložení VZP kódu. Pokud zařazen není, prosíme o předložení návrhu na jeho zařazení do Úhradového katalogu VZP ČR dle nových pravidel jednacího řádu ("V případě předkládání zdravotního výkonu, u kterého je v registračním listu obsažen nový ZUM, který nemá v úhradovém katalogu VZP ČR trvale hrazenou alternativu, je</w:t>
            </w:r>
            <w:r w:rsidRPr="006F40AE">
              <w:rPr>
                <w:rFonts w:ascii="Arial" w:eastAsia="Times New Roman" w:hAnsi="Arial" w:cs="Arial"/>
                <w:color w:val="FF0000"/>
                <w:sz w:val="16"/>
                <w:szCs w:val="16"/>
                <w:highlight w:val="yellow"/>
                <w:lang w:eastAsia="cs-CZ"/>
              </w:rPr>
              <w:br/>
              <w:t>součástí návrhu medicínsko-ekonomické hodnocení dle zveřejněných metodik na internetových stránkách VZP ČR".).</w:t>
            </w:r>
          </w:p>
          <w:p w14:paraId="4382B0F4" w14:textId="0687782C" w:rsidR="000B63FB" w:rsidRPr="00B726DC" w:rsidRDefault="000B63FB" w:rsidP="005F75D3">
            <w:pPr>
              <w:spacing w:after="0" w:line="240" w:lineRule="auto"/>
              <w:rPr>
                <w:rFonts w:ascii="Arial" w:eastAsia="Times New Roman" w:hAnsi="Arial" w:cs="Arial"/>
                <w:color w:val="000000"/>
                <w:sz w:val="16"/>
                <w:szCs w:val="16"/>
                <w:lang w:eastAsia="cs-CZ"/>
              </w:rPr>
            </w:pPr>
          </w:p>
        </w:tc>
      </w:tr>
      <w:tr w:rsidR="000B63FB" w:rsidRPr="00B726DC" w14:paraId="25AB0CE1" w14:textId="77777777" w:rsidTr="00BA01D7">
        <w:trPr>
          <w:trHeight w:val="632"/>
        </w:trPr>
        <w:tc>
          <w:tcPr>
            <w:tcW w:w="188" w:type="pct"/>
            <w:tcBorders>
              <w:top w:val="nil"/>
              <w:left w:val="single" w:sz="4" w:space="0" w:color="auto"/>
              <w:bottom w:val="single" w:sz="4" w:space="0" w:color="auto"/>
              <w:right w:val="single" w:sz="4" w:space="0" w:color="auto"/>
            </w:tcBorders>
            <w:noWrap/>
            <w:vAlign w:val="center"/>
            <w:hideMark/>
          </w:tcPr>
          <w:p w14:paraId="1F5AF25C" w14:textId="3A4DFB79"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hAnsi="Arial" w:cs="Arial"/>
                <w:sz w:val="16"/>
                <w:szCs w:val="16"/>
              </w:rPr>
              <w:br w:type="page"/>
            </w:r>
            <w:r w:rsidRPr="00B726DC">
              <w:rPr>
                <w:rFonts w:ascii="Arial" w:eastAsia="Times New Roman" w:hAnsi="Arial" w:cs="Arial"/>
                <w:b/>
                <w:bCs/>
                <w:color w:val="000000"/>
                <w:sz w:val="16"/>
                <w:szCs w:val="16"/>
                <w:lang w:eastAsia="cs-CZ"/>
              </w:rPr>
              <w:t>502</w:t>
            </w:r>
          </w:p>
        </w:tc>
        <w:tc>
          <w:tcPr>
            <w:tcW w:w="975" w:type="pct"/>
            <w:tcBorders>
              <w:top w:val="nil"/>
              <w:left w:val="nil"/>
              <w:bottom w:val="single" w:sz="4" w:space="0" w:color="auto"/>
              <w:right w:val="single" w:sz="4" w:space="0" w:color="auto"/>
            </w:tcBorders>
            <w:vAlign w:val="center"/>
            <w:hideMark/>
          </w:tcPr>
          <w:p w14:paraId="7F106672"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502-2025-11-25-10-38-14</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'502-2025-11-24-09-35-25</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ENDOSKOPICKÁ LÉČBA PILONIDÁLNÍHO SINU U DĚTÍ (PEPSIT)</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nový výkon</w:t>
            </w:r>
          </w:p>
        </w:tc>
        <w:tc>
          <w:tcPr>
            <w:tcW w:w="3837" w:type="pct"/>
            <w:tcBorders>
              <w:top w:val="nil"/>
              <w:left w:val="nil"/>
              <w:bottom w:val="single" w:sz="4" w:space="0" w:color="auto"/>
              <w:right w:val="single" w:sz="4" w:space="0" w:color="auto"/>
            </w:tcBorders>
            <w:hideMark/>
          </w:tcPr>
          <w:p w14:paraId="0FE5D114" w14:textId="258D4364" w:rsidR="000B63FB" w:rsidRDefault="000B63FB" w:rsidP="008B6B4A">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Jak vykazováno doposud?</w:t>
            </w:r>
          </w:p>
          <w:p w14:paraId="375F2407" w14:textId="3A3E46C2" w:rsidR="000B63FB" w:rsidRPr="00B726DC" w:rsidRDefault="000B63FB" w:rsidP="008B6B4A">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 xml:space="preserve">Prosíme stanovisko OS - </w:t>
            </w:r>
            <w:r w:rsidRPr="008B6B4A">
              <w:rPr>
                <w:rFonts w:ascii="Arial" w:eastAsia="Times New Roman" w:hAnsi="Arial" w:cs="Arial"/>
                <w:color w:val="000000"/>
                <w:sz w:val="16"/>
                <w:szCs w:val="16"/>
                <w:lang w:eastAsia="cs-CZ"/>
              </w:rPr>
              <w:t>předkládá člen výboru z FNM</w:t>
            </w:r>
          </w:p>
          <w:p w14:paraId="4E92A75D" w14:textId="77DC0C5C" w:rsidR="000B63FB" w:rsidRDefault="000B63FB" w:rsidP="008B6B4A">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B726DC">
              <w:rPr>
                <w:rFonts w:ascii="Arial" w:eastAsia="Times New Roman" w:hAnsi="Arial" w:cs="Arial"/>
                <w:color w:val="000000"/>
                <w:sz w:val="16"/>
                <w:szCs w:val="16"/>
                <w:lang w:eastAsia="cs-CZ"/>
              </w:rPr>
              <w:t xml:space="preserve">Zásadní připomínka – výkon je uveden 2x – jednak v hospitalizačním RL a jednak v ambulantním RL, takto nelze, </w:t>
            </w:r>
            <w:r>
              <w:rPr>
                <w:rFonts w:ascii="Arial" w:eastAsia="Times New Roman" w:hAnsi="Arial" w:cs="Arial"/>
                <w:color w:val="000000"/>
                <w:sz w:val="16"/>
                <w:szCs w:val="16"/>
                <w:lang w:eastAsia="cs-CZ"/>
              </w:rPr>
              <w:t xml:space="preserve">nutné </w:t>
            </w:r>
            <w:r w:rsidRPr="00B726DC">
              <w:rPr>
                <w:rFonts w:ascii="Arial" w:eastAsia="Times New Roman" w:hAnsi="Arial" w:cs="Arial"/>
                <w:color w:val="000000"/>
                <w:sz w:val="16"/>
                <w:szCs w:val="16"/>
                <w:lang w:eastAsia="cs-CZ"/>
              </w:rPr>
              <w:t>pouze 1 typ RL</w:t>
            </w:r>
            <w:r>
              <w:rPr>
                <w:rFonts w:ascii="Arial" w:eastAsia="Times New Roman" w:hAnsi="Arial" w:cs="Arial"/>
                <w:color w:val="000000"/>
                <w:sz w:val="16"/>
                <w:szCs w:val="16"/>
                <w:lang w:eastAsia="cs-CZ"/>
              </w:rPr>
              <w:t xml:space="preserve">- </w:t>
            </w:r>
            <w:r w:rsidRPr="008B6B4A">
              <w:rPr>
                <w:rFonts w:ascii="Arial" w:eastAsia="Times New Roman" w:hAnsi="Arial" w:cs="Arial"/>
                <w:color w:val="000000"/>
                <w:sz w:val="16"/>
                <w:szCs w:val="16"/>
                <w:lang w:eastAsia="cs-CZ"/>
              </w:rPr>
              <w:t xml:space="preserve">preferujeme </w:t>
            </w:r>
            <w:r>
              <w:rPr>
                <w:rFonts w:ascii="Arial" w:eastAsia="Times New Roman" w:hAnsi="Arial" w:cs="Arial"/>
                <w:color w:val="000000"/>
                <w:sz w:val="16"/>
                <w:szCs w:val="16"/>
                <w:lang w:eastAsia="cs-CZ"/>
              </w:rPr>
              <w:t xml:space="preserve">ambulantní </w:t>
            </w:r>
            <w:hyperlink r:id="rId27" w:history="1">
              <w:r w:rsidRPr="00AC6C52">
                <w:rPr>
                  <w:rFonts w:ascii="Arial" w:eastAsia="Times New Roman" w:hAnsi="Arial" w:cs="Arial"/>
                  <w:color w:val="4472C4" w:themeColor="accent1"/>
                  <w:sz w:val="16"/>
                  <w:szCs w:val="16"/>
                  <w:lang w:eastAsia="cs-CZ"/>
                </w:rPr>
                <w:t>Detail - Zdravotní výkony</w:t>
              </w:r>
            </w:hyperlink>
            <w:r w:rsidRPr="00AC6C52">
              <w:rPr>
                <w:rFonts w:ascii="Arial" w:eastAsia="Times New Roman" w:hAnsi="Arial" w:cs="Arial"/>
                <w:color w:val="4472C4" w:themeColor="accent1"/>
                <w:sz w:val="16"/>
                <w:szCs w:val="16"/>
                <w:lang w:eastAsia="cs-CZ"/>
              </w:rPr>
              <w:t xml:space="preserve"> </w:t>
            </w:r>
            <w:r w:rsidRPr="008B6B4A">
              <w:rPr>
                <w:rFonts w:ascii="Arial" w:eastAsia="Times New Roman" w:hAnsi="Arial" w:cs="Arial"/>
                <w:color w:val="000000"/>
                <w:sz w:val="16"/>
                <w:szCs w:val="16"/>
                <w:lang w:eastAsia="cs-CZ"/>
              </w:rPr>
              <w:t>4228 bodů bez ZUM</w:t>
            </w:r>
          </w:p>
          <w:p w14:paraId="5971CC2B" w14:textId="2DCE3F0F" w:rsidR="000B63FB" w:rsidRDefault="000B63FB" w:rsidP="008B6B4A">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Ukotvit OM SH – nastavit specifikaci S, je potřebné, aby výkon byl prováděn na pracovištích, které d</w:t>
            </w:r>
            <w:r w:rsidRPr="00B726DC">
              <w:rPr>
                <w:rFonts w:ascii="Arial" w:eastAsia="Times New Roman" w:hAnsi="Arial" w:cs="Arial"/>
                <w:color w:val="000000"/>
                <w:sz w:val="16"/>
                <w:szCs w:val="16"/>
                <w:lang w:eastAsia="cs-CZ"/>
              </w:rPr>
              <w:t>isponují potřebným vybavením, odbornými znalostmi a rutinní zkušeností s touto metodou, aby byla zajištěna bezpečnost a kvalita péče.</w:t>
            </w:r>
          </w:p>
          <w:p w14:paraId="01EA8DF2" w14:textId="5C274715" w:rsidR="000B63FB" w:rsidRDefault="000B63FB" w:rsidP="008B6B4A">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Asistent je kalkulován v režii - n</w:t>
            </w:r>
            <w:r w:rsidRPr="00B726DC">
              <w:rPr>
                <w:rFonts w:ascii="Arial" w:eastAsia="Times New Roman" w:hAnsi="Arial" w:cs="Arial"/>
                <w:color w:val="000000"/>
                <w:sz w:val="16"/>
                <w:szCs w:val="16"/>
                <w:lang w:eastAsia="cs-CZ"/>
              </w:rPr>
              <w:t xml:space="preserve">ekalkulovat (dle RL u operace jsou 2 Lékaři), </w:t>
            </w:r>
          </w:p>
          <w:p w14:paraId="63A0AA1D" w14:textId="30BD8D1D" w:rsidR="000B63FB" w:rsidRPr="00B726DC" w:rsidRDefault="000B63FB" w:rsidP="00AC6C52">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B726DC">
              <w:rPr>
                <w:rFonts w:ascii="Arial" w:eastAsia="Times New Roman" w:hAnsi="Arial" w:cs="Arial"/>
                <w:color w:val="000000"/>
                <w:sz w:val="16"/>
                <w:szCs w:val="16"/>
                <w:lang w:eastAsia="cs-CZ"/>
              </w:rPr>
              <w:t>v RL uvedeno, že průměrná doba výkonu je 60 min, avšak v položce doba trvání je uvedeno 75 minut – nutno zkrátit</w:t>
            </w:r>
            <w:r w:rsidRPr="00B726DC">
              <w:rPr>
                <w:rFonts w:ascii="Arial" w:eastAsia="Times New Roman" w:hAnsi="Arial" w:cs="Arial"/>
                <w:color w:val="000000"/>
                <w:sz w:val="16"/>
                <w:szCs w:val="16"/>
                <w:lang w:eastAsia="cs-CZ"/>
              </w:rPr>
              <w:br/>
              <w:t>(anestezie zvlášť – ta má vlastní výkon a časovou dotaci – tedy není argumentem pro prodloužení výkonu o 15 min)</w:t>
            </w:r>
            <w:r w:rsidRPr="00B726DC">
              <w:rPr>
                <w:rFonts w:ascii="Arial" w:eastAsia="Times New Roman" w:hAnsi="Arial" w:cs="Arial"/>
                <w:color w:val="000000"/>
                <w:sz w:val="16"/>
                <w:szCs w:val="16"/>
                <w:lang w:eastAsia="cs-CZ"/>
              </w:rPr>
              <w:br/>
              <w:t xml:space="preserve">Nutno vymezit vůči výkonu 51813 – </w:t>
            </w:r>
            <w:r w:rsidRPr="008B6B4A">
              <w:rPr>
                <w:rFonts w:ascii="Arial" w:eastAsia="Times New Roman" w:hAnsi="Arial" w:cs="Arial"/>
                <w:color w:val="000000"/>
                <w:sz w:val="16"/>
                <w:szCs w:val="16"/>
                <w:lang w:eastAsia="cs-CZ"/>
              </w:rPr>
              <w:t>kdy se bude dělat výkon stávající a kdy výkon nově navrhovaný – tedy uvést indikace (do Popisu)</w:t>
            </w:r>
          </w:p>
        </w:tc>
      </w:tr>
      <w:tr w:rsidR="000B63FB" w:rsidRPr="00B726DC" w14:paraId="3BF62849" w14:textId="77777777" w:rsidTr="00BA01D7">
        <w:trPr>
          <w:trHeight w:val="65"/>
        </w:trPr>
        <w:tc>
          <w:tcPr>
            <w:tcW w:w="188" w:type="pct"/>
            <w:tcBorders>
              <w:top w:val="nil"/>
              <w:left w:val="single" w:sz="4" w:space="0" w:color="auto"/>
              <w:bottom w:val="single" w:sz="4" w:space="0" w:color="auto"/>
              <w:right w:val="single" w:sz="4" w:space="0" w:color="auto"/>
            </w:tcBorders>
            <w:noWrap/>
            <w:vAlign w:val="center"/>
            <w:hideMark/>
          </w:tcPr>
          <w:p w14:paraId="2E19CE42"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102</w:t>
            </w:r>
          </w:p>
        </w:tc>
        <w:tc>
          <w:tcPr>
            <w:tcW w:w="975" w:type="pct"/>
            <w:tcBorders>
              <w:top w:val="nil"/>
              <w:left w:val="nil"/>
              <w:bottom w:val="single" w:sz="4" w:space="0" w:color="auto"/>
              <w:right w:val="single" w:sz="4" w:space="0" w:color="auto"/>
            </w:tcBorders>
            <w:vAlign w:val="center"/>
            <w:hideMark/>
          </w:tcPr>
          <w:p w14:paraId="2F0A8E7F"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12024</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MĚŘENÍ ABI (INDEXU KOTNÍK - PAŽE) NA ČTYŘECH KONČETINÁCH OSCILOMETRICKOU METODOU</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změnové řízení: změna OF a popisu</w:t>
            </w:r>
          </w:p>
        </w:tc>
        <w:tc>
          <w:tcPr>
            <w:tcW w:w="3837" w:type="pct"/>
            <w:tcBorders>
              <w:top w:val="nil"/>
              <w:left w:val="nil"/>
              <w:bottom w:val="single" w:sz="4" w:space="0" w:color="auto"/>
              <w:right w:val="single" w:sz="4" w:space="0" w:color="auto"/>
            </w:tcBorders>
            <w:hideMark/>
          </w:tcPr>
          <w:p w14:paraId="0C6AB897" w14:textId="06EFE7D7" w:rsidR="000B63FB" w:rsidRPr="00B726DC" w:rsidRDefault="000B63FB" w:rsidP="00A27632">
            <w:pPr>
              <w:pStyle w:val="Odstavecseseznamem"/>
              <w:numPr>
                <w:ilvl w:val="0"/>
                <w:numId w:val="1"/>
              </w:numPr>
              <w:spacing w:after="0" w:line="240" w:lineRule="auto"/>
              <w:ind w:left="240" w:hanging="142"/>
              <w:rPr>
                <w:rFonts w:ascii="Arial" w:eastAsia="Times New Roman" w:hAnsi="Arial" w:cs="Arial"/>
                <w:sz w:val="16"/>
                <w:szCs w:val="16"/>
                <w:lang w:eastAsia="cs-CZ"/>
              </w:rPr>
            </w:pPr>
            <w:r>
              <w:rPr>
                <w:rFonts w:ascii="Arial" w:eastAsia="Times New Roman" w:hAnsi="Arial" w:cs="Arial"/>
                <w:sz w:val="16"/>
                <w:szCs w:val="16"/>
                <w:lang w:eastAsia="cs-CZ"/>
              </w:rPr>
              <w:t>N</w:t>
            </w:r>
            <w:r w:rsidRPr="00B726DC">
              <w:rPr>
                <w:rFonts w:ascii="Arial" w:eastAsia="Times New Roman" w:hAnsi="Arial" w:cs="Arial"/>
                <w:sz w:val="16"/>
                <w:szCs w:val="16"/>
                <w:lang w:eastAsia="cs-CZ"/>
              </w:rPr>
              <w:t>ení odůvodněno navýšení na OF 2/rok, vyšetřování asymptomatických rizikových pacientů toto nezdůvodňuje</w:t>
            </w:r>
          </w:p>
          <w:p w14:paraId="75383EFC" w14:textId="7C24DEF1" w:rsidR="000B63FB" w:rsidRPr="00B726DC" w:rsidRDefault="000B63FB" w:rsidP="00A27632">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B726DC">
              <w:rPr>
                <w:rFonts w:ascii="Arial" w:eastAsia="Times New Roman" w:hAnsi="Arial" w:cs="Arial"/>
                <w:sz w:val="16"/>
                <w:szCs w:val="16"/>
                <w:lang w:eastAsia="cs-CZ"/>
              </w:rPr>
              <w:t>Předložený model sice vykazuje logickou úsporu, ale v reálném systému zdravotnictví naráží na několik metodologických a ekonomických rizik</w:t>
            </w:r>
            <w:r w:rsidRPr="00B726DC">
              <w:rPr>
                <w:rFonts w:ascii="Arial" w:eastAsia="Times New Roman" w:hAnsi="Arial" w:cs="Arial"/>
                <w:color w:val="000000"/>
                <w:sz w:val="16"/>
                <w:szCs w:val="16"/>
                <w:lang w:eastAsia="cs-CZ"/>
              </w:rPr>
              <w:t>:</w:t>
            </w:r>
          </w:p>
          <w:p w14:paraId="09D54A5A" w14:textId="77777777" w:rsidR="000B63FB" w:rsidRPr="00B726DC" w:rsidRDefault="000B63FB" w:rsidP="005F75D3">
            <w:pPr>
              <w:spacing w:after="0" w:line="240" w:lineRule="auto"/>
              <w:rPr>
                <w:rFonts w:ascii="Arial" w:eastAsia="Times New Roman" w:hAnsi="Arial" w:cs="Arial"/>
                <w:color w:val="000000"/>
                <w:sz w:val="16"/>
                <w:szCs w:val="16"/>
                <w:lang w:eastAsia="cs-CZ"/>
              </w:rPr>
            </w:pPr>
            <w:r w:rsidRPr="00B726DC">
              <w:rPr>
                <w:rFonts w:ascii="Arial" w:eastAsia="Times New Roman" w:hAnsi="Arial" w:cs="Arial"/>
                <w:color w:val="000000"/>
                <w:sz w:val="16"/>
                <w:szCs w:val="16"/>
                <w:lang w:eastAsia="cs-CZ"/>
              </w:rPr>
              <w:t xml:space="preserve"> *Nízká bezpečnostní marže úspor: Deklarovaná čistá úspora 9,6 mil. Kč na 1 000 pacientů za 5 let představuje pouhých 1 920 Kč na pacienta ročně. Takto malý rozdíl (cca 3,5 % celkových nákladů) může být okamžitě smazán mírným nárůstem cen zdravotnického materiálu (stenty, instrumentárium) nebo inflací.</w:t>
            </w:r>
          </w:p>
          <w:p w14:paraId="56921B76" w14:textId="77777777" w:rsidR="000B63FB" w:rsidRPr="00B726DC" w:rsidRDefault="000B63FB" w:rsidP="005F75D3">
            <w:pPr>
              <w:spacing w:after="0" w:line="240" w:lineRule="auto"/>
              <w:rPr>
                <w:rFonts w:ascii="Arial" w:eastAsia="Times New Roman" w:hAnsi="Arial" w:cs="Arial"/>
                <w:color w:val="000000"/>
                <w:sz w:val="16"/>
                <w:szCs w:val="16"/>
                <w:lang w:eastAsia="cs-CZ"/>
              </w:rPr>
            </w:pPr>
            <w:r w:rsidRPr="00B726DC">
              <w:rPr>
                <w:rFonts w:ascii="Arial" w:eastAsia="Times New Roman" w:hAnsi="Arial" w:cs="Arial"/>
                <w:color w:val="000000"/>
                <w:sz w:val="16"/>
                <w:szCs w:val="16"/>
                <w:lang w:eastAsia="cs-CZ"/>
              </w:rPr>
              <w:t xml:space="preserve"> * Podhodnocené náklady na screening: Model počítá pouze s cenou výkonu 12024 (200 Kč), ale pomíjí sekundární náklady. Každý screening generuje falešně pozitivní nálezy, které vyvolají nutnost dalších vyšetření (CT angiografie, magnetická rezonance), jež v kalkulaci chybí.</w:t>
            </w:r>
          </w:p>
          <w:p w14:paraId="3E34639F" w14:textId="77777777" w:rsidR="000B63FB" w:rsidRPr="00B726DC" w:rsidRDefault="000B63FB" w:rsidP="005F75D3">
            <w:pPr>
              <w:spacing w:after="0" w:line="240" w:lineRule="auto"/>
              <w:rPr>
                <w:rFonts w:ascii="Arial" w:eastAsia="Times New Roman" w:hAnsi="Arial" w:cs="Arial"/>
                <w:color w:val="000000"/>
                <w:sz w:val="16"/>
                <w:szCs w:val="16"/>
                <w:lang w:eastAsia="cs-CZ"/>
              </w:rPr>
            </w:pPr>
            <w:r w:rsidRPr="00B726DC">
              <w:rPr>
                <w:rFonts w:ascii="Arial" w:eastAsia="Times New Roman" w:hAnsi="Arial" w:cs="Arial"/>
                <w:color w:val="000000"/>
                <w:sz w:val="16"/>
                <w:szCs w:val="16"/>
                <w:lang w:eastAsia="cs-CZ"/>
              </w:rPr>
              <w:t xml:space="preserve"> * Náklady na re-intervence: Revaskularizace nejsou trvalé. Model by měl zohlednit vysokou pravděpodobnost, že pacient s "zachráněnou" končetinou bude během 5 let potřebovat další (opakované) drahé zákroky k udržení průchodnosti cév.</w:t>
            </w:r>
          </w:p>
          <w:p w14:paraId="5CAB8ABC" w14:textId="06FEB70E" w:rsidR="000B63FB" w:rsidRPr="00B726DC" w:rsidRDefault="000B63FB" w:rsidP="005F75D3">
            <w:pPr>
              <w:spacing w:after="0" w:line="240" w:lineRule="auto"/>
              <w:rPr>
                <w:rFonts w:ascii="Arial" w:eastAsia="Times New Roman" w:hAnsi="Arial" w:cs="Arial"/>
                <w:color w:val="000000"/>
                <w:sz w:val="16"/>
                <w:szCs w:val="16"/>
                <w:lang w:eastAsia="cs-CZ"/>
              </w:rPr>
            </w:pPr>
            <w:r w:rsidRPr="00B726DC">
              <w:rPr>
                <w:rFonts w:ascii="Arial" w:eastAsia="Times New Roman" w:hAnsi="Arial" w:cs="Arial"/>
                <w:color w:val="000000"/>
                <w:sz w:val="16"/>
                <w:szCs w:val="16"/>
                <w:lang w:eastAsia="cs-CZ"/>
              </w:rPr>
              <w:t xml:space="preserve">  * Riziko "over-treatmentu": Snaha o "preferovanou revaskularizaci" u včasně zachycených pacientů může vést k invazivním zákrokům i u případů, které by bylo možné řešit levnější konzervativní cestou (úprava životosprávy, chůze).</w:t>
            </w:r>
            <w:r w:rsidRPr="00B726DC">
              <w:rPr>
                <w:rFonts w:ascii="Arial" w:eastAsia="Times New Roman" w:hAnsi="Arial" w:cs="Arial"/>
                <w:color w:val="000000"/>
                <w:sz w:val="16"/>
                <w:szCs w:val="16"/>
                <w:lang w:eastAsia="cs-CZ"/>
              </w:rPr>
              <w:br/>
            </w:r>
          </w:p>
        </w:tc>
      </w:tr>
      <w:tr w:rsidR="000B63FB" w:rsidRPr="00B726DC" w14:paraId="4F95C11C" w14:textId="77777777" w:rsidTr="00BA01D7">
        <w:trPr>
          <w:trHeight w:val="1766"/>
        </w:trPr>
        <w:tc>
          <w:tcPr>
            <w:tcW w:w="188" w:type="pct"/>
            <w:tcBorders>
              <w:top w:val="nil"/>
              <w:left w:val="single" w:sz="4" w:space="0" w:color="auto"/>
              <w:bottom w:val="single" w:sz="4" w:space="0" w:color="auto"/>
              <w:right w:val="single" w:sz="4" w:space="0" w:color="auto"/>
            </w:tcBorders>
            <w:noWrap/>
            <w:vAlign w:val="center"/>
            <w:hideMark/>
          </w:tcPr>
          <w:p w14:paraId="6D745820"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lastRenderedPageBreak/>
              <w:t>917</w:t>
            </w:r>
          </w:p>
        </w:tc>
        <w:tc>
          <w:tcPr>
            <w:tcW w:w="975" w:type="pct"/>
            <w:tcBorders>
              <w:top w:val="nil"/>
              <w:left w:val="nil"/>
              <w:bottom w:val="single" w:sz="4" w:space="0" w:color="auto"/>
              <w:right w:val="single" w:sz="4" w:space="0" w:color="auto"/>
            </w:tcBorders>
            <w:vAlign w:val="center"/>
            <w:hideMark/>
          </w:tcPr>
          <w:p w14:paraId="2365BB23"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21633</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TELEREHABILITACE</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nový výkon</w:t>
            </w:r>
          </w:p>
        </w:tc>
        <w:tc>
          <w:tcPr>
            <w:tcW w:w="3837" w:type="pct"/>
            <w:tcBorders>
              <w:top w:val="nil"/>
              <w:left w:val="nil"/>
              <w:bottom w:val="single" w:sz="4" w:space="0" w:color="auto"/>
              <w:right w:val="single" w:sz="4" w:space="0" w:color="auto"/>
            </w:tcBorders>
            <w:hideMark/>
          </w:tcPr>
          <w:p w14:paraId="1963F212" w14:textId="130DE38D" w:rsidR="000B63FB" w:rsidRPr="00B726DC" w:rsidRDefault="000B63FB" w:rsidP="00A27632">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Nesouhlas. Pacienti se sníženou soběstačností a omezením v běžných denních činnostech v důsledku neurologických, ortopedických, duševních, interních či gerontologických onemocnění zcela jistě nemohou mít žádný přínos z terapie vedené na dálku. Fyzická přítomnost ergoterapeuta při rehabilitaci je zcela zásadní, zejména u těchto pacientů.</w:t>
            </w:r>
          </w:p>
          <w:p w14:paraId="10F491DB" w14:textId="77777777" w:rsidR="000B63FB" w:rsidRPr="00B726DC" w:rsidRDefault="000B63FB" w:rsidP="00A27632">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 xml:space="preserve">Pokud chtějí pacienti využít k ergoterapeutickému cvičení internet, je zde k dispozici celá řada ergoterapeutických cvičení a instruktážních materiálů zdarma, které se zaměřují na soběstačnost, jemnou motoriku i kognitivní trénink. </w:t>
            </w:r>
          </w:p>
          <w:p w14:paraId="2346C081" w14:textId="65040424" w:rsidR="000B63FB" w:rsidRPr="00B726DC" w:rsidRDefault="000B63FB" w:rsidP="00A27632">
            <w:pPr>
              <w:pStyle w:val="Odstavecseseznamem"/>
              <w:numPr>
                <w:ilvl w:val="0"/>
                <w:numId w:val="1"/>
              </w:numPr>
              <w:spacing w:after="0" w:line="240" w:lineRule="auto"/>
              <w:ind w:left="240" w:hanging="142"/>
              <w:rPr>
                <w:rFonts w:ascii="Arial" w:eastAsia="Times New Roman" w:hAnsi="Arial" w:cs="Arial"/>
                <w:sz w:val="16"/>
                <w:szCs w:val="16"/>
                <w:lang w:eastAsia="cs-CZ"/>
              </w:rPr>
            </w:pPr>
            <w:r>
              <w:rPr>
                <w:rFonts w:ascii="Arial" w:eastAsia="Times New Roman" w:hAnsi="Arial" w:cs="Arial"/>
                <w:sz w:val="16"/>
                <w:szCs w:val="16"/>
                <w:lang w:eastAsia="cs-CZ"/>
              </w:rPr>
              <w:t>P</w:t>
            </w:r>
            <w:r w:rsidRPr="00B726DC">
              <w:rPr>
                <w:rFonts w:ascii="Arial" w:eastAsia="Times New Roman" w:hAnsi="Arial" w:cs="Arial"/>
                <w:sz w:val="16"/>
                <w:szCs w:val="16"/>
                <w:lang w:eastAsia="cs-CZ"/>
              </w:rPr>
              <w:t>ředkladatel v odůvodnění uvádí: „ Zahraniční odborná literatura potvrzuje srovnatelnou účinnost telerehabilitace oproti klasické prezenční péči u vybraných skupin pacientů…“, popis výkonu však pacienty nijak nevymezuje a nespecifikuje, naopak výkon vyznívá jako určený velmi široké a nespecificky definované skupině pacientů („sníženou soběstačností a omezením v běžných denních činnostech (ADL) v důsledku neurologických, ortopedických, duševních, interních či gerontologických onemocnění. Vhodná je pro pacienty s poruchami motoriky (včetně jemné motoriky rukou), se sníženou stabilitou, svalovou sílou a koordinací, s poruchami kognitivních funkcí nebo senzomotorické integrace, dále u imobilních či těžce nemocných pacientů s omezenou dostupností“</w:t>
            </w:r>
          </w:p>
          <w:p w14:paraId="7456526A" w14:textId="6CD4485D" w:rsidR="000B63FB" w:rsidRPr="00B726DC" w:rsidRDefault="000B63FB" w:rsidP="00A27632">
            <w:pPr>
              <w:pStyle w:val="Odstavecseseznamem"/>
              <w:numPr>
                <w:ilvl w:val="0"/>
                <w:numId w:val="1"/>
              </w:numPr>
              <w:spacing w:after="0" w:line="240" w:lineRule="auto"/>
              <w:ind w:left="240" w:hanging="142"/>
              <w:rPr>
                <w:rFonts w:ascii="Arial" w:eastAsia="Times New Roman" w:hAnsi="Arial" w:cs="Arial"/>
                <w:sz w:val="16"/>
                <w:szCs w:val="16"/>
                <w:lang w:eastAsia="cs-CZ"/>
              </w:rPr>
            </w:pPr>
            <w:r>
              <w:rPr>
                <w:rFonts w:ascii="Arial" w:eastAsia="Times New Roman" w:hAnsi="Arial" w:cs="Arial"/>
                <w:sz w:val="16"/>
                <w:szCs w:val="16"/>
                <w:lang w:eastAsia="cs-CZ"/>
              </w:rPr>
              <w:t>V</w:t>
            </w:r>
            <w:r w:rsidRPr="00B726DC">
              <w:rPr>
                <w:rFonts w:ascii="Arial" w:eastAsia="Times New Roman" w:hAnsi="Arial" w:cs="Arial"/>
                <w:sz w:val="16"/>
                <w:szCs w:val="16"/>
                <w:lang w:eastAsia="cs-CZ"/>
              </w:rPr>
              <w:t>ýkon OM: A, v Podmínce uvedeno provádění i za hospitalizace, změnit na AOD</w:t>
            </w:r>
          </w:p>
          <w:p w14:paraId="2EA48FCA" w14:textId="5EDAA796" w:rsidR="000B63FB" w:rsidRPr="00B726DC" w:rsidRDefault="000B63FB" w:rsidP="00A27632">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OF 4/den je nedostačující, nutné definovat OF za delší časovou jednotku (měsíc, rok)</w:t>
            </w:r>
          </w:p>
          <w:p w14:paraId="7A2D05C8" w14:textId="54A3B52D" w:rsidR="000B63FB" w:rsidRPr="00B726DC" w:rsidRDefault="000B63FB" w:rsidP="00A27632">
            <w:pPr>
              <w:pStyle w:val="Odstavecseseznamem"/>
              <w:numPr>
                <w:ilvl w:val="0"/>
                <w:numId w:val="1"/>
              </w:numPr>
              <w:spacing w:after="0" w:line="240" w:lineRule="auto"/>
              <w:ind w:left="240" w:hanging="142"/>
              <w:rPr>
                <w:rFonts w:ascii="Arial" w:eastAsia="Times New Roman" w:hAnsi="Arial" w:cs="Arial"/>
                <w:sz w:val="16"/>
                <w:szCs w:val="16"/>
                <w:lang w:eastAsia="cs-CZ"/>
              </w:rPr>
            </w:pPr>
            <w:r>
              <w:rPr>
                <w:rFonts w:ascii="Arial" w:eastAsia="Times New Roman" w:hAnsi="Arial" w:cs="Arial"/>
                <w:sz w:val="16"/>
                <w:szCs w:val="16"/>
                <w:lang w:eastAsia="cs-CZ"/>
              </w:rPr>
              <w:t>N</w:t>
            </w:r>
            <w:r w:rsidRPr="00B726DC">
              <w:rPr>
                <w:rFonts w:ascii="Arial" w:eastAsia="Times New Roman" w:hAnsi="Arial" w:cs="Arial"/>
                <w:sz w:val="16"/>
                <w:szCs w:val="16"/>
                <w:lang w:eastAsia="cs-CZ"/>
              </w:rPr>
              <w:t>elze kombinovat s 21609, 21610, 21611, 21613- ergo vyšetření, 21612- klasifikování?</w:t>
            </w:r>
          </w:p>
          <w:p w14:paraId="4D33661E" w14:textId="38EBD595" w:rsidR="000B63FB" w:rsidRPr="00B726DC" w:rsidRDefault="000B63FB" w:rsidP="00A27632">
            <w:pPr>
              <w:pStyle w:val="Odstavecseseznamem"/>
              <w:numPr>
                <w:ilvl w:val="0"/>
                <w:numId w:val="1"/>
              </w:numPr>
              <w:spacing w:after="0" w:line="240" w:lineRule="auto"/>
              <w:ind w:left="240" w:hanging="142"/>
              <w:rPr>
                <w:rFonts w:ascii="Arial" w:eastAsia="Times New Roman" w:hAnsi="Arial" w:cs="Arial"/>
                <w:sz w:val="16"/>
                <w:szCs w:val="16"/>
                <w:lang w:eastAsia="cs-CZ"/>
              </w:rPr>
            </w:pPr>
            <w:r>
              <w:rPr>
                <w:rFonts w:ascii="Arial" w:eastAsia="Times New Roman" w:hAnsi="Arial" w:cs="Arial"/>
                <w:sz w:val="16"/>
                <w:szCs w:val="16"/>
                <w:lang w:eastAsia="cs-CZ"/>
              </w:rPr>
              <w:t>P</w:t>
            </w:r>
            <w:r w:rsidRPr="00B726DC">
              <w:rPr>
                <w:rFonts w:ascii="Arial" w:eastAsia="Times New Roman" w:hAnsi="Arial" w:cs="Arial"/>
                <w:sz w:val="16"/>
                <w:szCs w:val="16"/>
                <w:lang w:eastAsia="cs-CZ"/>
              </w:rPr>
              <w:t>ostačuje nositel S2? potřeba specifické erudice pro distanční poskytování zdravotních služeb- znalost legislativy a specifik distančního poskytování ergoterapie?</w:t>
            </w:r>
          </w:p>
          <w:p w14:paraId="0995B6E2" w14:textId="64161FAD" w:rsidR="000B63FB" w:rsidRPr="00B726DC" w:rsidRDefault="000B63FB" w:rsidP="00A27632">
            <w:pPr>
              <w:pStyle w:val="Odstavecseseznamem"/>
              <w:numPr>
                <w:ilvl w:val="0"/>
                <w:numId w:val="1"/>
              </w:numPr>
              <w:spacing w:after="0" w:line="240" w:lineRule="auto"/>
              <w:ind w:left="240" w:hanging="142"/>
              <w:rPr>
                <w:rFonts w:ascii="Arial" w:eastAsia="Times New Roman" w:hAnsi="Arial" w:cs="Arial"/>
                <w:sz w:val="16"/>
                <w:szCs w:val="16"/>
                <w:lang w:eastAsia="cs-CZ"/>
              </w:rPr>
            </w:pPr>
            <w:r>
              <w:rPr>
                <w:rFonts w:ascii="Arial" w:eastAsia="Times New Roman" w:hAnsi="Arial" w:cs="Arial"/>
                <w:sz w:val="16"/>
                <w:szCs w:val="16"/>
                <w:lang w:eastAsia="cs-CZ"/>
              </w:rPr>
              <w:t>S</w:t>
            </w:r>
            <w:r w:rsidRPr="00B726DC">
              <w:rPr>
                <w:rFonts w:ascii="Arial" w:eastAsia="Times New Roman" w:hAnsi="Arial" w:cs="Arial"/>
                <w:sz w:val="16"/>
                <w:szCs w:val="16"/>
                <w:lang w:eastAsia="cs-CZ"/>
              </w:rPr>
              <w:t xml:space="preserve">tudie (systematic review 15 studií) uvedená jako zdroj předkladatelem uvádí, že: </w:t>
            </w:r>
            <w:r w:rsidRPr="000C7981">
              <w:rPr>
                <w:rFonts w:ascii="Arial" w:eastAsia="Times New Roman" w:hAnsi="Arial" w:cs="Arial"/>
                <w:b/>
                <w:bCs/>
                <w:sz w:val="16"/>
                <w:szCs w:val="16"/>
                <w:lang w:eastAsia="cs-CZ"/>
              </w:rPr>
              <w:t>u telerehabilitace není dostatečná evidence dlouhodobého efektu a nákladové efektivity.</w:t>
            </w:r>
          </w:p>
        </w:tc>
      </w:tr>
      <w:tr w:rsidR="000B63FB" w:rsidRPr="00B726DC" w14:paraId="0FF15922" w14:textId="77777777" w:rsidTr="00BA01D7">
        <w:trPr>
          <w:trHeight w:val="1288"/>
        </w:trPr>
        <w:tc>
          <w:tcPr>
            <w:tcW w:w="188" w:type="pct"/>
            <w:tcBorders>
              <w:top w:val="nil"/>
              <w:left w:val="single" w:sz="4" w:space="0" w:color="auto"/>
              <w:bottom w:val="single" w:sz="4" w:space="0" w:color="auto"/>
              <w:right w:val="single" w:sz="4" w:space="0" w:color="auto"/>
            </w:tcBorders>
            <w:noWrap/>
            <w:vAlign w:val="center"/>
            <w:hideMark/>
          </w:tcPr>
          <w:p w14:paraId="3F1E342D"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917</w:t>
            </w:r>
          </w:p>
        </w:tc>
        <w:tc>
          <w:tcPr>
            <w:tcW w:w="975" w:type="pct"/>
            <w:tcBorders>
              <w:top w:val="nil"/>
              <w:left w:val="nil"/>
              <w:bottom w:val="single" w:sz="4" w:space="0" w:color="auto"/>
              <w:right w:val="single" w:sz="4" w:space="0" w:color="auto"/>
            </w:tcBorders>
            <w:vAlign w:val="center"/>
            <w:hideMark/>
          </w:tcPr>
          <w:p w14:paraId="04C4767F"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21640</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SPECIALIZOVANÝ CÍLENÝ KOGNITIVNÍ TRÉNINK VEDENÝ ERGOTERAPEUTEM</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nový výkon</w:t>
            </w:r>
          </w:p>
        </w:tc>
        <w:tc>
          <w:tcPr>
            <w:tcW w:w="3837" w:type="pct"/>
            <w:tcBorders>
              <w:top w:val="nil"/>
              <w:left w:val="nil"/>
              <w:bottom w:val="single" w:sz="4" w:space="0" w:color="auto"/>
              <w:right w:val="single" w:sz="4" w:space="0" w:color="auto"/>
            </w:tcBorders>
            <w:hideMark/>
          </w:tcPr>
          <w:p w14:paraId="7E6576E9" w14:textId="367908A2" w:rsidR="000B63FB" w:rsidRPr="00B726DC" w:rsidRDefault="000B63FB" w:rsidP="00A27632">
            <w:pPr>
              <w:pStyle w:val="Odstavecseseznamem"/>
              <w:numPr>
                <w:ilvl w:val="0"/>
                <w:numId w:val="1"/>
              </w:numPr>
              <w:spacing w:after="0" w:line="240" w:lineRule="auto"/>
              <w:ind w:left="240" w:hanging="142"/>
              <w:rPr>
                <w:rFonts w:ascii="Arial" w:eastAsia="Times New Roman" w:hAnsi="Arial" w:cs="Arial"/>
                <w:sz w:val="16"/>
                <w:szCs w:val="16"/>
                <w:lang w:eastAsia="cs-CZ"/>
              </w:rPr>
            </w:pPr>
            <w:r>
              <w:rPr>
                <w:rFonts w:ascii="Arial" w:eastAsia="Times New Roman" w:hAnsi="Arial" w:cs="Arial"/>
                <w:sz w:val="16"/>
                <w:szCs w:val="16"/>
                <w:lang w:eastAsia="cs-CZ"/>
              </w:rPr>
              <w:t>S</w:t>
            </w:r>
            <w:r w:rsidRPr="00B726DC">
              <w:rPr>
                <w:rFonts w:ascii="Arial" w:eastAsia="Times New Roman" w:hAnsi="Arial" w:cs="Arial"/>
                <w:sz w:val="16"/>
                <w:szCs w:val="16"/>
                <w:lang w:eastAsia="cs-CZ"/>
              </w:rPr>
              <w:t>távající výkon 21621- INDIVIDUÁLNÍ ERGOTERAPIE ZÁKLADNÍ- již obsahuje trénink kognitivních funkcií- volba vhodné metody dle obtíží a potřeb pacienta je na ergopterapeutovi na základě vyšetření</w:t>
            </w:r>
          </w:p>
          <w:p w14:paraId="50D2E78C" w14:textId="10C971B2" w:rsidR="000B63FB" w:rsidRPr="00B726DC" w:rsidRDefault="000B63FB" w:rsidP="00A27632">
            <w:pPr>
              <w:pStyle w:val="Odstavecseseznamem"/>
              <w:numPr>
                <w:ilvl w:val="0"/>
                <w:numId w:val="1"/>
              </w:numPr>
              <w:spacing w:after="0" w:line="240" w:lineRule="auto"/>
              <w:ind w:left="240" w:hanging="142"/>
              <w:rPr>
                <w:rFonts w:ascii="Arial" w:eastAsia="Times New Roman" w:hAnsi="Arial" w:cs="Arial"/>
                <w:sz w:val="16"/>
                <w:szCs w:val="16"/>
                <w:lang w:eastAsia="cs-CZ"/>
              </w:rPr>
            </w:pPr>
            <w:r>
              <w:rPr>
                <w:rFonts w:ascii="Arial" w:eastAsia="Times New Roman" w:hAnsi="Arial" w:cs="Arial"/>
                <w:sz w:val="16"/>
                <w:szCs w:val="16"/>
                <w:lang w:eastAsia="cs-CZ"/>
              </w:rPr>
              <w:t>E</w:t>
            </w:r>
            <w:r w:rsidRPr="00B726DC">
              <w:rPr>
                <w:rFonts w:ascii="Arial" w:eastAsia="Times New Roman" w:hAnsi="Arial" w:cs="Arial"/>
                <w:sz w:val="16"/>
                <w:szCs w:val="16"/>
                <w:lang w:eastAsia="cs-CZ"/>
              </w:rPr>
              <w:t>rgoterapie kognice je součástí Bc. vzdělávacího programu, který vede k získání odborné způsobilosti- tedy S2, v souladu s vyhláškou 55/2011  je v kompetenci ergoterapeuta- S2, není tedy důvod zavádět samostatný výkon bez jasného OF, nad základní ergoterapii, kde je nositelem S2</w:t>
            </w:r>
          </w:p>
          <w:p w14:paraId="20C480D3" w14:textId="7E4D8A6D" w:rsidR="000B63FB" w:rsidRPr="00B726DC" w:rsidRDefault="000B63FB" w:rsidP="00A27632">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V popisu výkonu není jasně uvedená indikace, jasná definice cílové skupiny pacientů, konkrétní diagnózy</w:t>
            </w:r>
          </w:p>
          <w:p w14:paraId="6FD15CB2" w14:textId="6BF3EE30" w:rsidR="000B63FB" w:rsidRPr="00B726DC" w:rsidRDefault="000B63FB" w:rsidP="00A27632">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Není uvedeno omezení vykazování s určitými výkony (např. s 21621 atp…)</w:t>
            </w:r>
          </w:p>
          <w:p w14:paraId="7EB20EDE" w14:textId="3982C49E" w:rsidR="000B63FB" w:rsidRPr="000C7981" w:rsidRDefault="000B63FB" w:rsidP="000C7981">
            <w:pPr>
              <w:spacing w:after="0" w:line="240" w:lineRule="auto"/>
              <w:ind w:left="98"/>
              <w:rPr>
                <w:rFonts w:ascii="Arial" w:eastAsia="Times New Roman" w:hAnsi="Arial" w:cs="Arial"/>
                <w:sz w:val="16"/>
                <w:szCs w:val="16"/>
                <w:lang w:eastAsia="cs-CZ"/>
              </w:rPr>
            </w:pPr>
          </w:p>
        </w:tc>
      </w:tr>
      <w:tr w:rsidR="000B63FB" w:rsidRPr="00B726DC" w14:paraId="485DA09C" w14:textId="77777777" w:rsidTr="00BA01D7">
        <w:trPr>
          <w:trHeight w:val="65"/>
        </w:trPr>
        <w:tc>
          <w:tcPr>
            <w:tcW w:w="188" w:type="pct"/>
            <w:tcBorders>
              <w:top w:val="nil"/>
              <w:left w:val="single" w:sz="4" w:space="0" w:color="auto"/>
              <w:bottom w:val="single" w:sz="4" w:space="0" w:color="auto"/>
              <w:right w:val="single" w:sz="4" w:space="0" w:color="auto"/>
            </w:tcBorders>
            <w:noWrap/>
            <w:vAlign w:val="center"/>
            <w:hideMark/>
          </w:tcPr>
          <w:p w14:paraId="38F51FC7"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917</w:t>
            </w:r>
          </w:p>
        </w:tc>
        <w:tc>
          <w:tcPr>
            <w:tcW w:w="975" w:type="pct"/>
            <w:tcBorders>
              <w:top w:val="nil"/>
              <w:left w:val="nil"/>
              <w:bottom w:val="single" w:sz="4" w:space="0" w:color="auto"/>
              <w:right w:val="single" w:sz="4" w:space="0" w:color="auto"/>
            </w:tcBorders>
            <w:vAlign w:val="center"/>
            <w:hideMark/>
          </w:tcPr>
          <w:p w14:paraId="2ED0F880"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21641</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SPECIALIZOVANÁ SKUPINOVÁ ERGOTERAPIE KOGNITIVNÍ A PSYCHOSOCIÁLNÍCH FUNKCÍ</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nový výkon</w:t>
            </w:r>
          </w:p>
        </w:tc>
        <w:tc>
          <w:tcPr>
            <w:tcW w:w="3837" w:type="pct"/>
            <w:tcBorders>
              <w:top w:val="nil"/>
              <w:left w:val="nil"/>
              <w:bottom w:val="single" w:sz="4" w:space="0" w:color="auto"/>
              <w:right w:val="single" w:sz="4" w:space="0" w:color="auto"/>
            </w:tcBorders>
            <w:hideMark/>
          </w:tcPr>
          <w:p w14:paraId="7B431800" w14:textId="5B9062CE" w:rsidR="000B63FB" w:rsidRPr="00B726DC" w:rsidRDefault="000B63FB" w:rsidP="00F80C3C">
            <w:pPr>
              <w:pStyle w:val="Odstavecseseznamem"/>
              <w:numPr>
                <w:ilvl w:val="0"/>
                <w:numId w:val="1"/>
              </w:numPr>
              <w:spacing w:after="0" w:line="240" w:lineRule="auto"/>
              <w:ind w:left="240" w:hanging="142"/>
              <w:rPr>
                <w:rFonts w:ascii="Arial" w:eastAsia="Times New Roman" w:hAnsi="Arial" w:cs="Arial"/>
                <w:sz w:val="16"/>
                <w:szCs w:val="16"/>
                <w:lang w:eastAsia="cs-CZ"/>
              </w:rPr>
            </w:pPr>
            <w:r>
              <w:rPr>
                <w:rFonts w:ascii="Arial" w:eastAsia="Times New Roman" w:hAnsi="Arial" w:cs="Arial"/>
                <w:sz w:val="16"/>
                <w:szCs w:val="16"/>
                <w:lang w:eastAsia="cs-CZ"/>
              </w:rPr>
              <w:t>Tu</w:t>
            </w:r>
            <w:r w:rsidRPr="00B726DC">
              <w:rPr>
                <w:rFonts w:ascii="Arial" w:eastAsia="Times New Roman" w:hAnsi="Arial" w:cs="Arial"/>
                <w:sz w:val="16"/>
                <w:szCs w:val="16"/>
                <w:lang w:eastAsia="cs-CZ"/>
              </w:rPr>
              <w:t>to terapii lze již nyní realizovat v rámci výkonu 21627- ERGOTERAPIE SKUPINOVÁ ZÁKLADNÍ, není tedy důvod zavádět samostatný výkon bez jasného OF, nad základní skupinovou ergoterapii</w:t>
            </w:r>
          </w:p>
          <w:p w14:paraId="64A79B68" w14:textId="23E58C2B" w:rsidR="000B63FB" w:rsidRPr="00B726DC" w:rsidRDefault="000B63FB" w:rsidP="00F80C3C">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nositel- viz komentář k 21640</w:t>
            </w:r>
          </w:p>
          <w:p w14:paraId="19263038" w14:textId="7FC46E35" w:rsidR="000B63FB" w:rsidRPr="00B726DC" w:rsidRDefault="000B63FB" w:rsidP="00F80C3C">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V popisu výkonu není jasně uvedená indikace, jasná definice cílové skupiny pacientů, konkrétní diagnózy</w:t>
            </w:r>
          </w:p>
          <w:p w14:paraId="452C1CE7" w14:textId="3DED9EC4" w:rsidR="000B63FB" w:rsidRPr="000C7981" w:rsidRDefault="000B63FB" w:rsidP="000C7981">
            <w:pPr>
              <w:spacing w:after="0" w:line="240" w:lineRule="auto"/>
              <w:ind w:left="98"/>
              <w:rPr>
                <w:rFonts w:ascii="Arial" w:eastAsia="Times New Roman" w:hAnsi="Arial" w:cs="Arial"/>
                <w:sz w:val="16"/>
                <w:szCs w:val="16"/>
                <w:lang w:eastAsia="cs-CZ"/>
              </w:rPr>
            </w:pPr>
          </w:p>
        </w:tc>
      </w:tr>
      <w:tr w:rsidR="000B63FB" w:rsidRPr="00B726DC" w14:paraId="4F640D9C" w14:textId="77777777" w:rsidTr="00BA01D7">
        <w:trPr>
          <w:trHeight w:val="46"/>
        </w:trPr>
        <w:tc>
          <w:tcPr>
            <w:tcW w:w="188" w:type="pct"/>
            <w:tcBorders>
              <w:top w:val="nil"/>
              <w:left w:val="single" w:sz="4" w:space="0" w:color="auto"/>
              <w:bottom w:val="single" w:sz="4" w:space="0" w:color="auto"/>
              <w:right w:val="single" w:sz="4" w:space="0" w:color="auto"/>
            </w:tcBorders>
            <w:noWrap/>
            <w:vAlign w:val="center"/>
            <w:hideMark/>
          </w:tcPr>
          <w:p w14:paraId="4AE76094"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818</w:t>
            </w:r>
          </w:p>
        </w:tc>
        <w:tc>
          <w:tcPr>
            <w:tcW w:w="975" w:type="pct"/>
            <w:tcBorders>
              <w:top w:val="nil"/>
              <w:left w:val="nil"/>
              <w:bottom w:val="single" w:sz="4" w:space="0" w:color="auto"/>
              <w:right w:val="single" w:sz="4" w:space="0" w:color="auto"/>
            </w:tcBorders>
            <w:vAlign w:val="center"/>
            <w:hideMark/>
          </w:tcPr>
          <w:p w14:paraId="2970FACA"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96139</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STANOVENÍ MULTIMERNÍ STRUKTURY VON WILLEBRANDOVA FAKTORU</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změnové řízení: změna názvu, doby trvání, popisu, obsahu, nositelů výkonu, materiálů, přístrojů a bodové hodnoty</w:t>
            </w:r>
          </w:p>
        </w:tc>
        <w:tc>
          <w:tcPr>
            <w:tcW w:w="3837" w:type="pct"/>
            <w:tcBorders>
              <w:top w:val="nil"/>
              <w:left w:val="nil"/>
              <w:bottom w:val="single" w:sz="4" w:space="0" w:color="auto"/>
              <w:right w:val="single" w:sz="4" w:space="0" w:color="auto"/>
            </w:tcBorders>
            <w:hideMark/>
          </w:tcPr>
          <w:p w14:paraId="75046912" w14:textId="77777777" w:rsidR="000B63FB" w:rsidRPr="00B726DC" w:rsidRDefault="000B63FB" w:rsidP="0099543C">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Aktualizace vede k 6násobnému navýšení výkonu. Uváděná nová metoda vede jak k navýšení PMAT (456 b na 2957 b.), tak k započítání dalšího nositele (nyní L2 5 min, návrh K2 20 min a S3 10 min, čas výkonu z 10 min na 30 min). S rozvojem medicíny se tedy používané metody stávají finančně náročnějšími, vyžadují více času a zapojení dalších odborných pracovníků?</w:t>
            </w:r>
          </w:p>
          <w:p w14:paraId="05C02376" w14:textId="45C8035B" w:rsidR="000B63FB" w:rsidRPr="00A523CC" w:rsidRDefault="000B63FB" w:rsidP="0099543C">
            <w:pPr>
              <w:pStyle w:val="Odstavecseseznamem"/>
              <w:numPr>
                <w:ilvl w:val="0"/>
                <w:numId w:val="1"/>
              </w:numPr>
              <w:spacing w:after="0" w:line="240" w:lineRule="auto"/>
              <w:ind w:left="240" w:hanging="142"/>
              <w:rPr>
                <w:rFonts w:ascii="Arial" w:eastAsia="Times New Roman" w:hAnsi="Arial" w:cs="Arial"/>
                <w:color w:val="FF0000"/>
                <w:sz w:val="16"/>
                <w:szCs w:val="16"/>
                <w:lang w:eastAsia="cs-CZ"/>
              </w:rPr>
            </w:pPr>
            <w:r w:rsidRPr="00B726DC">
              <w:rPr>
                <w:rFonts w:ascii="Arial" w:eastAsia="Times New Roman" w:hAnsi="Arial" w:cs="Arial"/>
                <w:sz w:val="16"/>
                <w:szCs w:val="16"/>
                <w:lang w:eastAsia="cs-CZ"/>
              </w:rPr>
              <w:t>Má výsledek vyšetření stávajícího výkonu stejnou výpovědní hodnotou jako výsledek vyšetření ve změnovém (navrhovaném) výkonu?</w:t>
            </w:r>
            <w:r w:rsidR="00A20EE6">
              <w:rPr>
                <w:rFonts w:ascii="Arial" w:eastAsia="Times New Roman" w:hAnsi="Arial" w:cs="Arial"/>
                <w:sz w:val="16"/>
                <w:szCs w:val="16"/>
                <w:lang w:eastAsia="cs-CZ"/>
              </w:rPr>
              <w:t xml:space="preserve"> </w:t>
            </w:r>
            <w:r w:rsidR="00A20EE6" w:rsidRPr="00A20EE6">
              <w:rPr>
                <w:rFonts w:ascii="Arial" w:eastAsia="Times New Roman" w:hAnsi="Arial" w:cs="Arial"/>
                <w:color w:val="EE0000"/>
                <w:sz w:val="16"/>
                <w:szCs w:val="16"/>
                <w:lang w:eastAsia="cs-CZ"/>
              </w:rPr>
              <w:t>Výsledek</w:t>
            </w:r>
            <w:r w:rsidR="00E75E55" w:rsidRPr="00A20EE6">
              <w:rPr>
                <w:rFonts w:ascii="Arial" w:eastAsia="Times New Roman" w:hAnsi="Arial" w:cs="Arial"/>
                <w:color w:val="EE0000"/>
                <w:sz w:val="16"/>
                <w:szCs w:val="16"/>
                <w:lang w:eastAsia="cs-CZ"/>
              </w:rPr>
              <w:t xml:space="preserve"> </w:t>
            </w:r>
            <w:r w:rsidR="00A20EE6">
              <w:rPr>
                <w:rFonts w:ascii="Arial" w:eastAsia="Times New Roman" w:hAnsi="Arial" w:cs="Arial"/>
                <w:color w:val="EE0000"/>
                <w:sz w:val="16"/>
                <w:szCs w:val="16"/>
                <w:lang w:eastAsia="cs-CZ"/>
              </w:rPr>
              <w:t>m</w:t>
            </w:r>
            <w:r w:rsidR="00E75E55" w:rsidRPr="00A523CC">
              <w:rPr>
                <w:rFonts w:ascii="Arial" w:eastAsia="Times New Roman" w:hAnsi="Arial" w:cs="Arial"/>
                <w:color w:val="FF0000"/>
                <w:sz w:val="16"/>
                <w:szCs w:val="16"/>
                <w:lang w:eastAsia="cs-CZ"/>
              </w:rPr>
              <w:t xml:space="preserve">á </w:t>
            </w:r>
            <w:r w:rsidR="00A20EE6">
              <w:rPr>
                <w:rFonts w:ascii="Arial" w:eastAsia="Times New Roman" w:hAnsi="Arial" w:cs="Arial"/>
                <w:color w:val="FF0000"/>
                <w:sz w:val="16"/>
                <w:szCs w:val="16"/>
                <w:lang w:eastAsia="cs-CZ"/>
              </w:rPr>
              <w:t xml:space="preserve">jednoznačně </w:t>
            </w:r>
            <w:r w:rsidR="00E75E55" w:rsidRPr="00A523CC">
              <w:rPr>
                <w:rFonts w:ascii="Arial" w:eastAsia="Times New Roman" w:hAnsi="Arial" w:cs="Arial"/>
                <w:color w:val="FF0000"/>
                <w:sz w:val="16"/>
                <w:szCs w:val="16"/>
                <w:lang w:eastAsia="cs-CZ"/>
              </w:rPr>
              <w:t>vyšší výpo</w:t>
            </w:r>
            <w:r w:rsidR="00A523CC" w:rsidRPr="00A523CC">
              <w:rPr>
                <w:rFonts w:ascii="Arial" w:eastAsia="Times New Roman" w:hAnsi="Arial" w:cs="Arial"/>
                <w:color w:val="FF0000"/>
                <w:sz w:val="16"/>
                <w:szCs w:val="16"/>
                <w:lang w:eastAsia="cs-CZ"/>
              </w:rPr>
              <w:t>vědn</w:t>
            </w:r>
            <w:r w:rsidR="00A20EE6">
              <w:rPr>
                <w:rFonts w:ascii="Arial" w:eastAsia="Times New Roman" w:hAnsi="Arial" w:cs="Arial"/>
                <w:color w:val="FF0000"/>
                <w:sz w:val="16"/>
                <w:szCs w:val="16"/>
                <w:lang w:eastAsia="cs-CZ"/>
              </w:rPr>
              <w:t>í</w:t>
            </w:r>
            <w:r w:rsidR="00A523CC" w:rsidRPr="00A523CC">
              <w:rPr>
                <w:rFonts w:ascii="Arial" w:eastAsia="Times New Roman" w:hAnsi="Arial" w:cs="Arial"/>
                <w:color w:val="FF0000"/>
                <w:sz w:val="16"/>
                <w:szCs w:val="16"/>
                <w:lang w:eastAsia="cs-CZ"/>
              </w:rPr>
              <w:t xml:space="preserve"> hodnot</w:t>
            </w:r>
            <w:r w:rsidR="00A20EE6">
              <w:rPr>
                <w:rFonts w:ascii="Arial" w:eastAsia="Times New Roman" w:hAnsi="Arial" w:cs="Arial"/>
                <w:color w:val="FF0000"/>
                <w:sz w:val="16"/>
                <w:szCs w:val="16"/>
                <w:lang w:eastAsia="cs-CZ"/>
              </w:rPr>
              <w:t xml:space="preserve">u, podle ní lze jednoznačně zařadit typ VWCH do mezinárodně stanovených skupin. Původní metodou to nebylo možně, protože pouze odlišila normální a patologickou strukturu VWF. Nynější metoda dokáže rozlišit jednotlivé patologické skupiny. </w:t>
            </w:r>
          </w:p>
          <w:p w14:paraId="288492BE" w14:textId="183E18F5" w:rsidR="00A20EE6" w:rsidRPr="00A20EE6" w:rsidRDefault="000B63FB" w:rsidP="00A20EE6">
            <w:pPr>
              <w:pStyle w:val="Odstavecseseznamem"/>
              <w:numPr>
                <w:ilvl w:val="0"/>
                <w:numId w:val="32"/>
              </w:numPr>
              <w:rPr>
                <w:rFonts w:eastAsia="Times New Roman" w:cs="Calibri"/>
                <w:color w:val="FF0000"/>
                <w:sz w:val="18"/>
                <w:szCs w:val="18"/>
                <w:lang w:eastAsia="cs-CZ"/>
              </w:rPr>
            </w:pPr>
            <w:r w:rsidRPr="00A20EE6">
              <w:rPr>
                <w:rFonts w:ascii="Arial" w:eastAsia="Times New Roman" w:hAnsi="Arial" w:cs="Arial"/>
                <w:sz w:val="16"/>
                <w:szCs w:val="16"/>
                <w:lang w:eastAsia="cs-CZ"/>
              </w:rPr>
              <w:t>Časy nositelů – proč dochází k tak výraznému navýšení času nositelů?</w:t>
            </w:r>
            <w:r w:rsidR="00F14B5E" w:rsidRPr="00A20EE6">
              <w:rPr>
                <w:rFonts w:ascii="Arial" w:eastAsia="Times New Roman" w:hAnsi="Arial" w:cs="Arial"/>
                <w:sz w:val="16"/>
                <w:szCs w:val="16"/>
                <w:lang w:eastAsia="cs-CZ"/>
              </w:rPr>
              <w:t xml:space="preserve"> </w:t>
            </w:r>
            <w:r w:rsidR="00A20EE6" w:rsidRPr="00A20EE6">
              <w:rPr>
                <w:rFonts w:eastAsia="Times New Roman" w:cs="Calibri"/>
                <w:color w:val="FF0000"/>
                <w:sz w:val="18"/>
                <w:szCs w:val="18"/>
                <w:lang w:eastAsia="cs-CZ"/>
              </w:rPr>
              <w:t>Čas 5 minut neodpovídal náročnosti původního vyšetření, které sestávalo ze dvou po sobě jdoucích komplikovaných elektroforéz a následného barvení a odbarvování, celé vyšetření trvalo asi 30 hodin, z čehož nepřetržitá práce JOP/S3 musela být minimálně 60 minut. Nositel L2 neodpovídal skutečnosti.  Tato metoda se již neprovádí, protože byla zdlouhavá a její výsledky jsou obtížně interpretovatelné a reagencie se již nevyrábějí.  Čas 30 min(20+10) plně odpovídá době nově upraveného vyšetření.</w:t>
            </w:r>
          </w:p>
          <w:p w14:paraId="36EE290C" w14:textId="38EFBF73" w:rsidR="00A20EE6" w:rsidRPr="00A20EE6" w:rsidRDefault="00A20EE6" w:rsidP="005116BC">
            <w:pPr>
              <w:pStyle w:val="Odstavecseseznamem"/>
              <w:numPr>
                <w:ilvl w:val="0"/>
                <w:numId w:val="32"/>
              </w:numPr>
              <w:spacing w:after="0" w:line="240" w:lineRule="auto"/>
              <w:contextualSpacing w:val="0"/>
              <w:jc w:val="both"/>
              <w:rPr>
                <w:rFonts w:cs="Arial"/>
                <w:color w:val="FF0000"/>
              </w:rPr>
            </w:pPr>
            <w:r>
              <w:rPr>
                <w:rFonts w:ascii="Arial" w:eastAsia="Times New Roman" w:hAnsi="Arial" w:cs="Arial"/>
                <w:sz w:val="16"/>
                <w:szCs w:val="16"/>
                <w:lang w:eastAsia="cs-CZ"/>
              </w:rPr>
              <w:lastRenderedPageBreak/>
              <w:t>P</w:t>
            </w:r>
            <w:r w:rsidR="000B63FB" w:rsidRPr="008976F2">
              <w:rPr>
                <w:rFonts w:ascii="Arial" w:eastAsia="Times New Roman" w:hAnsi="Arial" w:cs="Arial"/>
                <w:sz w:val="16"/>
                <w:szCs w:val="16"/>
                <w:lang w:eastAsia="cs-CZ"/>
              </w:rPr>
              <w:t xml:space="preserve">roč je nyní nutný další nositel? </w:t>
            </w:r>
            <w:r w:rsidR="00B55171" w:rsidRPr="008976F2">
              <w:rPr>
                <w:rFonts w:ascii="Arial" w:eastAsia="Times New Roman" w:hAnsi="Arial" w:cs="Arial"/>
                <w:color w:val="FF0000"/>
                <w:sz w:val="16"/>
                <w:szCs w:val="16"/>
                <w:lang w:eastAsia="cs-CZ"/>
              </w:rPr>
              <w:t xml:space="preserve">Historicky vždy nositel S3 u výkonu byl, </w:t>
            </w:r>
            <w:r w:rsidR="00784A6D" w:rsidRPr="008976F2">
              <w:rPr>
                <w:rFonts w:ascii="Arial" w:eastAsia="Times New Roman" w:hAnsi="Arial" w:cs="Arial"/>
                <w:color w:val="FF0000"/>
                <w:sz w:val="16"/>
                <w:szCs w:val="16"/>
                <w:lang w:eastAsia="cs-CZ"/>
              </w:rPr>
              <w:t>při digitalizaci RL došlo plošně k vyjmutí zdravotních laborantů z</w:t>
            </w:r>
            <w:r w:rsidR="00420353" w:rsidRPr="008976F2">
              <w:rPr>
                <w:rFonts w:ascii="Arial" w:eastAsia="Times New Roman" w:hAnsi="Arial" w:cs="Arial"/>
                <w:color w:val="FF0000"/>
                <w:sz w:val="16"/>
                <w:szCs w:val="16"/>
                <w:lang w:eastAsia="cs-CZ"/>
              </w:rPr>
              <w:t> </w:t>
            </w:r>
            <w:r w:rsidR="00784A6D" w:rsidRPr="008976F2">
              <w:rPr>
                <w:rFonts w:ascii="Arial" w:eastAsia="Times New Roman" w:hAnsi="Arial" w:cs="Arial"/>
                <w:color w:val="FF0000"/>
                <w:sz w:val="16"/>
                <w:szCs w:val="16"/>
                <w:lang w:eastAsia="cs-CZ"/>
              </w:rPr>
              <w:t>RL</w:t>
            </w:r>
            <w:r w:rsidR="00420353" w:rsidRPr="008976F2">
              <w:rPr>
                <w:rFonts w:ascii="Arial" w:eastAsia="Times New Roman" w:hAnsi="Arial" w:cs="Arial"/>
                <w:color w:val="FF0000"/>
                <w:sz w:val="16"/>
                <w:szCs w:val="16"/>
                <w:lang w:eastAsia="cs-CZ"/>
              </w:rPr>
              <w:t xml:space="preserve">. U speciálních metod jde ale o vysoce kavalifikovanou specializovanou činnost, proto </w:t>
            </w:r>
            <w:r w:rsidR="0058158C" w:rsidRPr="008976F2">
              <w:rPr>
                <w:rFonts w:ascii="Arial" w:eastAsia="Times New Roman" w:hAnsi="Arial" w:cs="Arial"/>
                <w:color w:val="FF0000"/>
                <w:sz w:val="16"/>
                <w:szCs w:val="16"/>
                <w:lang w:eastAsia="cs-CZ"/>
              </w:rPr>
              <w:t xml:space="preserve">je potřeba mít </w:t>
            </w:r>
            <w:r w:rsidR="008976F2" w:rsidRPr="008976F2">
              <w:rPr>
                <w:rFonts w:ascii="Arial" w:eastAsia="Times New Roman" w:hAnsi="Arial" w:cs="Arial"/>
                <w:color w:val="FF0000"/>
                <w:sz w:val="16"/>
                <w:szCs w:val="16"/>
                <w:lang w:eastAsia="cs-CZ"/>
              </w:rPr>
              <w:t xml:space="preserve">pracovníka </w:t>
            </w:r>
            <w:r w:rsidR="0058158C" w:rsidRPr="008976F2">
              <w:rPr>
                <w:rFonts w:ascii="Arial" w:eastAsia="Times New Roman" w:hAnsi="Arial" w:cs="Arial"/>
                <w:color w:val="FF0000"/>
                <w:sz w:val="16"/>
                <w:szCs w:val="16"/>
                <w:lang w:eastAsia="cs-CZ"/>
              </w:rPr>
              <w:t>S3 z</w:t>
            </w:r>
            <w:r>
              <w:rPr>
                <w:rFonts w:ascii="Arial" w:eastAsia="Times New Roman" w:hAnsi="Arial" w:cs="Arial"/>
                <w:color w:val="FF0000"/>
                <w:sz w:val="16"/>
                <w:szCs w:val="16"/>
                <w:lang w:eastAsia="cs-CZ"/>
              </w:rPr>
              <w:t>a</w:t>
            </w:r>
            <w:r w:rsidR="0058158C" w:rsidRPr="008976F2">
              <w:rPr>
                <w:rFonts w:ascii="Arial" w:eastAsia="Times New Roman" w:hAnsi="Arial" w:cs="Arial"/>
                <w:color w:val="FF0000"/>
                <w:sz w:val="16"/>
                <w:szCs w:val="16"/>
                <w:lang w:eastAsia="cs-CZ"/>
              </w:rPr>
              <w:t>řazen</w:t>
            </w:r>
            <w:r w:rsidR="008976F2" w:rsidRPr="008976F2">
              <w:rPr>
                <w:rFonts w:ascii="Arial" w:eastAsia="Times New Roman" w:hAnsi="Arial" w:cs="Arial"/>
                <w:color w:val="FF0000"/>
                <w:sz w:val="16"/>
                <w:szCs w:val="16"/>
                <w:lang w:eastAsia="cs-CZ"/>
              </w:rPr>
              <w:t>ého</w:t>
            </w:r>
            <w:r w:rsidR="008976F2" w:rsidRPr="008976F2">
              <w:rPr>
                <w:rFonts w:ascii="Arial" w:eastAsia="Times New Roman" w:hAnsi="Arial" w:cs="Arial"/>
                <w:sz w:val="16"/>
                <w:szCs w:val="16"/>
                <w:lang w:eastAsia="cs-CZ"/>
              </w:rPr>
              <w:t>.</w:t>
            </w:r>
          </w:p>
          <w:p w14:paraId="37CA2E72" w14:textId="357BD6A4" w:rsidR="008941A2" w:rsidRPr="008976F2" w:rsidRDefault="000B63FB" w:rsidP="005116BC">
            <w:pPr>
              <w:pStyle w:val="Odstavecseseznamem"/>
              <w:numPr>
                <w:ilvl w:val="0"/>
                <w:numId w:val="32"/>
              </w:numPr>
              <w:spacing w:after="0" w:line="240" w:lineRule="auto"/>
              <w:contextualSpacing w:val="0"/>
              <w:jc w:val="both"/>
              <w:rPr>
                <w:rFonts w:cs="Arial"/>
                <w:color w:val="FF0000"/>
              </w:rPr>
            </w:pPr>
            <w:r w:rsidRPr="008976F2">
              <w:rPr>
                <w:rFonts w:ascii="Arial" w:eastAsia="Times New Roman" w:hAnsi="Arial" w:cs="Arial"/>
                <w:sz w:val="16"/>
                <w:szCs w:val="16"/>
                <w:lang w:eastAsia="cs-CZ"/>
              </w:rPr>
              <w:t>Jsou skutečně potřeba 2 nositelé? Jaká je úloha jednotlivých nositelů? proč je uveden NLZP? NLZP je v režii - Dle SZV jsou k výkonu přiřazeny osobní náklady jednoho nositele výkonu, pouze výjimečně více nositelů (operační výkony a podobně). Je-li nositelem alespoň 1 lékař nebo jiný vysokoškolský pracovník, nejsou zásadně k výkonu přiřazeny osobní náklady nelékařských zdravontických pracovníků (jsou obsaženy v režii). U stávajícího výkonu je uveden jen jeden nositel a to L2 50% času výkonu, pokud se tedy na výkonů podílí laborant, tak je v režii.</w:t>
            </w:r>
            <w:r w:rsidR="00AC5487" w:rsidRPr="008976F2">
              <w:rPr>
                <w:rFonts w:ascii="Arial" w:eastAsia="Times New Roman" w:hAnsi="Arial" w:cs="Arial"/>
                <w:sz w:val="16"/>
                <w:szCs w:val="16"/>
                <w:lang w:eastAsia="cs-CZ"/>
              </w:rPr>
              <w:t xml:space="preserve"> </w:t>
            </w:r>
            <w:r w:rsidR="008941A2" w:rsidRPr="008976F2">
              <w:rPr>
                <w:rFonts w:eastAsia="Times New Roman" w:cs="Calibri"/>
                <w:color w:val="FF0000"/>
                <w:sz w:val="18"/>
                <w:szCs w:val="18"/>
                <w:lang w:eastAsia="cs-CZ"/>
              </w:rPr>
              <w:t xml:space="preserve">Laborant </w:t>
            </w:r>
            <w:r w:rsidR="00A20EE6">
              <w:rPr>
                <w:rFonts w:eastAsia="Times New Roman" w:cs="Calibri"/>
                <w:color w:val="FF0000"/>
                <w:sz w:val="18"/>
                <w:szCs w:val="18"/>
                <w:lang w:eastAsia="cs-CZ"/>
              </w:rPr>
              <w:t xml:space="preserve">upravuje </w:t>
            </w:r>
            <w:r w:rsidR="008941A2" w:rsidRPr="008976F2">
              <w:rPr>
                <w:rFonts w:eastAsia="Times New Roman" w:cs="Calibri"/>
                <w:color w:val="FF0000"/>
                <w:sz w:val="18"/>
                <w:szCs w:val="18"/>
                <w:lang w:eastAsia="cs-CZ"/>
              </w:rPr>
              <w:t>vzorky, připravuje reagencie a kontrolní vzorky, vkládá je do analyzátoru, provádí a následnou kontrolu kvality měření na analyzátoru (i kontrolu kvality vzorků), kontroluje výsledky vyšetření (kontrola reakčních křivek), výsledky předkládá VŠ pracovníkovi k hodnocení. Pokud by ve výkonu nebyla promítnuta práce laboranta, výkon musel být realizován VŠ nelékařem, což by se promítlo do prodloužení času VŠ a došlo by k dalšímu navýšení nákladů na výkon</w:t>
            </w:r>
            <w:r w:rsidR="008941A2" w:rsidRPr="008976F2">
              <w:rPr>
                <w:rFonts w:cs="Arial"/>
                <w:color w:val="FF0000"/>
              </w:rPr>
              <w:t>.</w:t>
            </w:r>
            <w:r w:rsidR="00B25F6F" w:rsidRPr="008976F2">
              <w:rPr>
                <w:rFonts w:cs="Arial"/>
                <w:color w:val="FF0000"/>
              </w:rPr>
              <w:t xml:space="preserve"> </w:t>
            </w:r>
            <w:r w:rsidR="001C2C1C" w:rsidRPr="008976F2">
              <w:rPr>
                <w:rFonts w:eastAsia="Times New Roman" w:cs="Calibri"/>
                <w:color w:val="FF0000"/>
                <w:sz w:val="18"/>
                <w:szCs w:val="18"/>
                <w:lang w:eastAsia="cs-CZ"/>
              </w:rPr>
              <w:t>Jedná se o vysoce specializovanou práci, kterou nelze zahrnout do režijních nákladů.</w:t>
            </w:r>
          </w:p>
          <w:p w14:paraId="002D0AC7" w14:textId="74D3425D" w:rsidR="000B63FB" w:rsidRPr="00464765" w:rsidRDefault="000B63FB" w:rsidP="0099543C">
            <w:pPr>
              <w:pStyle w:val="Odstavecseseznamem"/>
              <w:numPr>
                <w:ilvl w:val="0"/>
                <w:numId w:val="1"/>
              </w:numPr>
              <w:spacing w:after="0" w:line="240" w:lineRule="auto"/>
              <w:ind w:left="240" w:hanging="142"/>
              <w:rPr>
                <w:rFonts w:ascii="Arial" w:eastAsia="Times New Roman" w:hAnsi="Arial" w:cs="Arial"/>
                <w:color w:val="EE0000"/>
                <w:sz w:val="16"/>
                <w:szCs w:val="16"/>
                <w:lang w:eastAsia="cs-CZ"/>
              </w:rPr>
            </w:pPr>
            <w:r w:rsidRPr="00B726DC">
              <w:rPr>
                <w:rFonts w:ascii="Arial" w:eastAsia="Times New Roman" w:hAnsi="Arial" w:cs="Arial"/>
                <w:sz w:val="16"/>
                <w:szCs w:val="16"/>
                <w:lang w:eastAsia="cs-CZ"/>
              </w:rPr>
              <w:t>Po celou dobu se vzorku/ vzorkům věnuje nějaký nositel</w:t>
            </w:r>
            <w:r w:rsidRPr="00464765">
              <w:rPr>
                <w:rFonts w:ascii="Arial" w:eastAsia="Times New Roman" w:hAnsi="Arial" w:cs="Arial"/>
                <w:color w:val="EE0000"/>
                <w:sz w:val="16"/>
                <w:szCs w:val="16"/>
                <w:lang w:eastAsia="cs-CZ"/>
              </w:rPr>
              <w:t>?</w:t>
            </w:r>
            <w:r w:rsidR="00464765">
              <w:rPr>
                <w:rFonts w:ascii="Arial" w:eastAsia="Times New Roman" w:hAnsi="Arial" w:cs="Arial"/>
                <w:color w:val="EE0000"/>
                <w:sz w:val="16"/>
                <w:szCs w:val="16"/>
                <w:lang w:eastAsia="cs-CZ"/>
              </w:rPr>
              <w:t xml:space="preserve"> </w:t>
            </w:r>
            <w:r w:rsidR="00464765" w:rsidRPr="00464765">
              <w:rPr>
                <w:rFonts w:ascii="Arial" w:eastAsia="Times New Roman" w:hAnsi="Arial" w:cs="Arial"/>
                <w:color w:val="EE0000"/>
                <w:sz w:val="16"/>
                <w:szCs w:val="16"/>
                <w:lang w:eastAsia="cs-CZ"/>
              </w:rPr>
              <w:t xml:space="preserve"> Celou dobu se věnují vzorkům</w:t>
            </w:r>
            <w:r w:rsidR="00464765">
              <w:rPr>
                <w:rFonts w:ascii="Arial" w:eastAsia="Times New Roman" w:hAnsi="Arial" w:cs="Arial"/>
                <w:color w:val="EE0000"/>
                <w:sz w:val="16"/>
                <w:szCs w:val="16"/>
                <w:lang w:eastAsia="cs-CZ"/>
              </w:rPr>
              <w:t xml:space="preserve">, </w:t>
            </w:r>
            <w:r w:rsidR="00464765" w:rsidRPr="00464765">
              <w:rPr>
                <w:rFonts w:ascii="Arial" w:eastAsia="Times New Roman" w:hAnsi="Arial" w:cs="Arial"/>
                <w:color w:val="EE0000"/>
                <w:sz w:val="16"/>
                <w:szCs w:val="16"/>
                <w:lang w:eastAsia="cs-CZ"/>
              </w:rPr>
              <w:t xml:space="preserve">přípravě gelu na rozdělení vzorků a pak vyhodnocování </w:t>
            </w:r>
            <w:r w:rsidR="00464765">
              <w:rPr>
                <w:rFonts w:ascii="Arial" w:eastAsia="Times New Roman" w:hAnsi="Arial" w:cs="Arial"/>
                <w:color w:val="EE0000"/>
                <w:sz w:val="16"/>
                <w:szCs w:val="16"/>
                <w:lang w:eastAsia="cs-CZ"/>
              </w:rPr>
              <w:t xml:space="preserve">vzorků </w:t>
            </w:r>
            <w:r w:rsidR="00464765" w:rsidRPr="00464765">
              <w:rPr>
                <w:rFonts w:ascii="Arial" w:eastAsia="Times New Roman" w:hAnsi="Arial" w:cs="Arial"/>
                <w:color w:val="EE0000"/>
                <w:sz w:val="16"/>
                <w:szCs w:val="16"/>
                <w:lang w:eastAsia="cs-CZ"/>
              </w:rPr>
              <w:t>po vizualizaci</w:t>
            </w:r>
            <w:r w:rsidR="00464765">
              <w:rPr>
                <w:rFonts w:ascii="Arial" w:eastAsia="Times New Roman" w:hAnsi="Arial" w:cs="Arial"/>
                <w:color w:val="EE0000"/>
                <w:sz w:val="16"/>
                <w:szCs w:val="16"/>
                <w:lang w:eastAsia="cs-CZ"/>
              </w:rPr>
              <w:t xml:space="preserve"> výsledku elektroforézy.</w:t>
            </w:r>
          </w:p>
          <w:p w14:paraId="1FE8FF3C" w14:textId="77777777" w:rsidR="00A20EE6" w:rsidRPr="00464765" w:rsidRDefault="00A20EE6" w:rsidP="00A20EE6">
            <w:pPr>
              <w:pStyle w:val="Odstavecseseznamem"/>
              <w:spacing w:after="0" w:line="240" w:lineRule="auto"/>
              <w:ind w:left="240"/>
              <w:rPr>
                <w:rFonts w:ascii="Arial" w:eastAsia="Times New Roman" w:hAnsi="Arial" w:cs="Arial"/>
                <w:color w:val="EE0000"/>
                <w:sz w:val="16"/>
                <w:szCs w:val="16"/>
                <w:lang w:eastAsia="cs-CZ"/>
              </w:rPr>
            </w:pPr>
          </w:p>
          <w:p w14:paraId="584A1D36" w14:textId="1E58C6C1" w:rsidR="000B63FB" w:rsidRPr="00A20EE6" w:rsidRDefault="000B63FB" w:rsidP="0099543C">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Funkce K2 by mohla být upřesněna "bioanalytik pro klinickou hematologii a transfuzní službu nebo lékař se specializací v oboru hematologie a transfuzní lékařství".</w:t>
            </w:r>
            <w:r w:rsidR="00D5261A">
              <w:rPr>
                <w:rFonts w:ascii="Arial" w:eastAsia="Times New Roman" w:hAnsi="Arial" w:cs="Arial"/>
                <w:sz w:val="16"/>
                <w:szCs w:val="16"/>
                <w:lang w:eastAsia="cs-CZ"/>
              </w:rPr>
              <w:t xml:space="preserve"> </w:t>
            </w:r>
            <w:r w:rsidR="00D5261A" w:rsidRPr="00FA4B76">
              <w:rPr>
                <w:rFonts w:ascii="Arial" w:eastAsia="Times New Roman" w:hAnsi="Arial" w:cs="Arial"/>
                <w:color w:val="FF0000"/>
                <w:sz w:val="16"/>
                <w:szCs w:val="16"/>
                <w:lang w:eastAsia="cs-CZ"/>
              </w:rPr>
              <w:t>Upřesněno v RL. Nelze ale použít celý navrhovaný název, protože přesahuje povolený počet znaků.</w:t>
            </w:r>
          </w:p>
          <w:p w14:paraId="49347AB1" w14:textId="77777777" w:rsidR="00A20EE6" w:rsidRPr="00A20EE6" w:rsidRDefault="00A20EE6" w:rsidP="00A20EE6">
            <w:pPr>
              <w:pStyle w:val="Odstavecseseznamem"/>
              <w:rPr>
                <w:rFonts w:ascii="Arial" w:eastAsia="Times New Roman" w:hAnsi="Arial" w:cs="Arial"/>
                <w:sz w:val="16"/>
                <w:szCs w:val="16"/>
                <w:lang w:eastAsia="cs-CZ"/>
              </w:rPr>
            </w:pPr>
          </w:p>
          <w:p w14:paraId="0176E4CF" w14:textId="77777777" w:rsidR="00A20EE6" w:rsidRPr="00B726DC" w:rsidRDefault="00A20EE6" w:rsidP="00A20EE6">
            <w:pPr>
              <w:pStyle w:val="Odstavecseseznamem"/>
              <w:spacing w:after="0" w:line="240" w:lineRule="auto"/>
              <w:ind w:left="240"/>
              <w:rPr>
                <w:rFonts w:ascii="Arial" w:eastAsia="Times New Roman" w:hAnsi="Arial" w:cs="Arial"/>
                <w:sz w:val="16"/>
                <w:szCs w:val="16"/>
                <w:lang w:eastAsia="cs-CZ"/>
              </w:rPr>
            </w:pPr>
          </w:p>
          <w:p w14:paraId="602BB8E5" w14:textId="69C1FFF8" w:rsidR="00464765" w:rsidRDefault="000B63FB" w:rsidP="0099543C">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Výkon se týká vyšetření jednoho vzorku separátně? Nebo se vyšetřuje více vzorků najednou?</w:t>
            </w:r>
            <w:r w:rsidR="005D7DCA">
              <w:rPr>
                <w:rFonts w:ascii="Arial" w:eastAsia="Times New Roman" w:hAnsi="Arial" w:cs="Arial"/>
                <w:sz w:val="16"/>
                <w:szCs w:val="16"/>
                <w:lang w:eastAsia="cs-CZ"/>
              </w:rPr>
              <w:t xml:space="preserve"> </w:t>
            </w:r>
            <w:r w:rsidR="005D7DCA" w:rsidRPr="005D7DCA">
              <w:rPr>
                <w:rFonts w:ascii="Arial" w:eastAsia="Times New Roman" w:hAnsi="Arial" w:cs="Arial"/>
                <w:color w:val="EE0000"/>
                <w:sz w:val="16"/>
                <w:szCs w:val="16"/>
                <w:lang w:eastAsia="cs-CZ"/>
              </w:rPr>
              <w:t xml:space="preserve">Vyšetření se provádí pro </w:t>
            </w:r>
            <w:r w:rsidR="005E367B">
              <w:rPr>
                <w:rFonts w:ascii="Arial" w:eastAsia="Times New Roman" w:hAnsi="Arial" w:cs="Arial"/>
                <w:color w:val="EE0000"/>
                <w:sz w:val="16"/>
                <w:szCs w:val="16"/>
                <w:lang w:eastAsia="cs-CZ"/>
              </w:rPr>
              <w:t>4</w:t>
            </w:r>
            <w:r w:rsidR="005D7DCA" w:rsidRPr="005D7DCA">
              <w:rPr>
                <w:rFonts w:ascii="Arial" w:eastAsia="Times New Roman" w:hAnsi="Arial" w:cs="Arial"/>
                <w:color w:val="EE0000"/>
                <w:sz w:val="16"/>
                <w:szCs w:val="16"/>
                <w:lang w:eastAsia="cs-CZ"/>
              </w:rPr>
              <w:t xml:space="preserve"> vzorky dohromady</w:t>
            </w:r>
            <w:r w:rsidR="005D7DCA">
              <w:rPr>
                <w:rFonts w:ascii="Arial" w:eastAsia="Times New Roman" w:hAnsi="Arial" w:cs="Arial"/>
                <w:color w:val="EE0000"/>
                <w:sz w:val="16"/>
                <w:szCs w:val="16"/>
                <w:lang w:eastAsia="cs-CZ"/>
              </w:rPr>
              <w:t xml:space="preserve"> na jednom gelu, v balení je 10 gelů, proto jsou náklady vypočtené </w:t>
            </w:r>
            <w:r w:rsidR="00B600FA">
              <w:rPr>
                <w:rFonts w:ascii="Arial" w:eastAsia="Times New Roman" w:hAnsi="Arial" w:cs="Arial"/>
                <w:color w:val="EE0000"/>
                <w:sz w:val="16"/>
                <w:szCs w:val="16"/>
                <w:lang w:eastAsia="cs-CZ"/>
              </w:rPr>
              <w:t xml:space="preserve">na jeden vzorek v sérii </w:t>
            </w:r>
            <w:r w:rsidR="005E367B">
              <w:rPr>
                <w:rFonts w:ascii="Arial" w:eastAsia="Times New Roman" w:hAnsi="Arial" w:cs="Arial"/>
                <w:color w:val="EE0000"/>
                <w:sz w:val="16"/>
                <w:szCs w:val="16"/>
                <w:lang w:eastAsia="cs-CZ"/>
              </w:rPr>
              <w:t>4</w:t>
            </w:r>
            <w:r w:rsidR="00B600FA">
              <w:rPr>
                <w:rFonts w:ascii="Arial" w:eastAsia="Times New Roman" w:hAnsi="Arial" w:cs="Arial"/>
                <w:color w:val="EE0000"/>
                <w:sz w:val="16"/>
                <w:szCs w:val="16"/>
                <w:lang w:eastAsia="cs-CZ"/>
              </w:rPr>
              <w:t xml:space="preserve"> vzorků</w:t>
            </w:r>
            <w:r w:rsidR="005E367B">
              <w:rPr>
                <w:rFonts w:ascii="Arial" w:eastAsia="Times New Roman" w:hAnsi="Arial" w:cs="Arial"/>
                <w:color w:val="EE0000"/>
                <w:sz w:val="16"/>
                <w:szCs w:val="16"/>
                <w:lang w:eastAsia="cs-CZ"/>
              </w:rPr>
              <w:t xml:space="preserve"> a jako 0,025 část ceny kitů</w:t>
            </w:r>
            <w:r w:rsidR="00451201">
              <w:rPr>
                <w:rFonts w:ascii="Arial" w:eastAsia="Times New Roman" w:hAnsi="Arial" w:cs="Arial"/>
                <w:color w:val="EE0000"/>
                <w:sz w:val="16"/>
                <w:szCs w:val="16"/>
                <w:lang w:eastAsia="cs-CZ"/>
              </w:rPr>
              <w:t>. Množství vzorků v sérii opraveno v registračním listu.</w:t>
            </w:r>
          </w:p>
          <w:p w14:paraId="022E1DFB" w14:textId="67A5D6BB" w:rsidR="000B63FB" w:rsidRPr="00B726DC" w:rsidRDefault="000B63FB" w:rsidP="00464765">
            <w:pPr>
              <w:pStyle w:val="Odstavecseseznamem"/>
              <w:spacing w:after="0" w:line="240" w:lineRule="auto"/>
              <w:ind w:left="240"/>
              <w:rPr>
                <w:rFonts w:ascii="Arial" w:eastAsia="Times New Roman" w:hAnsi="Arial" w:cs="Arial"/>
                <w:sz w:val="16"/>
                <w:szCs w:val="16"/>
                <w:lang w:eastAsia="cs-CZ"/>
              </w:rPr>
            </w:pPr>
            <w:r w:rsidRPr="00B726DC">
              <w:rPr>
                <w:rFonts w:ascii="Arial" w:eastAsia="Times New Roman" w:hAnsi="Arial" w:cs="Arial"/>
                <w:sz w:val="16"/>
                <w:szCs w:val="16"/>
                <w:lang w:eastAsia="cs-CZ"/>
              </w:rPr>
              <w:t xml:space="preserve"> </w:t>
            </w:r>
          </w:p>
          <w:p w14:paraId="23678EEF" w14:textId="63F09B13" w:rsidR="000B63FB" w:rsidRPr="00B726DC" w:rsidRDefault="000B63FB" w:rsidP="0099543C">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Prosíme doložit ceny PMAt včetně rozpočítání na 1 vzorek.</w:t>
            </w:r>
            <w:r w:rsidR="005E367B">
              <w:rPr>
                <w:rFonts w:ascii="Arial" w:eastAsia="Times New Roman" w:hAnsi="Arial" w:cs="Arial"/>
                <w:sz w:val="16"/>
                <w:szCs w:val="16"/>
                <w:lang w:eastAsia="cs-CZ"/>
              </w:rPr>
              <w:t xml:space="preserve"> </w:t>
            </w:r>
            <w:r w:rsidR="005E367B" w:rsidRPr="005E367B">
              <w:rPr>
                <w:rFonts w:ascii="Arial" w:eastAsia="Times New Roman" w:hAnsi="Arial" w:cs="Arial"/>
                <w:color w:val="EE0000"/>
                <w:sz w:val="16"/>
                <w:szCs w:val="16"/>
                <w:lang w:eastAsia="cs-CZ"/>
              </w:rPr>
              <w:t>Přikládám pouze e</w:t>
            </w:r>
            <w:r w:rsidR="005E367B">
              <w:rPr>
                <w:rFonts w:ascii="Arial" w:eastAsia="Times New Roman" w:hAnsi="Arial" w:cs="Arial"/>
                <w:color w:val="EE0000"/>
                <w:sz w:val="16"/>
                <w:szCs w:val="16"/>
                <w:lang w:eastAsia="cs-CZ"/>
              </w:rPr>
              <w:t>mailem poslanou</w:t>
            </w:r>
            <w:r w:rsidR="005E367B" w:rsidRPr="005E367B">
              <w:rPr>
                <w:rFonts w:ascii="Arial" w:eastAsia="Times New Roman" w:hAnsi="Arial" w:cs="Arial"/>
                <w:color w:val="EE0000"/>
                <w:sz w:val="16"/>
                <w:szCs w:val="16"/>
                <w:lang w:eastAsia="cs-CZ"/>
              </w:rPr>
              <w:t xml:space="preserve"> dokumentaci dodavatele, dodám faktury</w:t>
            </w:r>
            <w:r w:rsidR="005E367B">
              <w:rPr>
                <w:rFonts w:ascii="Arial" w:eastAsia="Times New Roman" w:hAnsi="Arial" w:cs="Arial"/>
                <w:sz w:val="16"/>
                <w:szCs w:val="16"/>
                <w:lang w:eastAsia="cs-CZ"/>
              </w:rPr>
              <w:t>.</w:t>
            </w:r>
          </w:p>
          <w:p w14:paraId="16D26AF3" w14:textId="77777777" w:rsidR="00A20EE6" w:rsidRDefault="00A20EE6" w:rsidP="00D24BF7">
            <w:pPr>
              <w:rPr>
                <w:rFonts w:ascii="Arial" w:eastAsia="Times New Roman" w:hAnsi="Arial" w:cs="Arial"/>
                <w:sz w:val="16"/>
                <w:szCs w:val="16"/>
                <w:lang w:eastAsia="cs-CZ"/>
              </w:rPr>
            </w:pPr>
          </w:p>
          <w:p w14:paraId="2BC0EFEF" w14:textId="436C87D7" w:rsidR="00D24BF7" w:rsidRDefault="000B63FB" w:rsidP="00D24BF7">
            <w:pPr>
              <w:rPr>
                <w:rFonts w:ascii="Calibri" w:eastAsia="Times New Roman" w:hAnsi="Calibri" w:cs="Calibri"/>
                <w:color w:val="FF0000"/>
                <w:sz w:val="18"/>
                <w:szCs w:val="18"/>
                <w:lang w:eastAsia="cs-CZ"/>
              </w:rPr>
            </w:pPr>
            <w:r w:rsidRPr="00B726DC">
              <w:rPr>
                <w:rFonts w:ascii="Arial" w:eastAsia="Times New Roman" w:hAnsi="Arial" w:cs="Arial"/>
                <w:sz w:val="16"/>
                <w:szCs w:val="16"/>
                <w:lang w:eastAsia="cs-CZ"/>
              </w:rPr>
              <w:t>Přístroj je používán 100% času výkonu?</w:t>
            </w:r>
            <w:r w:rsidR="00644D06">
              <w:rPr>
                <w:rFonts w:ascii="Arial" w:eastAsia="Times New Roman" w:hAnsi="Arial" w:cs="Arial"/>
                <w:sz w:val="16"/>
                <w:szCs w:val="16"/>
                <w:lang w:eastAsia="cs-CZ"/>
              </w:rPr>
              <w:t xml:space="preserve"> </w:t>
            </w:r>
            <w:r w:rsidR="00644D06" w:rsidRPr="004A52C6">
              <w:rPr>
                <w:rFonts w:ascii="Arial" w:eastAsia="Times New Roman" w:hAnsi="Arial" w:cs="Arial"/>
                <w:color w:val="FF0000"/>
                <w:sz w:val="16"/>
                <w:szCs w:val="16"/>
                <w:lang w:eastAsia="cs-CZ"/>
              </w:rPr>
              <w:t>Ano</w:t>
            </w:r>
            <w:r w:rsidR="00AD2074">
              <w:rPr>
                <w:rFonts w:ascii="Arial" w:eastAsia="Times New Roman" w:hAnsi="Arial" w:cs="Arial"/>
                <w:sz w:val="16"/>
                <w:szCs w:val="16"/>
                <w:lang w:eastAsia="cs-CZ"/>
              </w:rPr>
              <w:t>.</w:t>
            </w:r>
            <w:r w:rsidR="004A52C6">
              <w:rPr>
                <w:rFonts w:ascii="Arial" w:eastAsia="Times New Roman" w:hAnsi="Arial" w:cs="Arial"/>
                <w:sz w:val="16"/>
                <w:szCs w:val="16"/>
                <w:lang w:eastAsia="cs-CZ"/>
              </w:rPr>
              <w:t xml:space="preserve"> </w:t>
            </w:r>
            <w:r w:rsidR="0003009A">
              <w:rPr>
                <w:rFonts w:ascii="Calibri" w:eastAsia="Times New Roman" w:hAnsi="Calibri" w:cs="Calibri"/>
                <w:color w:val="FF0000"/>
                <w:sz w:val="18"/>
                <w:szCs w:val="18"/>
                <w:lang w:eastAsia="cs-CZ"/>
              </w:rPr>
              <w:t xml:space="preserve"> Analyzátor byl i ve všech předchozích kalkulacích uváděn se 100% využitím času, protože reálná příprava analyzátoru trvá nejméně </w:t>
            </w:r>
            <w:r w:rsidR="005E367B">
              <w:rPr>
                <w:rFonts w:ascii="Calibri" w:eastAsia="Times New Roman" w:hAnsi="Calibri" w:cs="Calibri"/>
                <w:color w:val="FF0000"/>
                <w:sz w:val="18"/>
                <w:szCs w:val="18"/>
                <w:lang w:eastAsia="cs-CZ"/>
              </w:rPr>
              <w:t>60</w:t>
            </w:r>
            <w:r w:rsidR="0003009A">
              <w:rPr>
                <w:rFonts w:ascii="Calibri" w:eastAsia="Times New Roman" w:hAnsi="Calibri" w:cs="Calibri"/>
                <w:color w:val="FF0000"/>
                <w:sz w:val="18"/>
                <w:szCs w:val="18"/>
                <w:lang w:eastAsia="cs-CZ"/>
              </w:rPr>
              <w:t xml:space="preserve"> minut, dále promývání, </w:t>
            </w:r>
            <w:r w:rsidR="005E367B">
              <w:rPr>
                <w:rFonts w:ascii="Calibri" w:eastAsia="Times New Roman" w:hAnsi="Calibri" w:cs="Calibri"/>
                <w:color w:val="FF0000"/>
                <w:sz w:val="18"/>
                <w:szCs w:val="18"/>
                <w:lang w:eastAsia="cs-CZ"/>
              </w:rPr>
              <w:t>elektroforéza, vyhodnocování</w:t>
            </w:r>
            <w:r w:rsidR="0003009A">
              <w:rPr>
                <w:rFonts w:ascii="Calibri" w:eastAsia="Times New Roman" w:hAnsi="Calibri" w:cs="Calibri"/>
                <w:color w:val="FF0000"/>
                <w:sz w:val="18"/>
                <w:szCs w:val="18"/>
                <w:lang w:eastAsia="cs-CZ"/>
              </w:rPr>
              <w:t xml:space="preserve">, </w:t>
            </w:r>
            <w:r w:rsidR="005E367B">
              <w:rPr>
                <w:rFonts w:ascii="Calibri" w:eastAsia="Times New Roman" w:hAnsi="Calibri" w:cs="Calibri"/>
                <w:color w:val="FF0000"/>
                <w:sz w:val="18"/>
                <w:szCs w:val="18"/>
                <w:lang w:eastAsia="cs-CZ"/>
              </w:rPr>
              <w:t>závěrečné promývání</w:t>
            </w:r>
            <w:r w:rsidR="0003009A">
              <w:rPr>
                <w:rFonts w:ascii="Calibri" w:eastAsia="Times New Roman" w:hAnsi="Calibri" w:cs="Calibri"/>
                <w:color w:val="FF0000"/>
                <w:sz w:val="18"/>
                <w:szCs w:val="18"/>
                <w:lang w:eastAsia="cs-CZ"/>
              </w:rPr>
              <w:t>…To vše se do RL nepromítá.</w:t>
            </w:r>
          </w:p>
          <w:p w14:paraId="4B02BAA0" w14:textId="77777777" w:rsidR="00B600FA" w:rsidRPr="00B600FA" w:rsidRDefault="000B63FB" w:rsidP="00D24BF7">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Proč je výkon sdílen pro odb. 202? Jedná se přece o laboratorní výkon</w:t>
            </w:r>
            <w:r w:rsidR="00B600FA">
              <w:rPr>
                <w:rFonts w:ascii="Arial" w:eastAsia="Times New Roman" w:hAnsi="Arial" w:cs="Arial"/>
                <w:sz w:val="16"/>
                <w:szCs w:val="16"/>
                <w:lang w:eastAsia="cs-CZ"/>
              </w:rPr>
              <w:t>.</w:t>
            </w:r>
            <w:r w:rsidR="00B600FA" w:rsidRPr="0032108D">
              <w:rPr>
                <w:rFonts w:ascii="Arial" w:eastAsia="Times New Roman" w:hAnsi="Arial" w:cs="Arial"/>
                <w:color w:val="FF0000"/>
                <w:sz w:val="16"/>
                <w:szCs w:val="16"/>
                <w:lang w:eastAsia="cs-CZ"/>
              </w:rPr>
              <w:t xml:space="preserve"> </w:t>
            </w:r>
            <w:r w:rsidR="00B600FA" w:rsidRPr="0032108D">
              <w:rPr>
                <w:rFonts w:ascii="Arial" w:eastAsia="Times New Roman" w:hAnsi="Arial" w:cs="Arial"/>
                <w:color w:val="FF0000"/>
                <w:sz w:val="16"/>
                <w:szCs w:val="16"/>
                <w:lang w:eastAsia="cs-CZ"/>
              </w:rPr>
              <w:t>Opraveno, historicky to v RL bylo.</w:t>
            </w:r>
          </w:p>
          <w:p w14:paraId="475BA4B1" w14:textId="4E55C210" w:rsidR="000B63FB" w:rsidRPr="00B726DC" w:rsidRDefault="00B600FA" w:rsidP="00B600FA">
            <w:pPr>
              <w:pStyle w:val="Odstavecseseznamem"/>
              <w:spacing w:after="0" w:line="240" w:lineRule="auto"/>
              <w:ind w:left="240"/>
              <w:rPr>
                <w:rFonts w:ascii="Arial" w:eastAsia="Times New Roman" w:hAnsi="Arial" w:cs="Arial"/>
                <w:sz w:val="16"/>
                <w:szCs w:val="16"/>
                <w:lang w:eastAsia="cs-CZ"/>
              </w:rPr>
            </w:pPr>
            <w:r>
              <w:rPr>
                <w:rFonts w:ascii="Arial" w:eastAsia="Times New Roman" w:hAnsi="Arial" w:cs="Arial"/>
                <w:sz w:val="16"/>
                <w:szCs w:val="16"/>
                <w:lang w:eastAsia="cs-CZ"/>
              </w:rPr>
              <w:t xml:space="preserve">. </w:t>
            </w:r>
          </w:p>
          <w:p w14:paraId="1E34FC93" w14:textId="77777777" w:rsidR="000B63FB" w:rsidRDefault="000B63FB" w:rsidP="0099543C">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Je uvedeno, že výkon se v ČR provádí pouze na dvou pracovištích. Jakých pracovištích? A z jakých důvodů, je to z důvodu erudice? Lze důvod propsat do Podmínky (specifikace pracoviště)? Mělo by mít pracoviště nějaké další podmínky – napojení na příslušné pacienty apod?</w:t>
            </w:r>
          </w:p>
          <w:p w14:paraId="5486B895" w14:textId="3BAA568E" w:rsidR="00B600FA" w:rsidRPr="00B726DC" w:rsidRDefault="00B600FA" w:rsidP="00B600FA">
            <w:pPr>
              <w:pStyle w:val="Odstavecseseznamem"/>
              <w:spacing w:after="0" w:line="240" w:lineRule="auto"/>
              <w:ind w:left="240"/>
              <w:rPr>
                <w:rFonts w:ascii="Arial" w:eastAsia="Times New Roman" w:hAnsi="Arial" w:cs="Arial"/>
                <w:sz w:val="16"/>
                <w:szCs w:val="16"/>
                <w:lang w:eastAsia="cs-CZ"/>
              </w:rPr>
            </w:pPr>
            <w:r w:rsidRPr="00B600FA">
              <w:rPr>
                <w:rFonts w:ascii="Arial" w:eastAsia="Times New Roman" w:hAnsi="Arial" w:cs="Arial"/>
                <w:color w:val="EE0000"/>
                <w:sz w:val="16"/>
                <w:szCs w:val="16"/>
                <w:lang w:eastAsia="cs-CZ"/>
              </w:rPr>
              <w:t xml:space="preserve">Vyšetření je vysoce </w:t>
            </w:r>
            <w:r w:rsidR="00421C3E">
              <w:rPr>
                <w:rFonts w:ascii="Arial" w:eastAsia="Times New Roman" w:hAnsi="Arial" w:cs="Arial"/>
                <w:color w:val="EE0000"/>
                <w:sz w:val="16"/>
                <w:szCs w:val="16"/>
                <w:lang w:eastAsia="cs-CZ"/>
              </w:rPr>
              <w:t>specializované a vyžaduje zkušenost, erudici, přístrojové vybavení a napojení na příslušné pacienty. Momentálně se provádí jen na UHKT a OKH Brno-Bohunice. Vzorky jsou do těchto pracovišť posílány z celé České republiky. Další podmínky na specifikaci pracoviště nejsou nutné.</w:t>
            </w:r>
          </w:p>
        </w:tc>
      </w:tr>
      <w:tr w:rsidR="000B63FB" w:rsidRPr="00B726DC" w14:paraId="30A6440E" w14:textId="77777777" w:rsidTr="00BA01D7">
        <w:trPr>
          <w:trHeight w:val="774"/>
        </w:trPr>
        <w:tc>
          <w:tcPr>
            <w:tcW w:w="188" w:type="pct"/>
            <w:tcBorders>
              <w:top w:val="nil"/>
              <w:left w:val="single" w:sz="4" w:space="0" w:color="auto"/>
              <w:bottom w:val="single" w:sz="4" w:space="0" w:color="auto"/>
              <w:right w:val="single" w:sz="4" w:space="0" w:color="auto"/>
            </w:tcBorders>
            <w:noWrap/>
            <w:vAlign w:val="center"/>
            <w:hideMark/>
          </w:tcPr>
          <w:p w14:paraId="4C6AFF93"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lastRenderedPageBreak/>
              <w:t>818</w:t>
            </w:r>
          </w:p>
        </w:tc>
        <w:tc>
          <w:tcPr>
            <w:tcW w:w="975" w:type="pct"/>
            <w:tcBorders>
              <w:top w:val="nil"/>
              <w:left w:val="nil"/>
              <w:bottom w:val="single" w:sz="4" w:space="0" w:color="auto"/>
              <w:right w:val="single" w:sz="4" w:space="0" w:color="auto"/>
            </w:tcBorders>
            <w:vAlign w:val="center"/>
            <w:hideMark/>
          </w:tcPr>
          <w:p w14:paraId="3FDB8571"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96247</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AGREGACE TROMBOCYTŮ MĚŘENÁ OPTICKOU METODOU</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 xml:space="preserve">změnové řízení: změna názvu, OF, doby trvání, popisu, nositelů </w:t>
            </w:r>
            <w:r w:rsidRPr="00B726DC">
              <w:rPr>
                <w:rFonts w:ascii="Arial" w:eastAsia="Times New Roman" w:hAnsi="Arial" w:cs="Arial"/>
                <w:b/>
                <w:bCs/>
                <w:color w:val="000000"/>
                <w:sz w:val="16"/>
                <w:szCs w:val="16"/>
                <w:lang w:eastAsia="cs-CZ"/>
              </w:rPr>
              <w:lastRenderedPageBreak/>
              <w:t>výkonu, materiálů, přístrojů a bodové hodnoty</w:t>
            </w:r>
          </w:p>
        </w:tc>
        <w:tc>
          <w:tcPr>
            <w:tcW w:w="3837" w:type="pct"/>
            <w:tcBorders>
              <w:top w:val="nil"/>
              <w:left w:val="nil"/>
              <w:bottom w:val="single" w:sz="4" w:space="0" w:color="auto"/>
              <w:right w:val="single" w:sz="4" w:space="0" w:color="auto"/>
            </w:tcBorders>
            <w:hideMark/>
          </w:tcPr>
          <w:p w14:paraId="1EEF34A3" w14:textId="03E6FA2B" w:rsidR="000B63FB" w:rsidRPr="0027332D" w:rsidRDefault="000B63FB" w:rsidP="0099543C">
            <w:pPr>
              <w:pStyle w:val="Odstavecseseznamem"/>
              <w:numPr>
                <w:ilvl w:val="0"/>
                <w:numId w:val="1"/>
              </w:numPr>
              <w:spacing w:after="0" w:line="240" w:lineRule="auto"/>
              <w:ind w:left="240" w:hanging="142"/>
              <w:rPr>
                <w:rFonts w:ascii="Arial" w:eastAsia="Times New Roman" w:hAnsi="Arial" w:cs="Arial"/>
                <w:color w:val="FF0000"/>
                <w:sz w:val="16"/>
                <w:szCs w:val="16"/>
                <w:lang w:eastAsia="cs-CZ"/>
              </w:rPr>
            </w:pPr>
            <w:r w:rsidRPr="00B726DC">
              <w:rPr>
                <w:rFonts w:ascii="Arial" w:eastAsia="Times New Roman" w:hAnsi="Arial" w:cs="Arial"/>
                <w:sz w:val="16"/>
                <w:szCs w:val="16"/>
                <w:lang w:eastAsia="cs-CZ"/>
              </w:rPr>
              <w:lastRenderedPageBreak/>
              <w:t>Prosíme doložit ceny PMAt včetně rozpočítání na 1 vzorek.</w:t>
            </w:r>
            <w:r w:rsidR="0027332D">
              <w:rPr>
                <w:rFonts w:ascii="Arial" w:eastAsia="Times New Roman" w:hAnsi="Arial" w:cs="Arial"/>
                <w:sz w:val="16"/>
                <w:szCs w:val="16"/>
                <w:lang w:eastAsia="cs-CZ"/>
              </w:rPr>
              <w:t xml:space="preserve"> </w:t>
            </w:r>
            <w:r w:rsidR="0027332D" w:rsidRPr="0027332D">
              <w:rPr>
                <w:rFonts w:ascii="Arial" w:eastAsia="Times New Roman" w:hAnsi="Arial" w:cs="Arial"/>
                <w:color w:val="FF0000"/>
                <w:sz w:val="16"/>
                <w:szCs w:val="16"/>
                <w:lang w:eastAsia="cs-CZ"/>
              </w:rPr>
              <w:t>Dokládáme v př</w:t>
            </w:r>
            <w:r w:rsidR="006273D7">
              <w:rPr>
                <w:rFonts w:ascii="Arial" w:eastAsia="Times New Roman" w:hAnsi="Arial" w:cs="Arial"/>
                <w:color w:val="FF0000"/>
                <w:sz w:val="16"/>
                <w:szCs w:val="16"/>
                <w:lang w:eastAsia="cs-CZ"/>
              </w:rPr>
              <w:t>l</w:t>
            </w:r>
            <w:r w:rsidR="0027332D" w:rsidRPr="0027332D">
              <w:rPr>
                <w:rFonts w:ascii="Arial" w:eastAsia="Times New Roman" w:hAnsi="Arial" w:cs="Arial"/>
                <w:color w:val="FF0000"/>
                <w:sz w:val="16"/>
                <w:szCs w:val="16"/>
                <w:lang w:eastAsia="cs-CZ"/>
              </w:rPr>
              <w:t>í</w:t>
            </w:r>
            <w:r w:rsidR="00A36A51">
              <w:rPr>
                <w:rFonts w:ascii="Arial" w:eastAsia="Times New Roman" w:hAnsi="Arial" w:cs="Arial"/>
                <w:color w:val="FF0000"/>
                <w:sz w:val="16"/>
                <w:szCs w:val="16"/>
                <w:lang w:eastAsia="cs-CZ"/>
              </w:rPr>
              <w:t>l</w:t>
            </w:r>
            <w:r w:rsidR="0027332D" w:rsidRPr="0027332D">
              <w:rPr>
                <w:rFonts w:ascii="Arial" w:eastAsia="Times New Roman" w:hAnsi="Arial" w:cs="Arial"/>
                <w:color w:val="FF0000"/>
                <w:sz w:val="16"/>
                <w:szCs w:val="16"/>
                <w:lang w:eastAsia="cs-CZ"/>
              </w:rPr>
              <w:t>ohách.</w:t>
            </w:r>
          </w:p>
          <w:p w14:paraId="1C9266A0" w14:textId="4BC00809" w:rsidR="00F62B65" w:rsidRPr="00C744DC" w:rsidRDefault="000B63FB" w:rsidP="00F62B65">
            <w:pPr>
              <w:pStyle w:val="Odstavecseseznamem"/>
              <w:numPr>
                <w:ilvl w:val="0"/>
                <w:numId w:val="32"/>
              </w:numPr>
              <w:spacing w:after="0" w:line="240" w:lineRule="auto"/>
              <w:rPr>
                <w:rFonts w:cs="Arial"/>
                <w:color w:val="FF0000"/>
              </w:rPr>
            </w:pPr>
            <w:r w:rsidRPr="00B726DC">
              <w:rPr>
                <w:rFonts w:ascii="Arial" w:eastAsia="Times New Roman" w:hAnsi="Arial" w:cs="Arial"/>
                <w:sz w:val="16"/>
                <w:szCs w:val="16"/>
                <w:lang w:eastAsia="cs-CZ"/>
              </w:rPr>
              <w:t>Jsou skutečně potřeba 2 nositelé? Jaká je úloha jednotlivých nositelů? proč je uveden NLZP? NLZP je v režii - Dle SZV jsou k výkonu přiřazeny osobní náklady jednoho nositele výkonu, pouze výjimečně více nositelů (operační výkony a podobně). Je-li nositelem alespoň 1 lékař nebo jiný vysokoškolský pracovník, nejsou zásadně k výkonu přiřazeny osobní náklady nelékařských zdravotnických pracovníků (jsou obsaženy v režii). U obdobných výkonů odbornosti 818 není laborant uveden.</w:t>
            </w:r>
            <w:r w:rsidR="00F62B65" w:rsidRPr="003A5AC4">
              <w:rPr>
                <w:rFonts w:eastAsia="Times New Roman" w:cs="Calibri"/>
                <w:color w:val="FF0000"/>
                <w:sz w:val="18"/>
                <w:szCs w:val="18"/>
                <w:lang w:eastAsia="cs-CZ"/>
              </w:rPr>
              <w:t xml:space="preserve"> Laborant přijímá vzorky, připravuje reagencie</w:t>
            </w:r>
            <w:r w:rsidR="00F62B65">
              <w:rPr>
                <w:rFonts w:eastAsia="Times New Roman" w:cs="Calibri"/>
                <w:color w:val="FF0000"/>
                <w:sz w:val="18"/>
                <w:szCs w:val="18"/>
                <w:lang w:eastAsia="cs-CZ"/>
              </w:rPr>
              <w:t xml:space="preserve"> (induktory agregace)</w:t>
            </w:r>
            <w:r w:rsidR="00F62B65" w:rsidRPr="003A5AC4">
              <w:rPr>
                <w:rFonts w:eastAsia="Times New Roman" w:cs="Calibri"/>
                <w:color w:val="FF0000"/>
                <w:sz w:val="18"/>
                <w:szCs w:val="18"/>
                <w:lang w:eastAsia="cs-CZ"/>
              </w:rPr>
              <w:t xml:space="preserve"> a kontrolní vzorky, vkládá je do </w:t>
            </w:r>
            <w:r w:rsidR="00F62B65">
              <w:rPr>
                <w:rFonts w:eastAsia="Times New Roman" w:cs="Calibri"/>
                <w:color w:val="FF0000"/>
                <w:sz w:val="18"/>
                <w:szCs w:val="18"/>
                <w:lang w:eastAsia="cs-CZ"/>
              </w:rPr>
              <w:t>agregometru</w:t>
            </w:r>
            <w:r w:rsidR="00F62B65" w:rsidRPr="003A5AC4">
              <w:rPr>
                <w:rFonts w:eastAsia="Times New Roman" w:cs="Calibri"/>
                <w:color w:val="FF0000"/>
                <w:sz w:val="18"/>
                <w:szCs w:val="18"/>
                <w:lang w:eastAsia="cs-CZ"/>
              </w:rPr>
              <w:t>,</w:t>
            </w:r>
            <w:r w:rsidR="00B93F2D">
              <w:rPr>
                <w:rFonts w:eastAsia="Times New Roman" w:cs="Calibri"/>
                <w:color w:val="FF0000"/>
                <w:sz w:val="18"/>
                <w:szCs w:val="18"/>
                <w:lang w:eastAsia="cs-CZ"/>
              </w:rPr>
              <w:t xml:space="preserve"> spouští </w:t>
            </w:r>
            <w:r w:rsidR="00E44400">
              <w:rPr>
                <w:rFonts w:eastAsia="Times New Roman" w:cs="Calibri"/>
                <w:color w:val="FF0000"/>
                <w:sz w:val="18"/>
                <w:szCs w:val="18"/>
                <w:lang w:eastAsia="cs-CZ"/>
              </w:rPr>
              <w:t>agregaci,</w:t>
            </w:r>
            <w:r w:rsidR="00F62B65" w:rsidRPr="003A5AC4">
              <w:rPr>
                <w:rFonts w:eastAsia="Times New Roman" w:cs="Calibri"/>
                <w:color w:val="FF0000"/>
                <w:sz w:val="18"/>
                <w:szCs w:val="18"/>
                <w:lang w:eastAsia="cs-CZ"/>
              </w:rPr>
              <w:t xml:space="preserve"> provádí kontrolu kvality měření na </w:t>
            </w:r>
            <w:r w:rsidR="00F62B65">
              <w:rPr>
                <w:rFonts w:eastAsia="Times New Roman" w:cs="Calibri"/>
                <w:color w:val="FF0000"/>
                <w:sz w:val="18"/>
                <w:szCs w:val="18"/>
                <w:lang w:eastAsia="cs-CZ"/>
              </w:rPr>
              <w:t>agregometru</w:t>
            </w:r>
            <w:r w:rsidR="00F62B65" w:rsidRPr="003A5AC4">
              <w:rPr>
                <w:rFonts w:eastAsia="Times New Roman" w:cs="Calibri"/>
                <w:color w:val="FF0000"/>
                <w:sz w:val="18"/>
                <w:szCs w:val="18"/>
                <w:lang w:eastAsia="cs-CZ"/>
              </w:rPr>
              <w:t xml:space="preserve"> (i kontrolu kvality vzorků), kontroluje výsledky vyšetření (kontrola </w:t>
            </w:r>
            <w:r w:rsidR="00F62B65">
              <w:rPr>
                <w:rFonts w:eastAsia="Times New Roman" w:cs="Calibri"/>
                <w:color w:val="FF0000"/>
                <w:sz w:val="18"/>
                <w:szCs w:val="18"/>
                <w:lang w:eastAsia="cs-CZ"/>
              </w:rPr>
              <w:t>agrega</w:t>
            </w:r>
            <w:r w:rsidR="00F62B65" w:rsidRPr="003A5AC4">
              <w:rPr>
                <w:rFonts w:eastAsia="Times New Roman" w:cs="Calibri"/>
                <w:color w:val="FF0000"/>
                <w:sz w:val="18"/>
                <w:szCs w:val="18"/>
                <w:lang w:eastAsia="cs-CZ"/>
              </w:rPr>
              <w:t xml:space="preserve">čních křivek), ev. upravuje vzorek (ředění), výsledky předkládá VŠ </w:t>
            </w:r>
            <w:r w:rsidR="00F62B65" w:rsidRPr="003A5AC4">
              <w:rPr>
                <w:rFonts w:eastAsia="Times New Roman" w:cs="Calibri"/>
                <w:color w:val="FF0000"/>
                <w:sz w:val="18"/>
                <w:szCs w:val="18"/>
                <w:lang w:eastAsia="cs-CZ"/>
              </w:rPr>
              <w:lastRenderedPageBreak/>
              <w:t>pracovníkovi k hodnocení.</w:t>
            </w:r>
            <w:r w:rsidR="00F62B65">
              <w:rPr>
                <w:rFonts w:eastAsia="Times New Roman" w:cs="Calibri"/>
                <w:color w:val="FF0000"/>
                <w:sz w:val="18"/>
                <w:szCs w:val="18"/>
                <w:lang w:eastAsia="cs-CZ"/>
              </w:rPr>
              <w:t xml:space="preserve"> Jedná se o vysoce specializovanou práci, kterou nelze zahrnout do režijních nákladů. Pokud by ve výkonu nebyla promítnuta práce laboranta, </w:t>
            </w:r>
            <w:r w:rsidR="00F62B65" w:rsidRPr="00622A99">
              <w:rPr>
                <w:rFonts w:eastAsia="Times New Roman" w:cs="Calibri"/>
                <w:color w:val="FF0000"/>
                <w:sz w:val="18"/>
                <w:szCs w:val="18"/>
                <w:lang w:eastAsia="cs-CZ"/>
              </w:rPr>
              <w:t>výkon</w:t>
            </w:r>
            <w:r w:rsidR="00F62B65">
              <w:rPr>
                <w:rFonts w:eastAsia="Times New Roman" w:cs="Calibri"/>
                <w:color w:val="FF0000"/>
                <w:sz w:val="18"/>
                <w:szCs w:val="18"/>
                <w:lang w:eastAsia="cs-CZ"/>
              </w:rPr>
              <w:t xml:space="preserve"> by</w:t>
            </w:r>
            <w:r w:rsidR="00F62B65" w:rsidRPr="00622A99">
              <w:rPr>
                <w:rFonts w:eastAsia="Times New Roman" w:cs="Calibri"/>
                <w:color w:val="FF0000"/>
                <w:sz w:val="18"/>
                <w:szCs w:val="18"/>
                <w:lang w:eastAsia="cs-CZ"/>
              </w:rPr>
              <w:t xml:space="preserve"> musel být realizován VŠ nelékařem, což by se promítlo do prodloužení času VŠ a došlo by k dalšímu navýšení</w:t>
            </w:r>
            <w:r w:rsidR="00F62B65">
              <w:rPr>
                <w:rFonts w:eastAsia="Times New Roman" w:cs="Calibri"/>
                <w:color w:val="FF0000"/>
                <w:sz w:val="18"/>
                <w:szCs w:val="18"/>
                <w:lang w:eastAsia="cs-CZ"/>
              </w:rPr>
              <w:t xml:space="preserve"> n</w:t>
            </w:r>
            <w:r w:rsidR="00F62B65" w:rsidRPr="00622A99">
              <w:rPr>
                <w:rFonts w:eastAsia="Times New Roman" w:cs="Calibri"/>
                <w:color w:val="FF0000"/>
                <w:sz w:val="18"/>
                <w:szCs w:val="18"/>
                <w:lang w:eastAsia="cs-CZ"/>
              </w:rPr>
              <w:t>ákladů na výkon</w:t>
            </w:r>
            <w:r w:rsidR="00F62B65" w:rsidRPr="00C744DC">
              <w:rPr>
                <w:rFonts w:cs="Arial"/>
                <w:color w:val="FF0000"/>
              </w:rPr>
              <w:t>.</w:t>
            </w:r>
          </w:p>
          <w:p w14:paraId="2CB0F19D" w14:textId="1B330F8B" w:rsidR="000B63FB" w:rsidRPr="00FA4B76" w:rsidRDefault="000B63FB" w:rsidP="0099543C">
            <w:pPr>
              <w:pStyle w:val="Odstavecseseznamem"/>
              <w:numPr>
                <w:ilvl w:val="0"/>
                <w:numId w:val="1"/>
              </w:numPr>
              <w:spacing w:after="0" w:line="240" w:lineRule="auto"/>
              <w:ind w:left="240" w:hanging="142"/>
              <w:rPr>
                <w:rFonts w:ascii="Arial" w:eastAsia="Times New Roman" w:hAnsi="Arial" w:cs="Arial"/>
                <w:color w:val="FF0000"/>
                <w:sz w:val="16"/>
                <w:szCs w:val="16"/>
                <w:lang w:eastAsia="cs-CZ"/>
              </w:rPr>
            </w:pPr>
            <w:r w:rsidRPr="00B726DC">
              <w:rPr>
                <w:rFonts w:ascii="Arial" w:eastAsia="Times New Roman" w:hAnsi="Arial" w:cs="Arial"/>
                <w:sz w:val="16"/>
                <w:szCs w:val="16"/>
                <w:lang w:eastAsia="cs-CZ"/>
              </w:rPr>
              <w:t xml:space="preserve">Funkce K2 by mohla být upřesněna "bioanalytik pro klinickou hematologii a transfuzní službu nebo lékař se specializací v oboru hematologie a transfuzní lékařství". </w:t>
            </w:r>
            <w:r w:rsidR="00FA4B76" w:rsidRPr="00FA4B76">
              <w:rPr>
                <w:rFonts w:ascii="Arial" w:eastAsia="Times New Roman" w:hAnsi="Arial" w:cs="Arial"/>
                <w:color w:val="FF0000"/>
                <w:sz w:val="16"/>
                <w:szCs w:val="16"/>
                <w:lang w:eastAsia="cs-CZ"/>
              </w:rPr>
              <w:t>Upřesněno v RL. Nelze ale použít celý navrhovaný název, protože přesahuje povolený počet znaků.</w:t>
            </w:r>
          </w:p>
          <w:p w14:paraId="0C0BC33B" w14:textId="705D4330" w:rsidR="000B63FB" w:rsidRPr="00280CAC" w:rsidRDefault="000B63FB" w:rsidP="000859CA">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280CAC">
              <w:rPr>
                <w:rFonts w:ascii="Arial" w:eastAsia="Times New Roman" w:hAnsi="Arial" w:cs="Arial"/>
                <w:sz w:val="16"/>
                <w:szCs w:val="16"/>
                <w:lang w:eastAsia="cs-CZ"/>
              </w:rPr>
              <w:t>Proč dochází k navýšení času výkonu? Nutno vyjasnit.</w:t>
            </w:r>
            <w:r w:rsidR="00AF761C" w:rsidRPr="00280CAC">
              <w:rPr>
                <w:rFonts w:ascii="Arial" w:eastAsia="Times New Roman" w:hAnsi="Arial" w:cs="Arial"/>
                <w:sz w:val="16"/>
                <w:szCs w:val="16"/>
                <w:lang w:eastAsia="cs-CZ"/>
              </w:rPr>
              <w:t xml:space="preserve"> </w:t>
            </w:r>
            <w:r w:rsidR="00E03118" w:rsidRPr="00280CAC">
              <w:rPr>
                <w:rFonts w:eastAsia="Times New Roman" w:cs="Calibri"/>
                <w:color w:val="FF0000"/>
                <w:sz w:val="18"/>
                <w:szCs w:val="18"/>
                <w:lang w:eastAsia="cs-CZ"/>
              </w:rPr>
              <w:t xml:space="preserve">Čas 5 minut neodpovídá reálné časové náročnosti. Provádění kontroly kvality, </w:t>
            </w:r>
            <w:r w:rsidR="007C4BD7" w:rsidRPr="00280CAC">
              <w:rPr>
                <w:rFonts w:eastAsia="Times New Roman" w:cs="Calibri"/>
                <w:color w:val="FF0000"/>
                <w:sz w:val="18"/>
                <w:szCs w:val="18"/>
                <w:lang w:eastAsia="cs-CZ"/>
              </w:rPr>
              <w:t>vyhodnocení více parametrů agregační křivky.</w:t>
            </w:r>
          </w:p>
          <w:p w14:paraId="56EAC420" w14:textId="11B736F6" w:rsidR="000B63FB" w:rsidRPr="00AC4346" w:rsidRDefault="000B63FB" w:rsidP="00D652E1">
            <w:pPr>
              <w:pStyle w:val="Odstavecseseznamem"/>
              <w:numPr>
                <w:ilvl w:val="0"/>
                <w:numId w:val="1"/>
              </w:numPr>
              <w:spacing w:after="0" w:line="240" w:lineRule="auto"/>
              <w:ind w:left="240" w:hanging="142"/>
              <w:contextualSpacing w:val="0"/>
              <w:jc w:val="both"/>
              <w:rPr>
                <w:rFonts w:ascii="Arial" w:eastAsia="Times New Roman" w:hAnsi="Arial" w:cs="Arial"/>
                <w:color w:val="FF0000"/>
                <w:sz w:val="16"/>
                <w:szCs w:val="16"/>
                <w:lang w:eastAsia="cs-CZ"/>
              </w:rPr>
            </w:pPr>
            <w:r w:rsidRPr="00340A57">
              <w:rPr>
                <w:rFonts w:ascii="Arial" w:eastAsia="Times New Roman" w:hAnsi="Arial" w:cs="Arial"/>
                <w:sz w:val="16"/>
                <w:szCs w:val="16"/>
                <w:lang w:eastAsia="cs-CZ"/>
              </w:rPr>
              <w:t xml:space="preserve">Proč dochází k navýšení OF? Nutno odůvodnit, proč bylo OF navýšeno – změna doporučení? </w:t>
            </w:r>
            <w:r w:rsidR="00340A57" w:rsidRPr="00340A57">
              <w:rPr>
                <w:rFonts w:eastAsia="Times New Roman" w:cs="Calibri"/>
                <w:color w:val="FF0000"/>
                <w:sz w:val="18"/>
                <w:szCs w:val="18"/>
                <w:lang w:eastAsia="cs-CZ"/>
              </w:rPr>
              <w:t>Původně bylo vyšetření optické agregometrie rozloženo do dvou výkonů - 96247 a 96249 s výčtem induktorů. Nyní došlo ke sloučení induktorů a metody. Při součtu frekvencí obou výkonů by se jednalo o 24/ čtvrtletí, ale my požadujeme pouze 20/ čtvrtletí</w:t>
            </w:r>
            <w:r w:rsidR="00340A57" w:rsidRPr="00340A57">
              <w:rPr>
                <w:rFonts w:cs="Arial"/>
                <w:color w:val="FF0000"/>
              </w:rPr>
              <w:t>.</w:t>
            </w:r>
            <w:r w:rsidR="00AF2393">
              <w:rPr>
                <w:rFonts w:cs="Arial"/>
                <w:color w:val="FF0000"/>
              </w:rPr>
              <w:t xml:space="preserve"> </w:t>
            </w:r>
            <w:r w:rsidRPr="00340A57">
              <w:rPr>
                <w:rFonts w:ascii="Arial" w:eastAsia="Times New Roman" w:hAnsi="Arial" w:cs="Arial"/>
                <w:sz w:val="16"/>
                <w:szCs w:val="16"/>
                <w:lang w:eastAsia="cs-CZ"/>
              </w:rPr>
              <w:t>Uvedeno: „ Agregační odpověď trombocytů po přidání ADP, kolagenu, adrenalinu, kys. arachidonové, ristocetinu, TRAP6 a d.“ Nutná bližší specifikace, zda je kód vykazován násobně v počtu použitých látek, či je vykázán 1x při použití všech uvedených látek – nutno přesně specifikovat pro potřeby revize.</w:t>
            </w:r>
            <w:r w:rsidR="00E00744">
              <w:rPr>
                <w:rFonts w:ascii="Arial" w:eastAsia="Times New Roman" w:hAnsi="Arial" w:cs="Arial"/>
                <w:sz w:val="16"/>
                <w:szCs w:val="16"/>
                <w:lang w:eastAsia="cs-CZ"/>
              </w:rPr>
              <w:t xml:space="preserve"> </w:t>
            </w:r>
            <w:r w:rsidR="00E00744" w:rsidRPr="00AC4346">
              <w:rPr>
                <w:rFonts w:ascii="Arial" w:eastAsia="Times New Roman" w:hAnsi="Arial" w:cs="Arial"/>
                <w:color w:val="FF0000"/>
                <w:sz w:val="16"/>
                <w:szCs w:val="16"/>
                <w:lang w:eastAsia="cs-CZ"/>
              </w:rPr>
              <w:t>Výkon je kalkulován pro jeden induktor</w:t>
            </w:r>
            <w:r w:rsidR="000B1A0E" w:rsidRPr="00AC4346">
              <w:rPr>
                <w:rFonts w:ascii="Arial" w:eastAsia="Times New Roman" w:hAnsi="Arial" w:cs="Arial"/>
                <w:color w:val="FF0000"/>
                <w:sz w:val="16"/>
                <w:szCs w:val="16"/>
                <w:lang w:eastAsia="cs-CZ"/>
              </w:rPr>
              <w:t xml:space="preserve"> a bude se vykazovat </w:t>
            </w:r>
            <w:r w:rsidR="00AC4346" w:rsidRPr="00AC4346">
              <w:rPr>
                <w:rFonts w:ascii="Arial" w:eastAsia="Times New Roman" w:hAnsi="Arial" w:cs="Arial"/>
                <w:color w:val="FF0000"/>
                <w:sz w:val="16"/>
                <w:szCs w:val="16"/>
                <w:lang w:eastAsia="cs-CZ"/>
              </w:rPr>
              <w:t>násobně v počtu použitých látek.</w:t>
            </w:r>
          </w:p>
          <w:p w14:paraId="4E79C5CE" w14:textId="7CD6FC70" w:rsidR="000B63FB" w:rsidRPr="00B726DC" w:rsidRDefault="000B63FB" w:rsidP="0099543C">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Proč je výkon sdílen pro odb. 202? Jedná se přece o laboratorní výkon …</w:t>
            </w:r>
            <w:r w:rsidR="00563F2E" w:rsidRPr="0032108D">
              <w:rPr>
                <w:rFonts w:ascii="Arial" w:eastAsia="Times New Roman" w:hAnsi="Arial" w:cs="Arial"/>
                <w:color w:val="FF0000"/>
                <w:sz w:val="16"/>
                <w:szCs w:val="16"/>
                <w:lang w:eastAsia="cs-CZ"/>
              </w:rPr>
              <w:t>Opraveno</w:t>
            </w:r>
            <w:r w:rsidR="0032108D" w:rsidRPr="0032108D">
              <w:rPr>
                <w:rFonts w:ascii="Arial" w:eastAsia="Times New Roman" w:hAnsi="Arial" w:cs="Arial"/>
                <w:color w:val="FF0000"/>
                <w:sz w:val="16"/>
                <w:szCs w:val="16"/>
                <w:lang w:eastAsia="cs-CZ"/>
              </w:rPr>
              <w:t>, historicky to v RL bylo.</w:t>
            </w:r>
          </w:p>
        </w:tc>
      </w:tr>
      <w:tr w:rsidR="000B63FB" w:rsidRPr="00B726DC" w14:paraId="2C966FF7" w14:textId="77777777" w:rsidTr="00BA01D7">
        <w:trPr>
          <w:trHeight w:val="50"/>
        </w:trPr>
        <w:tc>
          <w:tcPr>
            <w:tcW w:w="188" w:type="pct"/>
            <w:tcBorders>
              <w:top w:val="nil"/>
              <w:left w:val="single" w:sz="4" w:space="0" w:color="auto"/>
              <w:bottom w:val="single" w:sz="4" w:space="0" w:color="auto"/>
              <w:right w:val="single" w:sz="4" w:space="0" w:color="auto"/>
            </w:tcBorders>
            <w:noWrap/>
            <w:vAlign w:val="center"/>
            <w:hideMark/>
          </w:tcPr>
          <w:p w14:paraId="758DAD37"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lastRenderedPageBreak/>
              <w:t>818</w:t>
            </w:r>
          </w:p>
        </w:tc>
        <w:tc>
          <w:tcPr>
            <w:tcW w:w="975" w:type="pct"/>
            <w:tcBorders>
              <w:top w:val="nil"/>
              <w:left w:val="nil"/>
              <w:bottom w:val="single" w:sz="4" w:space="0" w:color="auto"/>
              <w:right w:val="single" w:sz="4" w:space="0" w:color="auto"/>
            </w:tcBorders>
            <w:vAlign w:val="center"/>
            <w:hideMark/>
          </w:tcPr>
          <w:p w14:paraId="573B18E8"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96249</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AGREGACE TROMBOCYTŮ MĚŘENÁ IMPEDANČNÍ METODOU</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změnové řízení: změna názvu, OF, doby trvání, popisu, obsahu, nositelů výkonu, materiálů, přístrojů a bodové hodnoty</w:t>
            </w:r>
          </w:p>
        </w:tc>
        <w:tc>
          <w:tcPr>
            <w:tcW w:w="3837" w:type="pct"/>
            <w:tcBorders>
              <w:top w:val="nil"/>
              <w:left w:val="nil"/>
              <w:bottom w:val="single" w:sz="4" w:space="0" w:color="auto"/>
              <w:right w:val="single" w:sz="4" w:space="0" w:color="auto"/>
            </w:tcBorders>
            <w:hideMark/>
          </w:tcPr>
          <w:p w14:paraId="6E1E7915" w14:textId="313781E3" w:rsidR="000B63FB" w:rsidRPr="004C0B92" w:rsidRDefault="000B63FB" w:rsidP="006C4E70">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4C0B92">
              <w:rPr>
                <w:rFonts w:ascii="Arial" w:eastAsia="Times New Roman" w:hAnsi="Arial" w:cs="Arial"/>
                <w:sz w:val="16"/>
                <w:szCs w:val="16"/>
                <w:lang w:eastAsia="cs-CZ"/>
              </w:rPr>
              <w:t>Prosíme doložit ceny PMAt včetně rozpočítání na 1 vzorek.</w:t>
            </w:r>
            <w:r w:rsidR="0027332D" w:rsidRPr="004C0B92">
              <w:rPr>
                <w:rFonts w:ascii="Arial" w:eastAsia="Times New Roman" w:hAnsi="Arial" w:cs="Arial"/>
                <w:sz w:val="16"/>
                <w:szCs w:val="16"/>
                <w:lang w:eastAsia="cs-CZ"/>
              </w:rPr>
              <w:t xml:space="preserve"> </w:t>
            </w:r>
            <w:r w:rsidR="0027332D" w:rsidRPr="004C0B92">
              <w:rPr>
                <w:rFonts w:ascii="Arial" w:eastAsia="Times New Roman" w:hAnsi="Arial" w:cs="Arial"/>
                <w:color w:val="FF0000"/>
                <w:sz w:val="16"/>
                <w:szCs w:val="16"/>
                <w:lang w:eastAsia="cs-CZ"/>
              </w:rPr>
              <w:t>Dokládáme v pří</w:t>
            </w:r>
            <w:r w:rsidR="006273D7">
              <w:rPr>
                <w:rFonts w:ascii="Arial" w:eastAsia="Times New Roman" w:hAnsi="Arial" w:cs="Arial"/>
                <w:color w:val="FF0000"/>
                <w:sz w:val="16"/>
                <w:szCs w:val="16"/>
                <w:lang w:eastAsia="cs-CZ"/>
              </w:rPr>
              <w:t>l</w:t>
            </w:r>
            <w:r w:rsidR="0027332D" w:rsidRPr="004C0B92">
              <w:rPr>
                <w:rFonts w:ascii="Arial" w:eastAsia="Times New Roman" w:hAnsi="Arial" w:cs="Arial"/>
                <w:color w:val="FF0000"/>
                <w:sz w:val="16"/>
                <w:szCs w:val="16"/>
                <w:lang w:eastAsia="cs-CZ"/>
              </w:rPr>
              <w:t>ohách.</w:t>
            </w:r>
          </w:p>
          <w:p w14:paraId="59FF479B" w14:textId="083DADE6" w:rsidR="000B63FB" w:rsidRPr="005D6313" w:rsidRDefault="000B63FB" w:rsidP="001D5347">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5D6313">
              <w:rPr>
                <w:rFonts w:ascii="Arial" w:eastAsia="Times New Roman" w:hAnsi="Arial" w:cs="Arial"/>
                <w:sz w:val="16"/>
                <w:szCs w:val="16"/>
                <w:lang w:eastAsia="cs-CZ"/>
              </w:rPr>
              <w:t>Jsou skutečně potřeba 2 nositelé? Jaká je úloha jednotlivých nositelů? proč je uveden NLZP? NLZP je v režii - Dle SZV jsou k výkonu přiřazeny osobní náklady jednoho nositele výkonu, pouze výjimečně více nositelů (operační výkony a podobně). Je-li nositelem alespoň 1 lékař nebo jiný vysokoškolský pracovník, nejsou zásadně k výkonu přiřazeny osobní náklady nelékařských zdravotnických pracovníků (jsou obsaženy v režii). U obdobných výkonů odbornosti 818 není laborant uveden.</w:t>
            </w:r>
            <w:r w:rsidR="00D04B9A" w:rsidRPr="005D6313">
              <w:rPr>
                <w:rFonts w:ascii="Arial" w:eastAsia="Times New Roman" w:hAnsi="Arial" w:cs="Arial"/>
                <w:sz w:val="16"/>
                <w:szCs w:val="16"/>
                <w:lang w:eastAsia="cs-CZ"/>
              </w:rPr>
              <w:t xml:space="preserve"> </w:t>
            </w:r>
            <w:r w:rsidR="00D04B9A" w:rsidRPr="005D6313">
              <w:rPr>
                <w:rFonts w:eastAsia="Times New Roman" w:cs="Calibri"/>
                <w:color w:val="FF0000"/>
                <w:sz w:val="18"/>
                <w:szCs w:val="18"/>
                <w:lang w:eastAsia="cs-CZ"/>
              </w:rPr>
              <w:t xml:space="preserve">Laborant přijímá vzorky, připravuje reagencie (induktory agregace) a kontrolní vzorky, vkládá je do agregometru, spouští agregaci, provádí kontrolu kvality měření na agregometru (i kontrolu kvality vzorků), kontroluje výsledky vyšetření (kontrola agregačních křivek), ev. </w:t>
            </w:r>
            <w:r w:rsidR="003315F4" w:rsidRPr="005D6313">
              <w:rPr>
                <w:rFonts w:eastAsia="Times New Roman" w:cs="Calibri"/>
                <w:color w:val="FF0000"/>
                <w:sz w:val="18"/>
                <w:szCs w:val="18"/>
                <w:lang w:eastAsia="cs-CZ"/>
              </w:rPr>
              <w:t>opakuje měření</w:t>
            </w:r>
            <w:r w:rsidR="00D04B9A" w:rsidRPr="005D6313">
              <w:rPr>
                <w:rFonts w:eastAsia="Times New Roman" w:cs="Calibri"/>
                <w:color w:val="FF0000"/>
                <w:sz w:val="18"/>
                <w:szCs w:val="18"/>
                <w:lang w:eastAsia="cs-CZ"/>
              </w:rPr>
              <w:t>, výsledky předkládá VŠ pracovníkovi k hodnocení. Jedná se o vysoce specializovanou práci, kterou nelze zahrnout do režijních nákladů. Pokud by ve výkonu nebyla promítnuta práce laboranta, výkon by musel být realizován VŠ nelékařem, což by se promítlo do prodloužení času VŠ a došlo by k dalšímu navýšení nákladů na výkon</w:t>
            </w:r>
            <w:r w:rsidR="00D04B9A" w:rsidRPr="005D6313">
              <w:rPr>
                <w:rFonts w:cs="Arial"/>
                <w:color w:val="FF0000"/>
              </w:rPr>
              <w:t>.</w:t>
            </w:r>
          </w:p>
          <w:p w14:paraId="7E08170A" w14:textId="77777777" w:rsidR="005D6313" w:rsidRPr="00FA4B76" w:rsidRDefault="000B63FB" w:rsidP="005D6313">
            <w:pPr>
              <w:pStyle w:val="Odstavecseseznamem"/>
              <w:numPr>
                <w:ilvl w:val="0"/>
                <w:numId w:val="1"/>
              </w:numPr>
              <w:spacing w:after="0" w:line="240" w:lineRule="auto"/>
              <w:ind w:left="240" w:hanging="142"/>
              <w:rPr>
                <w:rFonts w:ascii="Arial" w:eastAsia="Times New Roman" w:hAnsi="Arial" w:cs="Arial"/>
                <w:color w:val="FF0000"/>
                <w:sz w:val="16"/>
                <w:szCs w:val="16"/>
                <w:lang w:eastAsia="cs-CZ"/>
              </w:rPr>
            </w:pPr>
            <w:r w:rsidRPr="00B726DC">
              <w:rPr>
                <w:rFonts w:ascii="Arial" w:eastAsia="Times New Roman" w:hAnsi="Arial" w:cs="Arial"/>
                <w:sz w:val="16"/>
                <w:szCs w:val="16"/>
                <w:lang w:eastAsia="cs-CZ"/>
              </w:rPr>
              <w:t>Funkce K2 by mohla být upřesněna "bioanalytik pro klinickou hematologii a transfuzní službu nebo lékař se specializací v oboru hematologie a transfuzní lékařství".</w:t>
            </w:r>
            <w:r w:rsidR="005D6313">
              <w:rPr>
                <w:rFonts w:ascii="Arial" w:eastAsia="Times New Roman" w:hAnsi="Arial" w:cs="Arial"/>
                <w:sz w:val="16"/>
                <w:szCs w:val="16"/>
                <w:lang w:eastAsia="cs-CZ"/>
              </w:rPr>
              <w:t xml:space="preserve"> </w:t>
            </w:r>
            <w:r w:rsidR="005D6313" w:rsidRPr="00FA4B76">
              <w:rPr>
                <w:rFonts w:ascii="Arial" w:eastAsia="Times New Roman" w:hAnsi="Arial" w:cs="Arial"/>
                <w:color w:val="FF0000"/>
                <w:sz w:val="16"/>
                <w:szCs w:val="16"/>
                <w:lang w:eastAsia="cs-CZ"/>
              </w:rPr>
              <w:t>Upřesněno v RL. Nelze ale použít celý navrhovaný název, protože přesahuje povolený počet znaků.</w:t>
            </w:r>
          </w:p>
          <w:p w14:paraId="65B9725D" w14:textId="51DCA8A2" w:rsidR="000B63FB" w:rsidRPr="0071034D" w:rsidRDefault="000B63FB" w:rsidP="00A4370F">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71034D">
              <w:rPr>
                <w:rFonts w:ascii="Arial" w:eastAsia="Times New Roman" w:hAnsi="Arial" w:cs="Arial"/>
                <w:sz w:val="16"/>
                <w:szCs w:val="16"/>
                <w:lang w:eastAsia="cs-CZ"/>
              </w:rPr>
              <w:t>Proč dochází k navýšení času výkonu? Nutno vyjasnit.</w:t>
            </w:r>
            <w:r w:rsidR="0071034D" w:rsidRPr="0071034D">
              <w:rPr>
                <w:rFonts w:ascii="Arial" w:eastAsia="Times New Roman" w:hAnsi="Arial" w:cs="Arial"/>
                <w:sz w:val="16"/>
                <w:szCs w:val="16"/>
                <w:lang w:eastAsia="cs-CZ"/>
              </w:rPr>
              <w:t xml:space="preserve"> . </w:t>
            </w:r>
            <w:r w:rsidR="0071034D" w:rsidRPr="0071034D">
              <w:rPr>
                <w:rFonts w:eastAsia="Times New Roman" w:cs="Calibri"/>
                <w:color w:val="FF0000"/>
                <w:sz w:val="18"/>
                <w:szCs w:val="18"/>
                <w:lang w:eastAsia="cs-CZ"/>
              </w:rPr>
              <w:t>Čas 5 minut neodpovídá reálné časové náročnosti. Provádění kontroly kvality, vyhodnocení více parametrů agregační křivky.</w:t>
            </w:r>
          </w:p>
          <w:p w14:paraId="7DB51BA5" w14:textId="204E0CDD" w:rsidR="000B63FB" w:rsidRPr="00C77C75" w:rsidRDefault="000B63FB" w:rsidP="00676154">
            <w:pPr>
              <w:pStyle w:val="Odstavecseseznamem"/>
              <w:numPr>
                <w:ilvl w:val="0"/>
                <w:numId w:val="1"/>
              </w:numPr>
              <w:spacing w:after="0" w:line="240" w:lineRule="auto"/>
              <w:ind w:left="240" w:hanging="142"/>
              <w:contextualSpacing w:val="0"/>
              <w:jc w:val="both"/>
              <w:rPr>
                <w:rFonts w:ascii="Arial" w:eastAsia="Times New Roman" w:hAnsi="Arial" w:cs="Arial"/>
                <w:sz w:val="16"/>
                <w:szCs w:val="16"/>
                <w:lang w:eastAsia="cs-CZ"/>
              </w:rPr>
            </w:pPr>
            <w:r w:rsidRPr="00C77C75">
              <w:rPr>
                <w:rFonts w:ascii="Arial" w:eastAsia="Times New Roman" w:hAnsi="Arial" w:cs="Arial"/>
                <w:sz w:val="16"/>
                <w:szCs w:val="16"/>
                <w:lang w:eastAsia="cs-CZ"/>
              </w:rPr>
              <w:t>Proč dochází k navýšení OF? Nutno odůvodnit, proč bylo OF navýšeno – změna doporučení?</w:t>
            </w:r>
            <w:r w:rsidR="00F630F5" w:rsidRPr="00C77C75">
              <w:rPr>
                <w:rFonts w:ascii="Arial" w:eastAsia="Times New Roman" w:hAnsi="Arial" w:cs="Arial"/>
                <w:sz w:val="16"/>
                <w:szCs w:val="16"/>
                <w:lang w:eastAsia="cs-CZ"/>
              </w:rPr>
              <w:t xml:space="preserve"> </w:t>
            </w:r>
            <w:r w:rsidR="00F630F5" w:rsidRPr="00C77C75">
              <w:rPr>
                <w:rFonts w:eastAsia="Times New Roman" w:cs="Calibri"/>
                <w:color w:val="FF0000"/>
                <w:sz w:val="18"/>
                <w:szCs w:val="18"/>
                <w:lang w:eastAsia="cs-CZ"/>
              </w:rPr>
              <w:t>Původně bylo zohledněno pouze vyšetření optické agregometrie a to bylo rozloženo do dvou výkonů - 96247 a 96249 s výčtem induktorů. Nyní došlo</w:t>
            </w:r>
            <w:r w:rsidR="00F630F5" w:rsidRPr="00C77C75">
              <w:rPr>
                <w:rFonts w:cs="Arial"/>
                <w:color w:val="FF0000"/>
              </w:rPr>
              <w:t xml:space="preserve"> </w:t>
            </w:r>
            <w:r w:rsidR="00F630F5" w:rsidRPr="00C77C75">
              <w:rPr>
                <w:rFonts w:eastAsia="Times New Roman" w:cs="Calibri"/>
                <w:color w:val="FF0000"/>
                <w:sz w:val="18"/>
                <w:szCs w:val="18"/>
                <w:lang w:eastAsia="cs-CZ"/>
              </w:rPr>
              <w:t>ke sloučení induktorů a metody. Při součtu frekvencí obou výkonů by se jednalo o 24/ čtvrtletí, ale my požadujeme pouze 20/ čtvrtletí</w:t>
            </w:r>
            <w:r w:rsidR="00F630F5" w:rsidRPr="00C77C75">
              <w:rPr>
                <w:rFonts w:cs="Arial"/>
                <w:color w:val="FF0000"/>
              </w:rPr>
              <w:t>.</w:t>
            </w:r>
            <w:r w:rsidRPr="00C77C75">
              <w:rPr>
                <w:rFonts w:ascii="Arial" w:eastAsia="Times New Roman" w:hAnsi="Arial" w:cs="Arial"/>
                <w:sz w:val="16"/>
                <w:szCs w:val="16"/>
                <w:lang w:eastAsia="cs-CZ"/>
              </w:rPr>
              <w:t xml:space="preserve"> Uvedeno: „ Agregační odpověď trombocytů po přidání ADP s prostaglandinem, ristocetinu, peptidů přímo aktivujícími destičky - TRAP6 a d.“ Prosím o bližší specifikaci, zda je kód vykazován násobně v počtu použitých látek, či je vykázán 1x při použití všech uvedených látek – nutno přesně specifikovat pro potřeby revize.</w:t>
            </w:r>
            <w:r w:rsidR="00555517" w:rsidRPr="00C77C75">
              <w:rPr>
                <w:rFonts w:ascii="Arial" w:eastAsia="Times New Roman" w:hAnsi="Arial" w:cs="Arial"/>
                <w:sz w:val="16"/>
                <w:szCs w:val="16"/>
                <w:lang w:eastAsia="cs-CZ"/>
              </w:rPr>
              <w:t xml:space="preserve"> </w:t>
            </w:r>
            <w:r w:rsidR="00555517" w:rsidRPr="00C77C75">
              <w:rPr>
                <w:rFonts w:ascii="Arial" w:eastAsia="Times New Roman" w:hAnsi="Arial" w:cs="Arial"/>
                <w:color w:val="FF0000"/>
                <w:sz w:val="16"/>
                <w:szCs w:val="16"/>
                <w:lang w:eastAsia="cs-CZ"/>
              </w:rPr>
              <w:t>Výkon je kalkulován pro jeden induktor a bude se vykazovat násobně v počtu použitých látek.</w:t>
            </w:r>
          </w:p>
          <w:p w14:paraId="113B8350" w14:textId="245B1FE4" w:rsidR="000B63FB" w:rsidRPr="00B726DC" w:rsidRDefault="000B63FB" w:rsidP="0099543C">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Proč je výkon sdílen pro odb. 202? Jedná se přece o laboratorní výkon …</w:t>
            </w:r>
            <w:r w:rsidR="0032108D" w:rsidRPr="0032108D">
              <w:rPr>
                <w:rFonts w:ascii="Arial" w:eastAsia="Times New Roman" w:hAnsi="Arial" w:cs="Arial"/>
                <w:color w:val="FF0000"/>
                <w:sz w:val="16"/>
                <w:szCs w:val="16"/>
                <w:lang w:eastAsia="cs-CZ"/>
              </w:rPr>
              <w:t xml:space="preserve"> Opraveno, historicky to v RL bylo.</w:t>
            </w:r>
          </w:p>
          <w:p w14:paraId="0CFDAA4B" w14:textId="40FC7C40" w:rsidR="000B63FB" w:rsidRPr="00B726DC" w:rsidRDefault="000B63FB" w:rsidP="0099543C">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Přístroj Agregometr impedanční je novou položkou v číselníku přístrojů a je uveden pouze u tohoto změnového výkonu. Je tedy nutno doložit cenu přístroje např. fakturou, a specifikaci přístroje.</w:t>
            </w:r>
            <w:r w:rsidR="0032108D" w:rsidRPr="0027332D">
              <w:rPr>
                <w:rFonts w:ascii="Arial" w:eastAsia="Times New Roman" w:hAnsi="Arial" w:cs="Arial"/>
                <w:color w:val="FF0000"/>
                <w:sz w:val="16"/>
                <w:szCs w:val="16"/>
                <w:lang w:eastAsia="cs-CZ"/>
              </w:rPr>
              <w:t xml:space="preserve"> Dokládáme v pří</w:t>
            </w:r>
            <w:r w:rsidR="006273D7">
              <w:rPr>
                <w:rFonts w:ascii="Arial" w:eastAsia="Times New Roman" w:hAnsi="Arial" w:cs="Arial"/>
                <w:color w:val="FF0000"/>
                <w:sz w:val="16"/>
                <w:szCs w:val="16"/>
                <w:lang w:eastAsia="cs-CZ"/>
              </w:rPr>
              <w:t>l</w:t>
            </w:r>
            <w:r w:rsidR="0032108D" w:rsidRPr="0027332D">
              <w:rPr>
                <w:rFonts w:ascii="Arial" w:eastAsia="Times New Roman" w:hAnsi="Arial" w:cs="Arial"/>
                <w:color w:val="FF0000"/>
                <w:sz w:val="16"/>
                <w:szCs w:val="16"/>
                <w:lang w:eastAsia="cs-CZ"/>
              </w:rPr>
              <w:t>ohách.</w:t>
            </w:r>
          </w:p>
          <w:p w14:paraId="12C1B701" w14:textId="0AE9E18B" w:rsidR="000B63FB" w:rsidRPr="00B726DC" w:rsidRDefault="000B63FB" w:rsidP="003341CF">
            <w:pPr>
              <w:pStyle w:val="Odstavecseseznamem"/>
              <w:spacing w:after="0" w:line="240" w:lineRule="auto"/>
              <w:ind w:left="240"/>
              <w:rPr>
                <w:rFonts w:ascii="Arial" w:eastAsia="Times New Roman" w:hAnsi="Arial" w:cs="Arial"/>
                <w:sz w:val="16"/>
                <w:szCs w:val="16"/>
                <w:lang w:eastAsia="cs-CZ"/>
              </w:rPr>
            </w:pPr>
            <w:r w:rsidRPr="00B726DC">
              <w:rPr>
                <w:rFonts w:ascii="Arial" w:eastAsia="Times New Roman" w:hAnsi="Arial" w:cs="Arial"/>
                <w:sz w:val="16"/>
                <w:szCs w:val="16"/>
                <w:lang w:eastAsia="cs-CZ"/>
              </w:rPr>
              <w:t>Budou tímto přístrojem poskytovatele vybaveni?</w:t>
            </w:r>
            <w:r w:rsidR="0027447D">
              <w:rPr>
                <w:rFonts w:ascii="Arial" w:eastAsia="Times New Roman" w:hAnsi="Arial" w:cs="Arial"/>
                <w:sz w:val="16"/>
                <w:szCs w:val="16"/>
                <w:lang w:eastAsia="cs-CZ"/>
              </w:rPr>
              <w:t xml:space="preserve"> </w:t>
            </w:r>
            <w:r w:rsidR="0027447D" w:rsidRPr="0027447D">
              <w:rPr>
                <w:rFonts w:ascii="Arial" w:eastAsia="Times New Roman" w:hAnsi="Arial" w:cs="Arial"/>
                <w:color w:val="FF0000"/>
                <w:sz w:val="16"/>
                <w:szCs w:val="16"/>
                <w:lang w:eastAsia="cs-CZ"/>
              </w:rPr>
              <w:t>Ano, bez přístroje nelze tuto metodu provést.</w:t>
            </w:r>
          </w:p>
        </w:tc>
      </w:tr>
      <w:tr w:rsidR="000B63FB" w:rsidRPr="00B726DC" w14:paraId="2C93002E" w14:textId="77777777" w:rsidTr="00BA01D7">
        <w:trPr>
          <w:trHeight w:val="916"/>
        </w:trPr>
        <w:tc>
          <w:tcPr>
            <w:tcW w:w="188" w:type="pct"/>
            <w:tcBorders>
              <w:top w:val="nil"/>
              <w:left w:val="single" w:sz="4" w:space="0" w:color="auto"/>
              <w:bottom w:val="single" w:sz="4" w:space="0" w:color="auto"/>
              <w:right w:val="single" w:sz="4" w:space="0" w:color="auto"/>
            </w:tcBorders>
            <w:noWrap/>
            <w:vAlign w:val="center"/>
            <w:hideMark/>
          </w:tcPr>
          <w:p w14:paraId="22521EF7"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lastRenderedPageBreak/>
              <w:t>202</w:t>
            </w:r>
          </w:p>
        </w:tc>
        <w:tc>
          <w:tcPr>
            <w:tcW w:w="975" w:type="pct"/>
            <w:tcBorders>
              <w:top w:val="nil"/>
              <w:left w:val="nil"/>
              <w:bottom w:val="single" w:sz="4" w:space="0" w:color="auto"/>
              <w:right w:val="single" w:sz="4" w:space="0" w:color="auto"/>
            </w:tcBorders>
            <w:vAlign w:val="center"/>
            <w:hideMark/>
          </w:tcPr>
          <w:p w14:paraId="437AA11A"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22210</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PODÁVÁNÍ LÉKU PODKOŽNÍ INJEKCÍ S DÉLKOU APLIKACE DO 60 MINUT</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nový výkon</w:t>
            </w:r>
          </w:p>
        </w:tc>
        <w:tc>
          <w:tcPr>
            <w:tcW w:w="3837" w:type="pct"/>
            <w:tcBorders>
              <w:top w:val="nil"/>
              <w:left w:val="nil"/>
              <w:bottom w:val="single" w:sz="4" w:space="0" w:color="auto"/>
              <w:right w:val="single" w:sz="4" w:space="0" w:color="auto"/>
            </w:tcBorders>
            <w:hideMark/>
          </w:tcPr>
          <w:p w14:paraId="40457616" w14:textId="77777777" w:rsidR="000B63FB" w:rsidRPr="002C354F" w:rsidRDefault="000B63FB" w:rsidP="00EC6326">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2C354F">
              <w:rPr>
                <w:rFonts w:ascii="Arial" w:eastAsia="Times New Roman" w:hAnsi="Arial" w:cs="Arial"/>
                <w:color w:val="000000"/>
                <w:sz w:val="16"/>
                <w:szCs w:val="16"/>
                <w:lang w:eastAsia="cs-CZ"/>
              </w:rPr>
              <w:t xml:space="preserve">Upravit nositele výkonu - je-li nositelem výkonu alespoň jeden lékař nebo jiný vysokoškolský pracovník, nejsou zásadně k výkonu přiřazeny osobní náklady nelékařských zdravotnických pracovníků (jsou obsaženy v úhradě nepřímých nákladů - režii). Sestra S3 má mít jakou specializaci? Bude se sestra věnovat 30 minut pouze 1 pacientovi? </w:t>
            </w:r>
          </w:p>
          <w:p w14:paraId="71A99028" w14:textId="455113DE" w:rsidR="000B63FB" w:rsidRPr="002C354F" w:rsidRDefault="000B63FB" w:rsidP="00EC6326">
            <w:pPr>
              <w:pStyle w:val="Odstavecseseznamem"/>
              <w:numPr>
                <w:ilvl w:val="0"/>
                <w:numId w:val="1"/>
              </w:numPr>
              <w:spacing w:after="0" w:line="240" w:lineRule="auto"/>
              <w:ind w:left="240" w:hanging="142"/>
              <w:rPr>
                <w:rFonts w:ascii="Arial" w:eastAsia="Times New Roman" w:hAnsi="Arial" w:cs="Arial"/>
                <w:sz w:val="16"/>
                <w:szCs w:val="16"/>
                <w:lang w:eastAsia="cs-CZ"/>
              </w:rPr>
            </w:pPr>
            <w:r>
              <w:rPr>
                <w:rFonts w:ascii="Arial" w:eastAsia="Times New Roman" w:hAnsi="Arial" w:cs="Arial"/>
                <w:color w:val="000000"/>
                <w:sz w:val="16"/>
                <w:szCs w:val="16"/>
                <w:lang w:eastAsia="cs-CZ"/>
              </w:rPr>
              <w:t>H</w:t>
            </w:r>
            <w:r w:rsidRPr="002C354F">
              <w:rPr>
                <w:rFonts w:ascii="Arial" w:eastAsia="Times New Roman" w:hAnsi="Arial" w:cs="Arial"/>
                <w:sz w:val="16"/>
                <w:szCs w:val="16"/>
                <w:lang w:eastAsia="cs-CZ"/>
              </w:rPr>
              <w:t>odnocení zdravotního stavu pacienta a schválení indikace podání léčivé látky je obsaženo v kódu: 22023 - KONTROLNÍ VYŠETŘENÍ HEMATOLOGA – TRVÁNÍ 15 MINUT</w:t>
            </w:r>
            <w:r w:rsidRPr="002C354F">
              <w:rPr>
                <w:rFonts w:ascii="Arial" w:eastAsia="Times New Roman" w:hAnsi="Arial" w:cs="Arial"/>
                <w:color w:val="000000"/>
                <w:sz w:val="16"/>
                <w:szCs w:val="16"/>
                <w:lang w:eastAsia="cs-CZ"/>
              </w:rPr>
              <w:t xml:space="preserve"> </w:t>
            </w:r>
          </w:p>
          <w:p w14:paraId="23976D55" w14:textId="450F2920" w:rsidR="000B63FB" w:rsidRPr="002C354F" w:rsidRDefault="000B63FB" w:rsidP="00EC6326">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2C354F">
              <w:rPr>
                <w:rFonts w:ascii="Arial" w:eastAsia="Times New Roman" w:hAnsi="Arial" w:cs="Arial"/>
                <w:color w:val="000000"/>
                <w:sz w:val="16"/>
                <w:szCs w:val="16"/>
                <w:lang w:eastAsia="cs-CZ"/>
              </w:rPr>
              <w:t>Tonometr a infuzní pumpa –nejedná se o jednoúčelové přístroje ale víceúčelové, tzn. nekalkulovat.</w:t>
            </w:r>
          </w:p>
          <w:p w14:paraId="387F2307" w14:textId="51B0BF38" w:rsidR="000B63FB" w:rsidRPr="001B33F3" w:rsidRDefault="000B63FB" w:rsidP="008802EB">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color w:val="000000"/>
                <w:sz w:val="16"/>
                <w:szCs w:val="16"/>
                <w:lang w:eastAsia="cs-CZ"/>
              </w:rPr>
              <w:t>Chybí uvedení kategorie</w:t>
            </w:r>
          </w:p>
          <w:p w14:paraId="46FB2FBD" w14:textId="467ACD15" w:rsidR="000B63FB" w:rsidRPr="002C354F" w:rsidRDefault="000B63FB" w:rsidP="002C354F">
            <w:pPr>
              <w:pStyle w:val="Odstavecseseznamem"/>
              <w:numPr>
                <w:ilvl w:val="0"/>
                <w:numId w:val="1"/>
              </w:numPr>
              <w:spacing w:after="0" w:line="240" w:lineRule="auto"/>
              <w:ind w:left="240" w:hanging="142"/>
              <w:rPr>
                <w:rFonts w:ascii="Arial" w:eastAsia="Times New Roman" w:hAnsi="Arial" w:cs="Arial"/>
                <w:b/>
                <w:bCs/>
                <w:sz w:val="16"/>
                <w:szCs w:val="16"/>
                <w:lang w:eastAsia="cs-CZ"/>
              </w:rPr>
            </w:pPr>
            <w:r>
              <w:rPr>
                <w:rFonts w:ascii="Arial" w:eastAsia="Times New Roman" w:hAnsi="Arial" w:cs="Arial"/>
                <w:color w:val="000000"/>
                <w:sz w:val="16"/>
                <w:szCs w:val="16"/>
                <w:lang w:eastAsia="cs-CZ"/>
              </w:rPr>
              <w:t>J</w:t>
            </w:r>
            <w:r w:rsidRPr="00B726DC">
              <w:rPr>
                <w:rFonts w:ascii="Arial" w:eastAsia="Times New Roman" w:hAnsi="Arial" w:cs="Arial"/>
                <w:color w:val="000000"/>
                <w:sz w:val="16"/>
                <w:szCs w:val="16"/>
                <w:lang w:eastAsia="cs-CZ"/>
              </w:rPr>
              <w:t>e otázkou</w:t>
            </w:r>
            <w:r>
              <w:rPr>
                <w:rFonts w:ascii="Arial" w:eastAsia="Times New Roman" w:hAnsi="Arial" w:cs="Arial"/>
                <w:color w:val="000000"/>
                <w:sz w:val="16"/>
                <w:szCs w:val="16"/>
                <w:lang w:eastAsia="cs-CZ"/>
              </w:rPr>
              <w:t>,</w:t>
            </w:r>
            <w:r w:rsidRPr="00B726DC">
              <w:rPr>
                <w:rFonts w:ascii="Arial" w:eastAsia="Times New Roman" w:hAnsi="Arial" w:cs="Arial"/>
                <w:color w:val="000000"/>
                <w:sz w:val="16"/>
                <w:szCs w:val="16"/>
                <w:lang w:eastAsia="cs-CZ"/>
              </w:rPr>
              <w:t xml:space="preserve"> zda se využijí všechna tři krytí </w:t>
            </w:r>
            <w:r>
              <w:rPr>
                <w:rFonts w:ascii="Arial" w:eastAsia="Times New Roman" w:hAnsi="Arial" w:cs="Arial"/>
                <w:color w:val="000000"/>
                <w:sz w:val="16"/>
                <w:szCs w:val="16"/>
                <w:lang w:eastAsia="cs-CZ"/>
              </w:rPr>
              <w:t>V r</w:t>
            </w:r>
            <w:r w:rsidRPr="00B726DC">
              <w:rPr>
                <w:rFonts w:ascii="Arial" w:eastAsia="Times New Roman" w:hAnsi="Arial" w:cs="Arial"/>
                <w:color w:val="000000"/>
                <w:sz w:val="16"/>
                <w:szCs w:val="16"/>
                <w:lang w:eastAsia="cs-CZ"/>
              </w:rPr>
              <w:t>ámci PMAT nebo se</w:t>
            </w:r>
            <w:r>
              <w:rPr>
                <w:rFonts w:ascii="Arial" w:eastAsia="Times New Roman" w:hAnsi="Arial" w:cs="Arial"/>
                <w:color w:val="000000"/>
                <w:sz w:val="16"/>
                <w:szCs w:val="16"/>
                <w:lang w:eastAsia="cs-CZ"/>
              </w:rPr>
              <w:t xml:space="preserve"> je zde vypsáno </w:t>
            </w:r>
            <w:r w:rsidRPr="00B726DC">
              <w:rPr>
                <w:rFonts w:ascii="Arial" w:eastAsia="Times New Roman" w:hAnsi="Arial" w:cs="Arial"/>
                <w:color w:val="000000"/>
                <w:sz w:val="16"/>
                <w:szCs w:val="16"/>
                <w:lang w:eastAsia="cs-CZ"/>
              </w:rPr>
              <w:t>pouze několik různých velikostí, které mohou být použity.</w:t>
            </w:r>
            <w:r w:rsidRPr="002C354F">
              <w:rPr>
                <w:rFonts w:ascii="Arial" w:eastAsia="Times New Roman" w:hAnsi="Arial" w:cs="Arial"/>
                <w:strike/>
                <w:sz w:val="16"/>
                <w:szCs w:val="16"/>
                <w:lang w:eastAsia="cs-CZ"/>
              </w:rPr>
              <w:t xml:space="preserve"> </w:t>
            </w:r>
            <w:r w:rsidRPr="002C354F">
              <w:rPr>
                <w:rFonts w:ascii="Arial" w:eastAsia="Times New Roman" w:hAnsi="Arial" w:cs="Arial"/>
                <w:b/>
                <w:bCs/>
                <w:sz w:val="16"/>
                <w:szCs w:val="16"/>
                <w:lang w:eastAsia="cs-CZ"/>
              </w:rPr>
              <w:t>Není uveden předpokládaný ekonomický dopad</w:t>
            </w:r>
          </w:p>
          <w:p w14:paraId="11029ECE" w14:textId="724B91F7" w:rsidR="000B63FB" w:rsidRPr="00B726DC" w:rsidRDefault="000B63FB" w:rsidP="000B63FB">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2C354F">
              <w:rPr>
                <w:rFonts w:ascii="Arial" w:eastAsia="Times New Roman" w:hAnsi="Arial" w:cs="Arial"/>
                <w:color w:val="000000"/>
                <w:sz w:val="16"/>
                <w:szCs w:val="16"/>
                <w:lang w:eastAsia="cs-CZ"/>
              </w:rPr>
              <w:t>Existuje nový výkon 06160 PŘÍPRAVA A APLIKACE INFÚZNÍ TERAPIE S.C. ZA ÚČELEM DODÁNÍ LÉKŮ VE SPECIALIZOVANÉM CENTRU – event možné sdílení</w:t>
            </w:r>
            <w:r>
              <w:rPr>
                <w:rFonts w:ascii="Arial" w:eastAsia="Times New Roman" w:hAnsi="Arial" w:cs="Arial"/>
                <w:color w:val="000000"/>
                <w:sz w:val="16"/>
                <w:szCs w:val="16"/>
                <w:lang w:eastAsia="cs-CZ"/>
              </w:rPr>
              <w:t xml:space="preserve"> pro odb. 202</w:t>
            </w:r>
            <w:r w:rsidRPr="002C354F">
              <w:rPr>
                <w:rFonts w:ascii="Arial" w:eastAsia="Times New Roman" w:hAnsi="Arial" w:cs="Arial"/>
                <w:color w:val="000000"/>
                <w:sz w:val="16"/>
                <w:szCs w:val="16"/>
                <w:lang w:eastAsia="cs-CZ"/>
              </w:rPr>
              <w:t>?</w:t>
            </w:r>
            <w:r w:rsidRPr="002C354F">
              <w:rPr>
                <w:rFonts w:ascii="Arial" w:eastAsia="Times New Roman" w:hAnsi="Arial" w:cs="Arial"/>
                <w:b/>
                <w:bCs/>
                <w:sz w:val="16"/>
                <w:szCs w:val="16"/>
                <w:lang w:eastAsia="cs-CZ"/>
              </w:rPr>
              <w:br/>
            </w:r>
          </w:p>
        </w:tc>
      </w:tr>
      <w:tr w:rsidR="000B63FB" w:rsidRPr="00B726DC" w14:paraId="5818083E" w14:textId="77777777" w:rsidTr="00BA01D7">
        <w:trPr>
          <w:trHeight w:val="50"/>
        </w:trPr>
        <w:tc>
          <w:tcPr>
            <w:tcW w:w="188" w:type="pct"/>
            <w:tcBorders>
              <w:top w:val="nil"/>
              <w:left w:val="single" w:sz="4" w:space="0" w:color="auto"/>
              <w:bottom w:val="single" w:sz="4" w:space="0" w:color="auto"/>
              <w:right w:val="single" w:sz="4" w:space="0" w:color="auto"/>
            </w:tcBorders>
            <w:noWrap/>
            <w:vAlign w:val="center"/>
            <w:hideMark/>
          </w:tcPr>
          <w:p w14:paraId="1E7AB928"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716</w:t>
            </w:r>
          </w:p>
        </w:tc>
        <w:tc>
          <w:tcPr>
            <w:tcW w:w="975" w:type="pct"/>
            <w:tcBorders>
              <w:top w:val="nil"/>
              <w:left w:val="nil"/>
              <w:bottom w:val="single" w:sz="4" w:space="0" w:color="auto"/>
              <w:right w:val="single" w:sz="4" w:space="0" w:color="auto"/>
            </w:tcBorders>
            <w:vAlign w:val="center"/>
            <w:hideMark/>
          </w:tcPr>
          <w:p w14:paraId="651E0234"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76427</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CIRKUMCIZE, DĚTI OD 3 LET A DOSPĚLÍ</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změnové řízení: sdílení výkonu odb. 706 s odb. 502 (souhlasné stanovisko OS doloženo)</w:t>
            </w:r>
          </w:p>
        </w:tc>
        <w:tc>
          <w:tcPr>
            <w:tcW w:w="3837" w:type="pct"/>
            <w:tcBorders>
              <w:top w:val="nil"/>
              <w:left w:val="nil"/>
              <w:bottom w:val="single" w:sz="4" w:space="0" w:color="auto"/>
              <w:right w:val="single" w:sz="4" w:space="0" w:color="auto"/>
            </w:tcBorders>
            <w:hideMark/>
          </w:tcPr>
          <w:p w14:paraId="10318DC2" w14:textId="46E3F388" w:rsidR="000B63FB" w:rsidRPr="00B726DC" w:rsidRDefault="000B63FB" w:rsidP="005F75D3">
            <w:pPr>
              <w:spacing w:after="0" w:line="240" w:lineRule="auto"/>
              <w:rPr>
                <w:rFonts w:ascii="Arial" w:eastAsia="Times New Roman" w:hAnsi="Arial" w:cs="Arial"/>
                <w:color w:val="000000"/>
                <w:sz w:val="16"/>
                <w:szCs w:val="16"/>
                <w:lang w:eastAsia="cs-CZ"/>
              </w:rPr>
            </w:pPr>
            <w:r w:rsidRPr="00B726DC">
              <w:rPr>
                <w:rFonts w:ascii="Arial" w:eastAsia="Times New Roman" w:hAnsi="Arial" w:cs="Arial"/>
                <w:color w:val="000000"/>
                <w:sz w:val="16"/>
                <w:szCs w:val="16"/>
                <w:lang w:eastAsia="cs-CZ"/>
              </w:rPr>
              <w:t>Vzhledem k souhlasnému stanovisku autorských odborností – bez připomínek</w:t>
            </w:r>
            <w:r w:rsidRPr="00B726DC">
              <w:rPr>
                <w:rFonts w:ascii="Arial" w:eastAsia="Times New Roman" w:hAnsi="Arial" w:cs="Arial"/>
                <w:color w:val="000000"/>
                <w:sz w:val="16"/>
                <w:szCs w:val="16"/>
                <w:lang w:eastAsia="cs-CZ"/>
              </w:rPr>
              <w:br/>
            </w:r>
          </w:p>
        </w:tc>
      </w:tr>
      <w:tr w:rsidR="000B63FB" w:rsidRPr="00B726DC" w14:paraId="5A2E955E" w14:textId="77777777" w:rsidTr="00A45080">
        <w:trPr>
          <w:trHeight w:val="1375"/>
        </w:trPr>
        <w:tc>
          <w:tcPr>
            <w:tcW w:w="188" w:type="pct"/>
            <w:tcBorders>
              <w:top w:val="nil"/>
              <w:left w:val="single" w:sz="4" w:space="0" w:color="auto"/>
              <w:bottom w:val="single" w:sz="4" w:space="0" w:color="auto"/>
              <w:right w:val="single" w:sz="4" w:space="0" w:color="auto"/>
            </w:tcBorders>
            <w:noWrap/>
            <w:vAlign w:val="center"/>
            <w:hideMark/>
          </w:tcPr>
          <w:p w14:paraId="2D011847"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726</w:t>
            </w:r>
          </w:p>
        </w:tc>
        <w:tc>
          <w:tcPr>
            <w:tcW w:w="975" w:type="pct"/>
            <w:tcBorders>
              <w:top w:val="nil"/>
              <w:left w:val="nil"/>
              <w:bottom w:val="single" w:sz="4" w:space="0" w:color="auto"/>
              <w:right w:val="single" w:sz="4" w:space="0" w:color="auto"/>
            </w:tcBorders>
            <w:vAlign w:val="center"/>
            <w:hideMark/>
          </w:tcPr>
          <w:p w14:paraId="1E0D28E6"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76443</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ORCHIDOPEXE</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změnové řízení: sdílení výkonu odb. 706 s odb. 502 (souhlasné stanovisko OS doloženo)</w:t>
            </w:r>
          </w:p>
        </w:tc>
        <w:tc>
          <w:tcPr>
            <w:tcW w:w="3837" w:type="pct"/>
            <w:tcBorders>
              <w:top w:val="nil"/>
              <w:left w:val="nil"/>
              <w:bottom w:val="single" w:sz="4" w:space="0" w:color="auto"/>
              <w:right w:val="single" w:sz="4" w:space="0" w:color="auto"/>
            </w:tcBorders>
            <w:hideMark/>
          </w:tcPr>
          <w:p w14:paraId="21E7F1A9" w14:textId="3928403B" w:rsidR="000B63FB" w:rsidRPr="00B726DC" w:rsidRDefault="000B63FB" w:rsidP="005F75D3">
            <w:pPr>
              <w:spacing w:after="0" w:line="240" w:lineRule="auto"/>
              <w:rPr>
                <w:rFonts w:ascii="Arial" w:eastAsia="Times New Roman" w:hAnsi="Arial" w:cs="Arial"/>
                <w:color w:val="000000"/>
                <w:sz w:val="16"/>
                <w:szCs w:val="16"/>
                <w:lang w:eastAsia="cs-CZ"/>
              </w:rPr>
            </w:pPr>
            <w:r w:rsidRPr="00B726DC">
              <w:rPr>
                <w:rFonts w:ascii="Arial" w:eastAsia="Times New Roman" w:hAnsi="Arial" w:cs="Arial"/>
                <w:color w:val="000000"/>
                <w:sz w:val="16"/>
                <w:szCs w:val="16"/>
                <w:lang w:eastAsia="cs-CZ"/>
              </w:rPr>
              <w:t>Vzhledem k souhlasnému stanovisku autorských odborností – bez připomínek</w:t>
            </w:r>
            <w:r w:rsidRPr="00B726DC">
              <w:rPr>
                <w:rFonts w:ascii="Arial" w:eastAsia="Times New Roman" w:hAnsi="Arial" w:cs="Arial"/>
                <w:color w:val="000000"/>
                <w:sz w:val="16"/>
                <w:szCs w:val="16"/>
                <w:lang w:eastAsia="cs-CZ"/>
              </w:rPr>
              <w:br/>
            </w:r>
          </w:p>
        </w:tc>
      </w:tr>
      <w:tr w:rsidR="000B63FB" w:rsidRPr="00B726DC" w14:paraId="57A1D895" w14:textId="77777777" w:rsidTr="00BA01D7">
        <w:trPr>
          <w:trHeight w:val="1372"/>
        </w:trPr>
        <w:tc>
          <w:tcPr>
            <w:tcW w:w="188" w:type="pct"/>
            <w:tcBorders>
              <w:top w:val="nil"/>
              <w:left w:val="single" w:sz="4" w:space="0" w:color="auto"/>
              <w:bottom w:val="single" w:sz="4" w:space="0" w:color="auto"/>
              <w:right w:val="single" w:sz="4" w:space="0" w:color="auto"/>
            </w:tcBorders>
            <w:noWrap/>
            <w:vAlign w:val="center"/>
            <w:hideMark/>
          </w:tcPr>
          <w:p w14:paraId="48252119"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631</w:t>
            </w:r>
          </w:p>
        </w:tc>
        <w:tc>
          <w:tcPr>
            <w:tcW w:w="975" w:type="pct"/>
            <w:tcBorders>
              <w:top w:val="nil"/>
              <w:left w:val="nil"/>
              <w:bottom w:val="single" w:sz="4" w:space="0" w:color="auto"/>
              <w:right w:val="single" w:sz="4" w:space="0" w:color="auto"/>
            </w:tcBorders>
            <w:vAlign w:val="center"/>
            <w:hideMark/>
          </w:tcPr>
          <w:p w14:paraId="53738FC7"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61351</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OPERACE FIMÓZY DLE BURIANA</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změnové řízení: sdílení výkonu odb. 601 s odb. 502 (souhlasné stanovisko OS doloženo)</w:t>
            </w:r>
          </w:p>
        </w:tc>
        <w:tc>
          <w:tcPr>
            <w:tcW w:w="3837" w:type="pct"/>
            <w:tcBorders>
              <w:top w:val="nil"/>
              <w:left w:val="nil"/>
              <w:bottom w:val="single" w:sz="4" w:space="0" w:color="auto"/>
              <w:right w:val="single" w:sz="4" w:space="0" w:color="auto"/>
            </w:tcBorders>
            <w:hideMark/>
          </w:tcPr>
          <w:p w14:paraId="355A0C9F" w14:textId="77777777" w:rsidR="000B63FB" w:rsidRPr="00B726DC" w:rsidRDefault="000B63FB" w:rsidP="005F75D3">
            <w:pPr>
              <w:spacing w:after="0" w:line="240" w:lineRule="auto"/>
              <w:rPr>
                <w:rFonts w:ascii="Arial" w:eastAsia="Times New Roman" w:hAnsi="Arial" w:cs="Arial"/>
                <w:color w:val="000000"/>
                <w:sz w:val="16"/>
                <w:szCs w:val="16"/>
                <w:lang w:eastAsia="cs-CZ"/>
              </w:rPr>
            </w:pPr>
            <w:r w:rsidRPr="00B726DC">
              <w:rPr>
                <w:rFonts w:ascii="Arial" w:eastAsia="Times New Roman" w:hAnsi="Arial" w:cs="Arial"/>
                <w:color w:val="000000"/>
                <w:sz w:val="16"/>
                <w:szCs w:val="16"/>
                <w:lang w:eastAsia="cs-CZ"/>
              </w:rPr>
              <w:t>Vzhledem k souhlasnému stanovisku autorských odborností – bez připomínek</w:t>
            </w:r>
            <w:r w:rsidRPr="00B726DC">
              <w:rPr>
                <w:rFonts w:ascii="Arial" w:eastAsia="Times New Roman" w:hAnsi="Arial" w:cs="Arial"/>
                <w:color w:val="000000"/>
                <w:sz w:val="16"/>
                <w:szCs w:val="16"/>
                <w:lang w:eastAsia="cs-CZ"/>
              </w:rPr>
              <w:br/>
            </w:r>
            <w:r w:rsidRPr="00B726DC">
              <w:rPr>
                <w:rFonts w:ascii="Arial" w:eastAsia="Times New Roman" w:hAnsi="Arial" w:cs="Arial"/>
                <w:color w:val="000000"/>
                <w:sz w:val="16"/>
                <w:szCs w:val="16"/>
                <w:lang w:eastAsia="cs-CZ"/>
              </w:rPr>
              <w:br/>
              <w:t>Pozn.:</w:t>
            </w:r>
          </w:p>
          <w:p w14:paraId="7D95CC78" w14:textId="5096F84F" w:rsidR="000B63FB" w:rsidRPr="00B726DC" w:rsidRDefault="000B63FB" w:rsidP="005F75D3">
            <w:pPr>
              <w:spacing w:after="0" w:line="240" w:lineRule="auto"/>
              <w:rPr>
                <w:rFonts w:ascii="Arial" w:eastAsia="Times New Roman" w:hAnsi="Arial" w:cs="Arial"/>
                <w:color w:val="000000"/>
                <w:sz w:val="16"/>
                <w:szCs w:val="16"/>
                <w:lang w:eastAsia="cs-CZ"/>
              </w:rPr>
            </w:pPr>
            <w:r w:rsidRPr="00B726DC">
              <w:rPr>
                <w:rFonts w:ascii="Arial" w:eastAsia="Times New Roman" w:hAnsi="Arial" w:cs="Arial"/>
                <w:color w:val="000000"/>
                <w:sz w:val="16"/>
                <w:szCs w:val="16"/>
                <w:lang w:eastAsia="cs-CZ"/>
              </w:rPr>
              <w:t>Upozorňujeme na to, že ve změnové databázi je historicky uveden změnový registrační list tohoto výkonu, který v r. 2020 předkládala OS plastické chirurgie. Vyjadřujeme se pouze k nynějšímu návrhu sdílení, ke kterému nemáme připomínky, nikoli ke změnám uvedeným v RL výkonu 61351 ve změnové databázi SZV.</w:t>
            </w:r>
          </w:p>
          <w:p w14:paraId="76F5C743" w14:textId="77777777" w:rsidR="000B63FB" w:rsidRPr="00B726DC" w:rsidRDefault="000B63FB" w:rsidP="005F75D3">
            <w:pPr>
              <w:spacing w:after="0" w:line="240" w:lineRule="auto"/>
              <w:rPr>
                <w:rFonts w:ascii="Arial" w:eastAsia="Times New Roman" w:hAnsi="Arial" w:cs="Arial"/>
                <w:color w:val="000000"/>
                <w:sz w:val="16"/>
                <w:szCs w:val="16"/>
                <w:lang w:eastAsia="cs-CZ"/>
              </w:rPr>
            </w:pPr>
          </w:p>
          <w:p w14:paraId="55CA9423" w14:textId="657806D8" w:rsidR="000B63FB" w:rsidRPr="00B726DC" w:rsidRDefault="000B63FB" w:rsidP="005F75D3">
            <w:pPr>
              <w:spacing w:after="0" w:line="240" w:lineRule="auto"/>
              <w:rPr>
                <w:rFonts w:ascii="Arial" w:eastAsia="Times New Roman" w:hAnsi="Arial" w:cs="Arial"/>
                <w:color w:val="000000"/>
                <w:sz w:val="16"/>
                <w:szCs w:val="16"/>
                <w:lang w:eastAsia="cs-CZ"/>
              </w:rPr>
            </w:pPr>
          </w:p>
        </w:tc>
      </w:tr>
      <w:tr w:rsidR="000B63FB" w:rsidRPr="00B726DC" w14:paraId="5585926C" w14:textId="77777777" w:rsidTr="00BA01D7">
        <w:trPr>
          <w:trHeight w:val="65"/>
        </w:trPr>
        <w:tc>
          <w:tcPr>
            <w:tcW w:w="188" w:type="pct"/>
            <w:tcBorders>
              <w:top w:val="nil"/>
              <w:left w:val="single" w:sz="4" w:space="0" w:color="auto"/>
              <w:bottom w:val="single" w:sz="4" w:space="0" w:color="auto"/>
              <w:right w:val="single" w:sz="4" w:space="0" w:color="auto"/>
            </w:tcBorders>
            <w:noWrap/>
            <w:vAlign w:val="center"/>
            <w:hideMark/>
          </w:tcPr>
          <w:p w14:paraId="76FEAC1C"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623</w:t>
            </w:r>
          </w:p>
        </w:tc>
        <w:tc>
          <w:tcPr>
            <w:tcW w:w="975" w:type="pct"/>
            <w:tcBorders>
              <w:top w:val="nil"/>
              <w:left w:val="nil"/>
              <w:bottom w:val="single" w:sz="4" w:space="0" w:color="auto"/>
              <w:right w:val="single" w:sz="4" w:space="0" w:color="auto"/>
            </w:tcBorders>
            <w:vAlign w:val="center"/>
            <w:hideMark/>
          </w:tcPr>
          <w:p w14:paraId="231DA22A"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63119</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VEDENÍ PORODU VAGINÁLNĚ - HLAVIČKOU</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změnové řízení: změna obsahu výkonu - zrušení věty "Výkon končí lékařskou indikací péče porodní asistentky v rozsahu 3 návštěv."</w:t>
            </w:r>
          </w:p>
        </w:tc>
        <w:tc>
          <w:tcPr>
            <w:tcW w:w="3837" w:type="pct"/>
            <w:tcBorders>
              <w:top w:val="nil"/>
              <w:left w:val="nil"/>
              <w:bottom w:val="single" w:sz="4" w:space="0" w:color="auto"/>
              <w:right w:val="single" w:sz="4" w:space="0" w:color="auto"/>
            </w:tcBorders>
            <w:hideMark/>
          </w:tcPr>
          <w:p w14:paraId="7995D9E4" w14:textId="7ECCD941" w:rsidR="000B63FB" w:rsidRPr="00B726DC" w:rsidRDefault="000B63FB" w:rsidP="00334A65">
            <w:pPr>
              <w:spacing w:after="0" w:line="240" w:lineRule="auto"/>
              <w:rPr>
                <w:rFonts w:ascii="Arial" w:eastAsia="Times New Roman" w:hAnsi="Arial" w:cs="Arial"/>
                <w:color w:val="000000"/>
                <w:sz w:val="16"/>
                <w:szCs w:val="16"/>
                <w:lang w:eastAsia="cs-CZ"/>
              </w:rPr>
            </w:pPr>
            <w:r w:rsidRPr="00B726DC">
              <w:rPr>
                <w:rFonts w:ascii="Arial" w:eastAsia="Times New Roman" w:hAnsi="Arial" w:cs="Arial"/>
                <w:color w:val="000000"/>
                <w:sz w:val="16"/>
                <w:szCs w:val="16"/>
                <w:lang w:eastAsia="cs-CZ"/>
              </w:rPr>
              <w:t xml:space="preserve">S návrhem předkladatele – autorské odborné společnosti - </w:t>
            </w:r>
            <w:r w:rsidRPr="00A45080">
              <w:rPr>
                <w:rFonts w:ascii="Arial" w:eastAsia="Times New Roman" w:hAnsi="Arial" w:cs="Arial"/>
                <w:b/>
                <w:bCs/>
                <w:color w:val="000000"/>
                <w:sz w:val="16"/>
                <w:szCs w:val="16"/>
                <w:lang w:eastAsia="cs-CZ"/>
              </w:rPr>
              <w:t>souhlasíme, a dále ještě doporučujeme daný návrh rozšířit o výkony:</w:t>
            </w:r>
            <w:r w:rsidRPr="00B726DC">
              <w:rPr>
                <w:rFonts w:ascii="Arial" w:eastAsia="Times New Roman" w:hAnsi="Arial" w:cs="Arial"/>
                <w:color w:val="000000"/>
                <w:sz w:val="16"/>
                <w:szCs w:val="16"/>
                <w:lang w:eastAsia="cs-CZ"/>
              </w:rPr>
              <w:br/>
              <w:t>• 63127 SECTIO CAESAREA,</w:t>
            </w:r>
            <w:r w:rsidRPr="00B726DC">
              <w:rPr>
                <w:rFonts w:ascii="Arial" w:eastAsia="Times New Roman" w:hAnsi="Arial" w:cs="Arial"/>
                <w:color w:val="000000"/>
                <w:sz w:val="16"/>
                <w:szCs w:val="16"/>
                <w:lang w:eastAsia="cs-CZ"/>
              </w:rPr>
              <w:br/>
              <w:t>• 63129 SECTIO CAESAREA A STERILIZACE a</w:t>
            </w:r>
            <w:r w:rsidRPr="00B726DC">
              <w:rPr>
                <w:rFonts w:ascii="Arial" w:eastAsia="Times New Roman" w:hAnsi="Arial" w:cs="Arial"/>
                <w:color w:val="000000"/>
                <w:sz w:val="16"/>
                <w:szCs w:val="16"/>
                <w:lang w:eastAsia="cs-CZ"/>
              </w:rPr>
              <w:br/>
              <w:t>• 63131  SECTIO CAESAREA S NÁSLEDNOU HYSTEREKTOMIÍ (S NEBO BEZ ADNEXEKTOMIE)</w:t>
            </w:r>
            <w:r w:rsidRPr="00B726DC">
              <w:rPr>
                <w:rFonts w:ascii="Arial" w:eastAsia="Times New Roman" w:hAnsi="Arial" w:cs="Arial"/>
                <w:color w:val="000000"/>
                <w:sz w:val="16"/>
                <w:szCs w:val="16"/>
                <w:lang w:eastAsia="cs-CZ"/>
              </w:rPr>
              <w:br/>
              <w:t>U těchto výkonů byl do registračních listů byl doplněn stejný text jako u výkonů 63119 - 63125, aniž o tomto kroku byla PS SZV informována, natož aby se tato změna na PS SZV projednávala.</w:t>
            </w:r>
            <w:r w:rsidRPr="00B726DC">
              <w:rPr>
                <w:rFonts w:ascii="Arial" w:eastAsia="Times New Roman" w:hAnsi="Arial" w:cs="Arial"/>
                <w:color w:val="000000"/>
                <w:sz w:val="16"/>
                <w:szCs w:val="16"/>
                <w:lang w:eastAsia="cs-CZ"/>
              </w:rPr>
              <w:br/>
            </w:r>
            <w:r w:rsidRPr="00B726DC">
              <w:rPr>
                <w:rFonts w:ascii="Arial" w:eastAsia="Times New Roman" w:hAnsi="Arial" w:cs="Arial"/>
                <w:color w:val="000000"/>
                <w:sz w:val="16"/>
                <w:szCs w:val="16"/>
                <w:lang w:eastAsia="cs-CZ"/>
              </w:rPr>
              <w:br/>
            </w:r>
            <w:r w:rsidRPr="00B726DC">
              <w:rPr>
                <w:rFonts w:ascii="Arial" w:eastAsia="Times New Roman" w:hAnsi="Arial" w:cs="Arial"/>
                <w:color w:val="000000"/>
                <w:sz w:val="16"/>
                <w:szCs w:val="16"/>
                <w:lang w:eastAsia="cs-CZ"/>
              </w:rPr>
              <w:br/>
            </w:r>
          </w:p>
          <w:p w14:paraId="14A9EA13" w14:textId="36641D81" w:rsidR="000B63FB" w:rsidRPr="00B726DC" w:rsidRDefault="000B63FB" w:rsidP="005F75D3">
            <w:pPr>
              <w:spacing w:after="0" w:line="240" w:lineRule="auto"/>
              <w:rPr>
                <w:rFonts w:ascii="Arial" w:eastAsia="Times New Roman" w:hAnsi="Arial" w:cs="Arial"/>
                <w:color w:val="000000"/>
                <w:sz w:val="16"/>
                <w:szCs w:val="16"/>
                <w:lang w:eastAsia="cs-CZ"/>
              </w:rPr>
            </w:pPr>
          </w:p>
        </w:tc>
      </w:tr>
      <w:tr w:rsidR="000B63FB" w:rsidRPr="00B726DC" w14:paraId="4D3804FF" w14:textId="77777777" w:rsidTr="00BA01D7">
        <w:trPr>
          <w:trHeight w:val="2289"/>
        </w:trPr>
        <w:tc>
          <w:tcPr>
            <w:tcW w:w="188" w:type="pct"/>
            <w:tcBorders>
              <w:top w:val="nil"/>
              <w:left w:val="single" w:sz="4" w:space="0" w:color="auto"/>
              <w:bottom w:val="single" w:sz="4" w:space="0" w:color="auto"/>
              <w:right w:val="single" w:sz="4" w:space="0" w:color="auto"/>
            </w:tcBorders>
            <w:noWrap/>
            <w:vAlign w:val="center"/>
            <w:hideMark/>
          </w:tcPr>
          <w:p w14:paraId="004F29EE"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lastRenderedPageBreak/>
              <w:t>623</w:t>
            </w:r>
          </w:p>
        </w:tc>
        <w:tc>
          <w:tcPr>
            <w:tcW w:w="975" w:type="pct"/>
            <w:tcBorders>
              <w:top w:val="nil"/>
              <w:left w:val="nil"/>
              <w:bottom w:val="single" w:sz="4" w:space="0" w:color="auto"/>
              <w:right w:val="single" w:sz="4" w:space="0" w:color="auto"/>
            </w:tcBorders>
            <w:vAlign w:val="center"/>
            <w:hideMark/>
          </w:tcPr>
          <w:p w14:paraId="78084A20"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63120</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VEDENÍ PORODU VAGINÁLNĚ - HLAVIČKOU PORODNÍ ASISTENTKOU PŘI SUPERVIZI LÉKAŘEM</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změnové řízení: změna obsahu výkonu - zrušení věty "Výkon končí lékařskou indikací péče porodní asistentky v rozsahu 3 návštěv."</w:t>
            </w:r>
          </w:p>
        </w:tc>
        <w:tc>
          <w:tcPr>
            <w:tcW w:w="3837" w:type="pct"/>
            <w:tcBorders>
              <w:top w:val="nil"/>
              <w:left w:val="nil"/>
              <w:bottom w:val="single" w:sz="4" w:space="0" w:color="auto"/>
              <w:right w:val="single" w:sz="4" w:space="0" w:color="auto"/>
            </w:tcBorders>
            <w:hideMark/>
          </w:tcPr>
          <w:p w14:paraId="29340F34" w14:textId="6DD102E8" w:rsidR="000B63FB" w:rsidRPr="00B726DC" w:rsidRDefault="000B63FB" w:rsidP="005F75D3">
            <w:pPr>
              <w:spacing w:after="0" w:line="240" w:lineRule="auto"/>
              <w:rPr>
                <w:rFonts w:ascii="Arial" w:eastAsia="Times New Roman" w:hAnsi="Arial" w:cs="Arial"/>
                <w:bCs/>
                <w:color w:val="000000"/>
                <w:sz w:val="16"/>
                <w:szCs w:val="16"/>
                <w:lang w:eastAsia="cs-CZ"/>
              </w:rPr>
            </w:pPr>
            <w:r w:rsidRPr="00B726DC">
              <w:rPr>
                <w:rFonts w:ascii="Arial" w:eastAsia="Times New Roman" w:hAnsi="Arial" w:cs="Arial"/>
                <w:bCs/>
                <w:sz w:val="16"/>
                <w:szCs w:val="16"/>
                <w:lang w:eastAsia="cs-CZ"/>
              </w:rPr>
              <w:t>dtto</w:t>
            </w:r>
          </w:p>
        </w:tc>
      </w:tr>
      <w:tr w:rsidR="000B63FB" w:rsidRPr="00B726DC" w14:paraId="623A5468" w14:textId="77777777" w:rsidTr="00BA01D7">
        <w:trPr>
          <w:trHeight w:val="207"/>
        </w:trPr>
        <w:tc>
          <w:tcPr>
            <w:tcW w:w="188" w:type="pct"/>
            <w:tcBorders>
              <w:top w:val="nil"/>
              <w:left w:val="single" w:sz="4" w:space="0" w:color="auto"/>
              <w:bottom w:val="single" w:sz="4" w:space="0" w:color="auto"/>
              <w:right w:val="single" w:sz="4" w:space="0" w:color="auto"/>
            </w:tcBorders>
            <w:noWrap/>
            <w:vAlign w:val="center"/>
            <w:hideMark/>
          </w:tcPr>
          <w:p w14:paraId="792492EF"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623</w:t>
            </w:r>
          </w:p>
        </w:tc>
        <w:tc>
          <w:tcPr>
            <w:tcW w:w="975" w:type="pct"/>
            <w:tcBorders>
              <w:top w:val="nil"/>
              <w:left w:val="nil"/>
              <w:bottom w:val="single" w:sz="4" w:space="0" w:color="auto"/>
              <w:right w:val="single" w:sz="4" w:space="0" w:color="auto"/>
            </w:tcBorders>
            <w:vAlign w:val="center"/>
            <w:hideMark/>
          </w:tcPr>
          <w:p w14:paraId="0B25D509"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63121</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VEDENÍ PORODU KONCEM PÁNEVNÍM NEBO POROD DVOJČAT</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změnové řízení: změna obsahu výkonu - zrušení věty "Výkon končí lékařskou indikací péče porodní asistentky v rozsahu 3 návštěv."</w:t>
            </w:r>
          </w:p>
        </w:tc>
        <w:tc>
          <w:tcPr>
            <w:tcW w:w="3837" w:type="pct"/>
            <w:tcBorders>
              <w:top w:val="nil"/>
              <w:left w:val="nil"/>
              <w:bottom w:val="single" w:sz="4" w:space="0" w:color="auto"/>
              <w:right w:val="single" w:sz="4" w:space="0" w:color="auto"/>
            </w:tcBorders>
            <w:hideMark/>
          </w:tcPr>
          <w:p w14:paraId="207C78FD" w14:textId="5026B5D0" w:rsidR="000B63FB" w:rsidRPr="00B726DC" w:rsidRDefault="000B63FB" w:rsidP="005F75D3">
            <w:pPr>
              <w:spacing w:after="0" w:line="240" w:lineRule="auto"/>
              <w:rPr>
                <w:rFonts w:ascii="Arial" w:eastAsia="Times New Roman" w:hAnsi="Arial" w:cs="Arial"/>
                <w:color w:val="000000"/>
                <w:sz w:val="16"/>
                <w:szCs w:val="16"/>
                <w:lang w:eastAsia="cs-CZ"/>
              </w:rPr>
            </w:pPr>
            <w:r w:rsidRPr="00B726DC">
              <w:rPr>
                <w:rFonts w:ascii="Arial" w:eastAsia="Times New Roman" w:hAnsi="Arial" w:cs="Arial"/>
                <w:bCs/>
                <w:sz w:val="16"/>
                <w:szCs w:val="16"/>
                <w:lang w:eastAsia="cs-CZ"/>
              </w:rPr>
              <w:t>dtto</w:t>
            </w:r>
          </w:p>
        </w:tc>
      </w:tr>
      <w:tr w:rsidR="000B63FB" w:rsidRPr="00B726DC" w14:paraId="7C64B2D0" w14:textId="77777777" w:rsidTr="00BA01D7">
        <w:trPr>
          <w:trHeight w:val="207"/>
        </w:trPr>
        <w:tc>
          <w:tcPr>
            <w:tcW w:w="188" w:type="pct"/>
            <w:tcBorders>
              <w:top w:val="nil"/>
              <w:left w:val="single" w:sz="4" w:space="0" w:color="auto"/>
              <w:bottom w:val="single" w:sz="4" w:space="0" w:color="auto"/>
              <w:right w:val="single" w:sz="4" w:space="0" w:color="auto"/>
            </w:tcBorders>
            <w:noWrap/>
            <w:vAlign w:val="center"/>
            <w:hideMark/>
          </w:tcPr>
          <w:p w14:paraId="72C4F318"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623</w:t>
            </w:r>
          </w:p>
        </w:tc>
        <w:tc>
          <w:tcPr>
            <w:tcW w:w="975" w:type="pct"/>
            <w:tcBorders>
              <w:top w:val="nil"/>
              <w:left w:val="nil"/>
              <w:bottom w:val="single" w:sz="4" w:space="0" w:color="auto"/>
              <w:right w:val="single" w:sz="4" w:space="0" w:color="auto"/>
            </w:tcBorders>
            <w:vAlign w:val="center"/>
            <w:hideMark/>
          </w:tcPr>
          <w:p w14:paraId="08AECD58"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63123</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UKONČENÍ PORODU VAKUUMEXTRAKCÍ, KLEŠTĚMI, OBRATEM A NEBO MANUÁLNÍ EXTRAKCÍ. U VÍCEČETNÉHO TĚHOTENSTVÍ ZVLÁŠŤ ZA KAŽDÝ PLOD</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změnové řízení: změna obsahu výkonu - zrušení věty "Výkon končí lékařskou indikací péče porodní asistentky v rozsahu 3 návštěv."</w:t>
            </w:r>
          </w:p>
        </w:tc>
        <w:tc>
          <w:tcPr>
            <w:tcW w:w="3837" w:type="pct"/>
            <w:tcBorders>
              <w:top w:val="nil"/>
              <w:left w:val="nil"/>
              <w:bottom w:val="single" w:sz="4" w:space="0" w:color="auto"/>
              <w:right w:val="single" w:sz="4" w:space="0" w:color="auto"/>
            </w:tcBorders>
            <w:hideMark/>
          </w:tcPr>
          <w:p w14:paraId="1B53E429" w14:textId="0EE31A58" w:rsidR="000B63FB" w:rsidRPr="00B726DC" w:rsidRDefault="000B63FB" w:rsidP="005F75D3">
            <w:pPr>
              <w:spacing w:after="0" w:line="240" w:lineRule="auto"/>
              <w:rPr>
                <w:rFonts w:ascii="Arial" w:eastAsia="Times New Roman" w:hAnsi="Arial" w:cs="Arial"/>
                <w:color w:val="000000"/>
                <w:sz w:val="16"/>
                <w:szCs w:val="16"/>
                <w:lang w:eastAsia="cs-CZ"/>
              </w:rPr>
            </w:pPr>
            <w:r w:rsidRPr="00B726DC">
              <w:rPr>
                <w:rFonts w:ascii="Arial" w:eastAsia="Times New Roman" w:hAnsi="Arial" w:cs="Arial"/>
                <w:bCs/>
                <w:sz w:val="16"/>
                <w:szCs w:val="16"/>
                <w:lang w:eastAsia="cs-CZ"/>
              </w:rPr>
              <w:t>dtto</w:t>
            </w:r>
          </w:p>
        </w:tc>
      </w:tr>
      <w:tr w:rsidR="000B63FB" w:rsidRPr="00B726DC" w14:paraId="0F11C6E9" w14:textId="77777777" w:rsidTr="00BA01D7">
        <w:trPr>
          <w:trHeight w:val="2652"/>
        </w:trPr>
        <w:tc>
          <w:tcPr>
            <w:tcW w:w="188" w:type="pct"/>
            <w:tcBorders>
              <w:top w:val="nil"/>
              <w:left w:val="single" w:sz="4" w:space="0" w:color="auto"/>
              <w:bottom w:val="single" w:sz="4" w:space="0" w:color="auto"/>
              <w:right w:val="single" w:sz="4" w:space="0" w:color="auto"/>
            </w:tcBorders>
            <w:noWrap/>
            <w:vAlign w:val="center"/>
            <w:hideMark/>
          </w:tcPr>
          <w:p w14:paraId="3E2CBF10"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lastRenderedPageBreak/>
              <w:t>623</w:t>
            </w:r>
          </w:p>
        </w:tc>
        <w:tc>
          <w:tcPr>
            <w:tcW w:w="975" w:type="pct"/>
            <w:tcBorders>
              <w:top w:val="nil"/>
              <w:left w:val="nil"/>
              <w:bottom w:val="single" w:sz="4" w:space="0" w:color="auto"/>
              <w:right w:val="single" w:sz="4" w:space="0" w:color="auto"/>
            </w:tcBorders>
            <w:vAlign w:val="center"/>
            <w:hideMark/>
          </w:tcPr>
          <w:p w14:paraId="55AA990F"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63125</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VEDENÍ PORODU VAGINÁLNĚ - UKONČENÍ CÍSAŘSKÝM ŘEZEM</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změnové řízení: změna obsahu výkonu - zrušení věty "Výkon končí lékařskou indikací péče porodní asistentky v rozsahu 3 návštěv."</w:t>
            </w:r>
          </w:p>
        </w:tc>
        <w:tc>
          <w:tcPr>
            <w:tcW w:w="3837" w:type="pct"/>
            <w:tcBorders>
              <w:top w:val="nil"/>
              <w:left w:val="nil"/>
              <w:bottom w:val="single" w:sz="4" w:space="0" w:color="auto"/>
              <w:right w:val="single" w:sz="4" w:space="0" w:color="auto"/>
            </w:tcBorders>
            <w:hideMark/>
          </w:tcPr>
          <w:p w14:paraId="0D479AFE" w14:textId="0DA731D8" w:rsidR="000B63FB" w:rsidRPr="00B726DC" w:rsidRDefault="000B63FB" w:rsidP="005F75D3">
            <w:pPr>
              <w:spacing w:after="0" w:line="240" w:lineRule="auto"/>
              <w:rPr>
                <w:rFonts w:ascii="Arial" w:eastAsia="Times New Roman" w:hAnsi="Arial" w:cs="Arial"/>
                <w:color w:val="000000"/>
                <w:sz w:val="16"/>
                <w:szCs w:val="16"/>
                <w:lang w:eastAsia="cs-CZ"/>
              </w:rPr>
            </w:pPr>
            <w:r w:rsidRPr="00B726DC">
              <w:rPr>
                <w:rFonts w:ascii="Arial" w:eastAsia="Times New Roman" w:hAnsi="Arial" w:cs="Arial"/>
                <w:bCs/>
                <w:sz w:val="16"/>
                <w:szCs w:val="16"/>
                <w:lang w:eastAsia="cs-CZ"/>
              </w:rPr>
              <w:t>dtto</w:t>
            </w:r>
          </w:p>
        </w:tc>
      </w:tr>
      <w:tr w:rsidR="000B63FB" w:rsidRPr="00B726DC" w14:paraId="5E341154" w14:textId="77777777" w:rsidTr="00BA01D7">
        <w:trPr>
          <w:trHeight w:val="774"/>
        </w:trPr>
        <w:tc>
          <w:tcPr>
            <w:tcW w:w="188" w:type="pct"/>
            <w:tcBorders>
              <w:top w:val="nil"/>
              <w:left w:val="single" w:sz="4" w:space="0" w:color="auto"/>
              <w:bottom w:val="single" w:sz="4" w:space="0" w:color="auto"/>
              <w:right w:val="single" w:sz="4" w:space="0" w:color="auto"/>
            </w:tcBorders>
            <w:noWrap/>
            <w:vAlign w:val="center"/>
            <w:hideMark/>
          </w:tcPr>
          <w:p w14:paraId="38089ACF"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306</w:t>
            </w:r>
          </w:p>
        </w:tc>
        <w:tc>
          <w:tcPr>
            <w:tcW w:w="975" w:type="pct"/>
            <w:tcBorders>
              <w:top w:val="nil"/>
              <w:left w:val="nil"/>
              <w:bottom w:val="single" w:sz="4" w:space="0" w:color="auto"/>
              <w:right w:val="single" w:sz="4" w:space="0" w:color="auto"/>
            </w:tcBorders>
            <w:vAlign w:val="center"/>
            <w:hideMark/>
          </w:tcPr>
          <w:p w14:paraId="3D27B996"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00044</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OŠETŘOVACÍ DEN V OTEVŘENÉM DENNÍM STACIONÁŘI PRO ADOLESCENTY (NAD 12 LET VĚKU) S PSYCHIATRICKOU A KLINICKO PSYCHOLOGICKOU PÉČÍ MIN 6 HODIN</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nový OD</w:t>
            </w:r>
          </w:p>
        </w:tc>
        <w:tc>
          <w:tcPr>
            <w:tcW w:w="3837" w:type="pct"/>
            <w:tcBorders>
              <w:top w:val="nil"/>
              <w:left w:val="nil"/>
              <w:bottom w:val="single" w:sz="4" w:space="0" w:color="auto"/>
              <w:right w:val="single" w:sz="4" w:space="0" w:color="auto"/>
            </w:tcBorders>
            <w:hideMark/>
          </w:tcPr>
          <w:p w14:paraId="17FB70A9" w14:textId="77777777" w:rsidR="000B63FB" w:rsidRDefault="000B63FB" w:rsidP="000F7FC3">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0F7FC3">
              <w:rPr>
                <w:rFonts w:ascii="Arial" w:eastAsia="Times New Roman" w:hAnsi="Arial" w:cs="Arial"/>
                <w:sz w:val="16"/>
                <w:szCs w:val="16"/>
                <w:lang w:eastAsia="cs-CZ"/>
              </w:rPr>
              <w:t>Egroterapeut i zdravotně-sociální pracovník jsou oba nadkategore S (nikoliv J).</w:t>
            </w:r>
          </w:p>
          <w:p w14:paraId="1EFAB878" w14:textId="77777777" w:rsidR="000B63FB" w:rsidRDefault="000B63FB" w:rsidP="000F7FC3">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0F7FC3">
              <w:rPr>
                <w:rFonts w:ascii="Arial" w:eastAsia="Times New Roman" w:hAnsi="Arial" w:cs="Arial"/>
                <w:sz w:val="16"/>
                <w:szCs w:val="16"/>
                <w:lang w:eastAsia="cs-CZ"/>
              </w:rPr>
              <w:t xml:space="preserve">Předkládáno opakovaně (03/2025) a stále má RL i žádost nedostatky. Opět chybí konečná bodová hodnota OD, informace o hodnotě bodě, či očekávané výši úhrady za OD nebo počtu vykazovaných OD za rok. </w:t>
            </w:r>
          </w:p>
          <w:p w14:paraId="3B17AA39" w14:textId="183C5926" w:rsidR="000B63FB" w:rsidRDefault="000B63FB" w:rsidP="000F7FC3">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0F7FC3">
              <w:rPr>
                <w:rFonts w:ascii="Arial" w:eastAsia="Times New Roman" w:hAnsi="Arial" w:cs="Arial"/>
                <w:sz w:val="16"/>
                <w:szCs w:val="16"/>
                <w:lang w:eastAsia="cs-CZ"/>
              </w:rPr>
              <w:t>Nejsou doplněny sdílené odbornosti, kt</w:t>
            </w:r>
            <w:r>
              <w:rPr>
                <w:rFonts w:ascii="Arial" w:eastAsia="Times New Roman" w:hAnsi="Arial" w:cs="Arial"/>
                <w:sz w:val="16"/>
                <w:szCs w:val="16"/>
                <w:lang w:eastAsia="cs-CZ"/>
              </w:rPr>
              <w:t xml:space="preserve">eré ZP </w:t>
            </w:r>
            <w:r w:rsidRPr="000F7FC3">
              <w:rPr>
                <w:rFonts w:ascii="Arial" w:eastAsia="Times New Roman" w:hAnsi="Arial" w:cs="Arial"/>
                <w:sz w:val="16"/>
                <w:szCs w:val="16"/>
                <w:lang w:eastAsia="cs-CZ"/>
              </w:rPr>
              <w:t xml:space="preserve">požadovala. </w:t>
            </w:r>
          </w:p>
          <w:p w14:paraId="545C88F1" w14:textId="396AEA2C" w:rsidR="000B63FB" w:rsidRDefault="000B63FB" w:rsidP="000F7FC3">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0F7FC3">
              <w:rPr>
                <w:rFonts w:ascii="Arial" w:eastAsia="Times New Roman" w:hAnsi="Arial" w:cs="Arial"/>
                <w:sz w:val="16"/>
                <w:szCs w:val="16"/>
                <w:lang w:eastAsia="cs-CZ"/>
              </w:rPr>
              <w:t xml:space="preserve">Stále je uvedena obložnost rozsahem 60-70%, nelze </w:t>
            </w:r>
            <w:r>
              <w:rPr>
                <w:rFonts w:ascii="Arial" w:eastAsia="Times New Roman" w:hAnsi="Arial" w:cs="Arial"/>
                <w:sz w:val="16"/>
                <w:szCs w:val="16"/>
                <w:lang w:eastAsia="cs-CZ"/>
              </w:rPr>
              <w:t xml:space="preserve">tedy </w:t>
            </w:r>
            <w:r w:rsidRPr="000F7FC3">
              <w:rPr>
                <w:rFonts w:ascii="Arial" w:eastAsia="Times New Roman" w:hAnsi="Arial" w:cs="Arial"/>
                <w:sz w:val="16"/>
                <w:szCs w:val="16"/>
                <w:lang w:eastAsia="cs-CZ"/>
              </w:rPr>
              <w:t>dopočíst jednoznačnou bodovou hodnotu OD dle "standarního" postupu.</w:t>
            </w:r>
          </w:p>
          <w:p w14:paraId="00B901F0" w14:textId="77777777" w:rsidR="000B63FB" w:rsidRDefault="000B63FB" w:rsidP="000F7FC3">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0F7FC3">
              <w:rPr>
                <w:rFonts w:ascii="Arial" w:eastAsia="Times New Roman" w:hAnsi="Arial" w:cs="Arial"/>
                <w:sz w:val="16"/>
                <w:szCs w:val="16"/>
                <w:lang w:eastAsia="cs-CZ"/>
              </w:rPr>
              <w:t xml:space="preserve">V sekci "Strava" je uvedeno, že v OD není kalkulována strava a není zde uvedena cena stravní jednotky, je zde však uvedeno odůvodnění stravní jednotky - uvést do souladu. </w:t>
            </w:r>
          </w:p>
          <w:p w14:paraId="666FE0EC" w14:textId="33B8CC6B" w:rsidR="000B63FB" w:rsidRDefault="000B63FB" w:rsidP="000F7FC3">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0F7FC3">
              <w:rPr>
                <w:rFonts w:ascii="Arial" w:eastAsia="Times New Roman" w:hAnsi="Arial" w:cs="Arial"/>
                <w:sz w:val="16"/>
                <w:szCs w:val="16"/>
                <w:lang w:eastAsia="cs-CZ"/>
              </w:rPr>
              <w:t>OD 00021 (OLU )</w:t>
            </w:r>
            <w:r>
              <w:rPr>
                <w:rFonts w:ascii="Arial" w:eastAsia="Times New Roman" w:hAnsi="Arial" w:cs="Arial"/>
                <w:sz w:val="16"/>
                <w:szCs w:val="16"/>
                <w:lang w:eastAsia="cs-CZ"/>
              </w:rPr>
              <w:t xml:space="preserve"> - </w:t>
            </w:r>
            <w:r w:rsidRPr="000F7FC3">
              <w:rPr>
                <w:rFonts w:ascii="Arial" w:eastAsia="Times New Roman" w:hAnsi="Arial" w:cs="Arial"/>
                <w:sz w:val="16"/>
                <w:szCs w:val="16"/>
                <w:lang w:eastAsia="cs-CZ"/>
              </w:rPr>
              <w:t>661 bodů (úhradu za kat 1 rozmezí 2</w:t>
            </w:r>
            <w:r>
              <w:rPr>
                <w:rFonts w:ascii="Arial" w:eastAsia="Times New Roman" w:hAnsi="Arial" w:cs="Arial"/>
                <w:sz w:val="16"/>
                <w:szCs w:val="16"/>
                <w:lang w:eastAsia="cs-CZ"/>
              </w:rPr>
              <w:t xml:space="preserve"> </w:t>
            </w:r>
            <w:r w:rsidRPr="000F7FC3">
              <w:rPr>
                <w:rFonts w:ascii="Arial" w:eastAsia="Times New Roman" w:hAnsi="Arial" w:cs="Arial"/>
                <w:sz w:val="16"/>
                <w:szCs w:val="16"/>
                <w:lang w:eastAsia="cs-CZ"/>
              </w:rPr>
              <w:t>879,48 až 3</w:t>
            </w:r>
            <w:r>
              <w:rPr>
                <w:rFonts w:ascii="Arial" w:eastAsia="Times New Roman" w:hAnsi="Arial" w:cs="Arial"/>
                <w:sz w:val="16"/>
                <w:szCs w:val="16"/>
                <w:lang w:eastAsia="cs-CZ"/>
              </w:rPr>
              <w:t xml:space="preserve"> </w:t>
            </w:r>
            <w:r w:rsidRPr="000F7FC3">
              <w:rPr>
                <w:rFonts w:ascii="Arial" w:eastAsia="Times New Roman" w:hAnsi="Arial" w:cs="Arial"/>
                <w:sz w:val="16"/>
                <w:szCs w:val="16"/>
                <w:lang w:eastAsia="cs-CZ"/>
              </w:rPr>
              <w:t>357,18 Kč),</w:t>
            </w:r>
          </w:p>
          <w:p w14:paraId="2D4E6297" w14:textId="4763374F" w:rsidR="000B63FB" w:rsidRDefault="000B63FB" w:rsidP="000F7FC3">
            <w:pPr>
              <w:pStyle w:val="Odstavecseseznamem"/>
              <w:numPr>
                <w:ilvl w:val="0"/>
                <w:numId w:val="1"/>
              </w:numPr>
              <w:spacing w:after="0" w:line="240" w:lineRule="auto"/>
              <w:ind w:left="240" w:hanging="142"/>
              <w:rPr>
                <w:rFonts w:ascii="Arial" w:eastAsia="Times New Roman" w:hAnsi="Arial" w:cs="Arial"/>
                <w:sz w:val="16"/>
                <w:szCs w:val="16"/>
                <w:lang w:eastAsia="cs-CZ"/>
              </w:rPr>
            </w:pPr>
            <w:r>
              <w:rPr>
                <w:rFonts w:ascii="Arial" w:eastAsia="Times New Roman" w:hAnsi="Arial" w:cs="Arial"/>
                <w:sz w:val="16"/>
                <w:szCs w:val="16"/>
                <w:lang w:eastAsia="cs-CZ"/>
              </w:rPr>
              <w:t>O</w:t>
            </w:r>
            <w:r w:rsidRPr="000F7FC3">
              <w:rPr>
                <w:rFonts w:ascii="Arial" w:eastAsia="Times New Roman" w:hAnsi="Arial" w:cs="Arial"/>
                <w:sz w:val="16"/>
                <w:szCs w:val="16"/>
                <w:lang w:eastAsia="cs-CZ"/>
              </w:rPr>
              <w:t>D 00026 (dětsk. OLÚ) má 792 bodů (úhradu za kat 1 v rozemí 2</w:t>
            </w:r>
            <w:r>
              <w:rPr>
                <w:rFonts w:ascii="Arial" w:eastAsia="Times New Roman" w:hAnsi="Arial" w:cs="Arial"/>
                <w:sz w:val="16"/>
                <w:szCs w:val="16"/>
                <w:lang w:eastAsia="cs-CZ"/>
              </w:rPr>
              <w:t xml:space="preserve"> </w:t>
            </w:r>
            <w:r w:rsidRPr="000F7FC3">
              <w:rPr>
                <w:rFonts w:ascii="Arial" w:eastAsia="Times New Roman" w:hAnsi="Arial" w:cs="Arial"/>
                <w:sz w:val="16"/>
                <w:szCs w:val="16"/>
                <w:lang w:eastAsia="cs-CZ"/>
              </w:rPr>
              <w:t>879,48 až 3</w:t>
            </w:r>
            <w:r>
              <w:rPr>
                <w:rFonts w:ascii="Arial" w:eastAsia="Times New Roman" w:hAnsi="Arial" w:cs="Arial"/>
                <w:sz w:val="16"/>
                <w:szCs w:val="16"/>
                <w:lang w:eastAsia="cs-CZ"/>
              </w:rPr>
              <w:t xml:space="preserve"> </w:t>
            </w:r>
            <w:r w:rsidRPr="000F7FC3">
              <w:rPr>
                <w:rFonts w:ascii="Arial" w:eastAsia="Times New Roman" w:hAnsi="Arial" w:cs="Arial"/>
                <w:sz w:val="16"/>
                <w:szCs w:val="16"/>
                <w:lang w:eastAsia="cs-CZ"/>
              </w:rPr>
              <w:t xml:space="preserve">912,30 Kč), </w:t>
            </w:r>
          </w:p>
          <w:p w14:paraId="3AB51F30" w14:textId="3D7FF0C3" w:rsidR="000B63FB" w:rsidRPr="000F7FC3" w:rsidRDefault="000B63FB" w:rsidP="000F7FC3">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0F7FC3">
              <w:rPr>
                <w:rFonts w:ascii="Arial" w:eastAsia="Times New Roman" w:hAnsi="Arial" w:cs="Arial"/>
                <w:sz w:val="16"/>
                <w:szCs w:val="16"/>
                <w:lang w:eastAsia="cs-CZ"/>
              </w:rPr>
              <w:t>OD 00043 (otevř. Psych. stac.) má 1 593 bodů (úhrada v odb. 306 je 1</w:t>
            </w:r>
            <w:r>
              <w:rPr>
                <w:rFonts w:ascii="Arial" w:eastAsia="Times New Roman" w:hAnsi="Arial" w:cs="Arial"/>
                <w:sz w:val="16"/>
                <w:szCs w:val="16"/>
                <w:lang w:eastAsia="cs-CZ"/>
              </w:rPr>
              <w:t xml:space="preserve"> </w:t>
            </w:r>
            <w:r w:rsidRPr="000F7FC3">
              <w:rPr>
                <w:rFonts w:ascii="Arial" w:eastAsia="Times New Roman" w:hAnsi="Arial" w:cs="Arial"/>
                <w:sz w:val="16"/>
                <w:szCs w:val="16"/>
                <w:lang w:eastAsia="cs-CZ"/>
              </w:rPr>
              <w:t>784,16 Kč v r. 2026)</w:t>
            </w:r>
            <w:r>
              <w:rPr>
                <w:rFonts w:ascii="Arial" w:eastAsia="Times New Roman" w:hAnsi="Arial" w:cs="Arial"/>
                <w:sz w:val="16"/>
                <w:szCs w:val="16"/>
                <w:lang w:eastAsia="cs-CZ"/>
              </w:rPr>
              <w:t>……..</w:t>
            </w:r>
            <w:r w:rsidRPr="000F7FC3">
              <w:rPr>
                <w:rFonts w:ascii="Arial" w:eastAsia="Times New Roman" w:hAnsi="Arial" w:cs="Arial"/>
                <w:sz w:val="16"/>
                <w:szCs w:val="16"/>
                <w:lang w:eastAsia="cs-CZ"/>
              </w:rPr>
              <w:t xml:space="preserve"> Předkládaný návrh vychází na cca 1</w:t>
            </w:r>
            <w:r>
              <w:rPr>
                <w:rFonts w:ascii="Arial" w:eastAsia="Times New Roman" w:hAnsi="Arial" w:cs="Arial"/>
                <w:sz w:val="16"/>
                <w:szCs w:val="16"/>
                <w:lang w:eastAsia="cs-CZ"/>
              </w:rPr>
              <w:t xml:space="preserve"> </w:t>
            </w:r>
            <w:r w:rsidRPr="000F7FC3">
              <w:rPr>
                <w:rFonts w:ascii="Arial" w:eastAsia="Times New Roman" w:hAnsi="Arial" w:cs="Arial"/>
                <w:sz w:val="16"/>
                <w:szCs w:val="16"/>
                <w:lang w:eastAsia="cs-CZ"/>
              </w:rPr>
              <w:t xml:space="preserve">544 bodů (propočet VZP při 60% obložnosti), </w:t>
            </w:r>
            <w:r w:rsidRPr="000F7FC3">
              <w:rPr>
                <w:rFonts w:ascii="Arial" w:eastAsia="Times New Roman" w:hAnsi="Arial" w:cs="Arial"/>
                <w:b/>
                <w:bCs/>
                <w:sz w:val="16"/>
                <w:szCs w:val="16"/>
                <w:u w:val="single"/>
                <w:lang w:eastAsia="cs-CZ"/>
              </w:rPr>
              <w:t>dle předkladatele (asi) na 6</w:t>
            </w:r>
            <w:r>
              <w:rPr>
                <w:rFonts w:ascii="Arial" w:eastAsia="Times New Roman" w:hAnsi="Arial" w:cs="Arial"/>
                <w:b/>
                <w:bCs/>
                <w:sz w:val="16"/>
                <w:szCs w:val="16"/>
                <w:u w:val="single"/>
                <w:lang w:eastAsia="cs-CZ"/>
              </w:rPr>
              <w:t xml:space="preserve"> </w:t>
            </w:r>
            <w:r w:rsidRPr="000F7FC3">
              <w:rPr>
                <w:rFonts w:ascii="Arial" w:eastAsia="Times New Roman" w:hAnsi="Arial" w:cs="Arial"/>
                <w:b/>
                <w:bCs/>
                <w:sz w:val="16"/>
                <w:szCs w:val="16"/>
                <w:u w:val="single"/>
                <w:lang w:eastAsia="cs-CZ"/>
              </w:rPr>
              <w:t>644 bodů</w:t>
            </w:r>
            <w:r w:rsidRPr="000F7FC3">
              <w:rPr>
                <w:rFonts w:ascii="Arial" w:eastAsia="Times New Roman" w:hAnsi="Arial" w:cs="Arial"/>
                <w:sz w:val="16"/>
                <w:szCs w:val="16"/>
                <w:lang w:eastAsia="cs-CZ"/>
              </w:rPr>
              <w:t xml:space="preserve">. </w:t>
            </w:r>
            <w:r w:rsidRPr="000F7FC3">
              <w:rPr>
                <w:rFonts w:ascii="Arial" w:eastAsia="Times New Roman" w:hAnsi="Arial" w:cs="Arial"/>
                <w:b/>
                <w:bCs/>
                <w:sz w:val="16"/>
                <w:szCs w:val="16"/>
                <w:lang w:eastAsia="cs-CZ"/>
              </w:rPr>
              <w:t>Nelze souhlasit s navrhovanou kalkulací osobních nákladů ve výši 6000 bodů, ani režií k OD ve výši 10% celkových nákladů.</w:t>
            </w:r>
          </w:p>
          <w:p w14:paraId="444F3ECE" w14:textId="77777777" w:rsidR="000B63FB" w:rsidRPr="000F7FC3" w:rsidRDefault="000B63FB" w:rsidP="000F7FC3">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0F7FC3">
              <w:rPr>
                <w:rFonts w:ascii="Arial" w:eastAsia="Times New Roman" w:hAnsi="Arial" w:cs="Arial"/>
                <w:sz w:val="16"/>
                <w:szCs w:val="16"/>
                <w:lang w:eastAsia="cs-CZ"/>
              </w:rPr>
              <w:t>Ekonomický dopad  -  není známa konečná bodová hodnota OD, ani úhrada, ani přepokládané roční počty vykázaných OD, nutno doplnit.</w:t>
            </w:r>
          </w:p>
          <w:p w14:paraId="6C8B2508" w14:textId="029FC860" w:rsidR="000B63FB" w:rsidRPr="000F7FC3" w:rsidRDefault="000B63FB" w:rsidP="007B7E77">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0F7FC3">
              <w:rPr>
                <w:rFonts w:ascii="Arial" w:eastAsia="Times New Roman" w:hAnsi="Arial" w:cs="Arial"/>
                <w:b/>
                <w:bCs/>
                <w:sz w:val="16"/>
                <w:szCs w:val="16"/>
                <w:u w:val="single"/>
                <w:lang w:eastAsia="cs-CZ"/>
              </w:rPr>
              <w:t>Pro uvedené účely lze využít OD 00043, který je pro odb. 306 sdílený.</w:t>
            </w:r>
            <w:r w:rsidRPr="000F7FC3">
              <w:rPr>
                <w:rFonts w:ascii="Arial" w:eastAsia="Times New Roman" w:hAnsi="Arial" w:cs="Arial"/>
                <w:sz w:val="16"/>
                <w:szCs w:val="16"/>
                <w:lang w:eastAsia="cs-CZ"/>
              </w:rPr>
              <w:t xml:space="preserve"> Při plánovaném počtu dětských stacionářů je návrh personálně nadhodnocen, chybí jak lékaři, tak sestry i psychologové, </w:t>
            </w:r>
            <w:r>
              <w:rPr>
                <w:rFonts w:ascii="Arial" w:eastAsia="Times New Roman" w:hAnsi="Arial" w:cs="Arial"/>
                <w:sz w:val="16"/>
                <w:szCs w:val="16"/>
                <w:lang w:eastAsia="cs-CZ"/>
              </w:rPr>
              <w:t>c</w:t>
            </w:r>
            <w:r w:rsidRPr="000F7FC3">
              <w:rPr>
                <w:rFonts w:ascii="Arial" w:eastAsia="Times New Roman" w:hAnsi="Arial" w:cs="Arial"/>
                <w:sz w:val="16"/>
                <w:szCs w:val="16"/>
                <w:lang w:eastAsia="cs-CZ"/>
              </w:rPr>
              <w:t xml:space="preserve">elková kalkulace na </w:t>
            </w:r>
            <w:r>
              <w:rPr>
                <w:rFonts w:ascii="Arial" w:eastAsia="Times New Roman" w:hAnsi="Arial" w:cs="Arial"/>
                <w:sz w:val="16"/>
                <w:szCs w:val="16"/>
                <w:lang w:eastAsia="cs-CZ"/>
              </w:rPr>
              <w:t xml:space="preserve">OD </w:t>
            </w:r>
            <w:r w:rsidRPr="000F7FC3">
              <w:rPr>
                <w:rFonts w:ascii="Arial" w:eastAsia="Times New Roman" w:hAnsi="Arial" w:cs="Arial"/>
                <w:sz w:val="16"/>
                <w:szCs w:val="16"/>
                <w:lang w:eastAsia="cs-CZ"/>
              </w:rPr>
              <w:t>je nadhodnocena. Není definovaná cílová skupina. Nejasnosti ohledně počtu hodin přímé péče.</w:t>
            </w:r>
          </w:p>
          <w:p w14:paraId="13CA97F3" w14:textId="3709779A" w:rsidR="000B63FB" w:rsidRPr="007B7E77" w:rsidRDefault="000B63FB" w:rsidP="007B7E77">
            <w:pPr>
              <w:spacing w:after="0" w:line="240" w:lineRule="auto"/>
              <w:ind w:left="98"/>
              <w:rPr>
                <w:rFonts w:ascii="Arial" w:eastAsia="Times New Roman" w:hAnsi="Arial" w:cs="Arial"/>
                <w:color w:val="000000"/>
                <w:sz w:val="16"/>
                <w:szCs w:val="16"/>
                <w:lang w:eastAsia="cs-CZ"/>
              </w:rPr>
            </w:pPr>
          </w:p>
        </w:tc>
      </w:tr>
      <w:tr w:rsidR="000B63FB" w:rsidRPr="00B726DC" w14:paraId="155AB4FF" w14:textId="77777777" w:rsidTr="00A45080">
        <w:trPr>
          <w:trHeight w:val="915"/>
        </w:trPr>
        <w:tc>
          <w:tcPr>
            <w:tcW w:w="188" w:type="pct"/>
            <w:tcBorders>
              <w:top w:val="nil"/>
              <w:left w:val="single" w:sz="4" w:space="0" w:color="auto"/>
              <w:bottom w:val="single" w:sz="4" w:space="0" w:color="auto"/>
              <w:right w:val="single" w:sz="4" w:space="0" w:color="auto"/>
            </w:tcBorders>
            <w:noWrap/>
            <w:vAlign w:val="center"/>
            <w:hideMark/>
          </w:tcPr>
          <w:p w14:paraId="0E89AB5F"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306</w:t>
            </w:r>
          </w:p>
        </w:tc>
        <w:tc>
          <w:tcPr>
            <w:tcW w:w="975" w:type="pct"/>
            <w:tcBorders>
              <w:top w:val="nil"/>
              <w:left w:val="nil"/>
              <w:bottom w:val="single" w:sz="4" w:space="0" w:color="auto"/>
              <w:right w:val="single" w:sz="4" w:space="0" w:color="auto"/>
            </w:tcBorders>
            <w:vAlign w:val="center"/>
            <w:hideMark/>
          </w:tcPr>
          <w:p w14:paraId="5280058C"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00045</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OŠETŘOVACÍ DEN V DENNÍM STACIONÁŘI PRO DĚTI (DO 12 LET) S PSYCHIATRICKOU PÉČÍ</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nový OD</w:t>
            </w:r>
          </w:p>
        </w:tc>
        <w:tc>
          <w:tcPr>
            <w:tcW w:w="3837" w:type="pct"/>
            <w:tcBorders>
              <w:top w:val="nil"/>
              <w:left w:val="nil"/>
              <w:bottom w:val="single" w:sz="4" w:space="0" w:color="auto"/>
              <w:right w:val="single" w:sz="4" w:space="0" w:color="auto"/>
            </w:tcBorders>
          </w:tcPr>
          <w:p w14:paraId="008BFC4D" w14:textId="32275F82" w:rsidR="000B63FB" w:rsidRPr="007B7E77" w:rsidRDefault="000B63FB" w:rsidP="005F75D3">
            <w:pPr>
              <w:spacing w:after="0" w:line="240" w:lineRule="auto"/>
              <w:rPr>
                <w:rFonts w:ascii="Arial" w:eastAsia="Times New Roman" w:hAnsi="Arial" w:cs="Arial"/>
                <w:color w:val="000000"/>
                <w:sz w:val="16"/>
                <w:szCs w:val="16"/>
                <w:lang w:eastAsia="cs-CZ"/>
              </w:rPr>
            </w:pPr>
            <w:r w:rsidRPr="007B7E77">
              <w:rPr>
                <w:rFonts w:ascii="Arial" w:eastAsia="Times New Roman" w:hAnsi="Arial" w:cs="Arial"/>
                <w:sz w:val="16"/>
                <w:szCs w:val="16"/>
                <w:lang w:eastAsia="cs-CZ"/>
              </w:rPr>
              <w:t>Viz výše připomínky k OD 00044</w:t>
            </w:r>
          </w:p>
        </w:tc>
      </w:tr>
      <w:tr w:rsidR="000B63FB" w:rsidRPr="00B726DC" w14:paraId="3B947131" w14:textId="77777777" w:rsidTr="00BA01D7">
        <w:trPr>
          <w:trHeight w:val="632"/>
        </w:trPr>
        <w:tc>
          <w:tcPr>
            <w:tcW w:w="188" w:type="pct"/>
            <w:tcBorders>
              <w:top w:val="nil"/>
              <w:left w:val="single" w:sz="4" w:space="0" w:color="auto"/>
              <w:bottom w:val="single" w:sz="4" w:space="0" w:color="auto"/>
              <w:right w:val="single" w:sz="4" w:space="0" w:color="auto"/>
            </w:tcBorders>
            <w:noWrap/>
            <w:vAlign w:val="center"/>
            <w:hideMark/>
          </w:tcPr>
          <w:p w14:paraId="53DE55C1"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001</w:t>
            </w:r>
          </w:p>
        </w:tc>
        <w:tc>
          <w:tcPr>
            <w:tcW w:w="975" w:type="pct"/>
            <w:tcBorders>
              <w:top w:val="nil"/>
              <w:left w:val="nil"/>
              <w:bottom w:val="single" w:sz="4" w:space="0" w:color="auto"/>
              <w:right w:val="single" w:sz="4" w:space="0" w:color="auto"/>
            </w:tcBorders>
            <w:vAlign w:val="center"/>
            <w:hideMark/>
          </w:tcPr>
          <w:p w14:paraId="138CBE85"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01027</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ROZHOVOR PL O PLÁNU PŘIMĚŘENÉ PÉČE V KONTEXTU PÉČE V ZÁVĚRU ŽIVOTA</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nový výkon</w:t>
            </w:r>
          </w:p>
        </w:tc>
        <w:tc>
          <w:tcPr>
            <w:tcW w:w="3837" w:type="pct"/>
            <w:tcBorders>
              <w:top w:val="nil"/>
              <w:left w:val="nil"/>
              <w:bottom w:val="single" w:sz="4" w:space="0" w:color="auto"/>
              <w:right w:val="single" w:sz="4" w:space="0" w:color="auto"/>
            </w:tcBorders>
            <w:hideMark/>
          </w:tcPr>
          <w:p w14:paraId="5E08DD9A" w14:textId="1A4D26CA" w:rsidR="000B63FB" w:rsidRPr="00B726DC" w:rsidRDefault="000B63FB" w:rsidP="009E451B">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opakované předložení, na jaře 2025 výkon stažen z jednání - co je oproti předchozí verzi jiné? Jaký je důvod znovu předložení identického návrhu?</w:t>
            </w:r>
          </w:p>
          <w:p w14:paraId="152A3849" w14:textId="53E6AD4E" w:rsidR="000B63FB" w:rsidRPr="00B726DC" w:rsidRDefault="000B63FB" w:rsidP="009E451B">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certifikované kurzy jsou určené pro NLZP</w:t>
            </w:r>
          </w:p>
          <w:p w14:paraId="0FBE0C1C" w14:textId="57847033" w:rsidR="000B63FB" w:rsidRPr="00B726DC" w:rsidRDefault="000B63FB" w:rsidP="009E451B">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 xml:space="preserve">ostatní připomínky VZP trvají: </w:t>
            </w:r>
          </w:p>
          <w:p w14:paraId="08E33B82" w14:textId="1AFD8BA4" w:rsidR="000B63FB" w:rsidRPr="00B726DC" w:rsidRDefault="000B63FB" w:rsidP="009E451B">
            <w:pPr>
              <w:pStyle w:val="Odstavecseseznamem"/>
              <w:spacing w:after="0" w:line="240" w:lineRule="auto"/>
              <w:ind w:left="240"/>
              <w:rPr>
                <w:rFonts w:ascii="Arial" w:eastAsia="Times New Roman" w:hAnsi="Arial" w:cs="Arial"/>
                <w:sz w:val="16"/>
                <w:szCs w:val="16"/>
                <w:lang w:eastAsia="cs-CZ"/>
              </w:rPr>
            </w:pPr>
            <w:r w:rsidRPr="00B726DC">
              <w:rPr>
                <w:rFonts w:ascii="Arial" w:eastAsia="Times New Roman" w:hAnsi="Arial" w:cs="Arial"/>
                <w:sz w:val="16"/>
                <w:szCs w:val="16"/>
                <w:lang w:eastAsia="cs-CZ"/>
              </w:rPr>
              <w:t xml:space="preserve"> - Nesouhlas se zavedením nového výkonu, neboť již existuje výkon 80056 ROZHOVOR PALIATRA S PACIENTEM O PLÁNU PŘIMĚŘENÉ PÉČE V KONTEXTU ZÁVAŽNÉHO ŽIVOT OHROŽUJÍCÍHO ONEMOCNĚNÍ v rámci odb. 720 - paliativní medicína, lze zvážit jeho sdílení s dalšími odbornostmi při souhlasu autorské OS a s úpravami podmínek pro VPL (kvalifikace, výběr pacientů přes surprise question?), </w:t>
            </w:r>
          </w:p>
          <w:p w14:paraId="106E9996" w14:textId="48E34019" w:rsidR="000B63FB" w:rsidRPr="00B726DC" w:rsidRDefault="000B63FB" w:rsidP="009E451B">
            <w:pPr>
              <w:pStyle w:val="Odstavecseseznamem"/>
              <w:spacing w:after="0" w:line="240" w:lineRule="auto"/>
              <w:ind w:left="240"/>
              <w:rPr>
                <w:rFonts w:ascii="Arial" w:eastAsia="Times New Roman" w:hAnsi="Arial" w:cs="Arial"/>
                <w:sz w:val="16"/>
                <w:szCs w:val="16"/>
                <w:lang w:eastAsia="cs-CZ"/>
              </w:rPr>
            </w:pPr>
            <w:r w:rsidRPr="00B726DC">
              <w:rPr>
                <w:rFonts w:ascii="Arial" w:eastAsia="Times New Roman" w:hAnsi="Arial" w:cs="Arial"/>
                <w:sz w:val="16"/>
                <w:szCs w:val="16"/>
                <w:lang w:eastAsia="cs-CZ"/>
              </w:rPr>
              <w:lastRenderedPageBreak/>
              <w:t>- nesouhlasí OM: A a Podmínka pro S- kurz IPVZ- prosíme specifikovat (dříve povinný specializační kurz pro VPL Paliativní péče nebo jiný? Co když bude kurz pro nezájem zrušen, jak PLDD?)</w:t>
            </w:r>
          </w:p>
          <w:p w14:paraId="7E06BB2C" w14:textId="3C919D22" w:rsidR="000B63FB" w:rsidRPr="00B726DC" w:rsidRDefault="000B63FB" w:rsidP="009E451B">
            <w:pPr>
              <w:pStyle w:val="Odstavecseseznamem"/>
              <w:spacing w:after="0" w:line="240" w:lineRule="auto"/>
              <w:ind w:left="240"/>
              <w:rPr>
                <w:rFonts w:ascii="Arial" w:eastAsia="Times New Roman" w:hAnsi="Arial" w:cs="Arial"/>
                <w:sz w:val="16"/>
                <w:szCs w:val="16"/>
                <w:lang w:eastAsia="cs-CZ"/>
              </w:rPr>
            </w:pPr>
            <w:r w:rsidRPr="00B726DC">
              <w:rPr>
                <w:rFonts w:ascii="Arial" w:eastAsia="Times New Roman" w:hAnsi="Arial" w:cs="Arial"/>
                <w:sz w:val="16"/>
                <w:szCs w:val="16"/>
                <w:lang w:eastAsia="cs-CZ"/>
              </w:rPr>
              <w:t>- odhad 10.000/rok  a tedy případný odhad dopadů se jeví jako podhodnocený (s ohledem na počty pacientů u kterých by odpověď na SQ byla kladná)- identické číslo v návrhu odb. 720 pro výkon 80056, kdy počet paliatrů je ale výrazně nižší než počet VPL</w:t>
            </w:r>
          </w:p>
          <w:p w14:paraId="54116D21" w14:textId="53301653" w:rsidR="000B63FB" w:rsidRPr="00B726DC" w:rsidRDefault="000B63FB" w:rsidP="009E451B">
            <w:pPr>
              <w:pStyle w:val="Odstavecseseznamem"/>
              <w:spacing w:after="0" w:line="240" w:lineRule="auto"/>
              <w:ind w:left="240"/>
              <w:rPr>
                <w:rFonts w:ascii="Arial" w:eastAsia="Times New Roman" w:hAnsi="Arial" w:cs="Arial"/>
                <w:color w:val="000000"/>
                <w:sz w:val="16"/>
                <w:szCs w:val="16"/>
                <w:lang w:eastAsia="cs-CZ"/>
              </w:rPr>
            </w:pPr>
            <w:r w:rsidRPr="00B726DC">
              <w:rPr>
                <w:rFonts w:ascii="Arial" w:eastAsia="Times New Roman" w:hAnsi="Arial" w:cs="Arial"/>
                <w:b/>
                <w:bCs/>
                <w:sz w:val="16"/>
                <w:szCs w:val="16"/>
                <w:lang w:eastAsia="cs-CZ"/>
              </w:rPr>
              <w:t>- Požadujeme stanovisko OS paliativní medicíny.</w:t>
            </w:r>
          </w:p>
        </w:tc>
      </w:tr>
      <w:tr w:rsidR="000B63FB" w:rsidRPr="00B726DC" w14:paraId="05CA1CD6" w14:textId="77777777" w:rsidTr="00BA01D7">
        <w:trPr>
          <w:trHeight w:val="632"/>
        </w:trPr>
        <w:tc>
          <w:tcPr>
            <w:tcW w:w="188" w:type="pct"/>
            <w:tcBorders>
              <w:top w:val="nil"/>
              <w:left w:val="single" w:sz="4" w:space="0" w:color="auto"/>
              <w:bottom w:val="single" w:sz="4" w:space="0" w:color="auto"/>
              <w:right w:val="single" w:sz="4" w:space="0" w:color="auto"/>
            </w:tcBorders>
            <w:noWrap/>
            <w:vAlign w:val="center"/>
            <w:hideMark/>
          </w:tcPr>
          <w:p w14:paraId="48C73559"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lastRenderedPageBreak/>
              <w:t>001</w:t>
            </w:r>
          </w:p>
        </w:tc>
        <w:tc>
          <w:tcPr>
            <w:tcW w:w="975" w:type="pct"/>
            <w:tcBorders>
              <w:top w:val="nil"/>
              <w:left w:val="nil"/>
              <w:bottom w:val="single" w:sz="4" w:space="0" w:color="auto"/>
              <w:right w:val="single" w:sz="4" w:space="0" w:color="auto"/>
            </w:tcBorders>
            <w:vAlign w:val="center"/>
            <w:hideMark/>
          </w:tcPr>
          <w:p w14:paraId="1D567B4A"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15117</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MANAGEMENT KOLOREKTÁLNÍHO SCREENINGU - KOLONOSKOPIE</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nový výkon</w:t>
            </w:r>
          </w:p>
        </w:tc>
        <w:tc>
          <w:tcPr>
            <w:tcW w:w="3837" w:type="pct"/>
            <w:tcBorders>
              <w:top w:val="nil"/>
              <w:left w:val="nil"/>
              <w:bottom w:val="single" w:sz="4" w:space="0" w:color="auto"/>
              <w:right w:val="single" w:sz="4" w:space="0" w:color="auto"/>
            </w:tcBorders>
            <w:hideMark/>
          </w:tcPr>
          <w:p w14:paraId="4F3FAC0F" w14:textId="77777777" w:rsidR="000B63FB" w:rsidRPr="00B726DC" w:rsidRDefault="000B63FB" w:rsidP="005F75D3">
            <w:pPr>
              <w:spacing w:after="0" w:line="240" w:lineRule="auto"/>
              <w:rPr>
                <w:rFonts w:ascii="Arial" w:eastAsia="Times New Roman" w:hAnsi="Arial" w:cs="Arial"/>
                <w:color w:val="FF0000"/>
                <w:sz w:val="16"/>
                <w:szCs w:val="16"/>
                <w:lang w:eastAsia="cs-CZ"/>
              </w:rPr>
            </w:pPr>
            <w:r w:rsidRPr="00B726DC">
              <w:rPr>
                <w:rFonts w:ascii="Arial" w:eastAsia="Times New Roman" w:hAnsi="Arial" w:cs="Arial"/>
                <w:color w:val="FF0000"/>
                <w:sz w:val="16"/>
                <w:szCs w:val="16"/>
                <w:lang w:eastAsia="cs-CZ"/>
              </w:rPr>
              <w:t>Tento kód výkonu byl již mezi lety 1992 a 1997 použit pro výkon BIOPSIE ORBITY PŘEDNÍ, nelze tedy použít. Nejbližší volný kód je 15108.</w:t>
            </w:r>
          </w:p>
          <w:p w14:paraId="20E33B56" w14:textId="77F23F30" w:rsidR="000B63FB" w:rsidRPr="00B726DC" w:rsidRDefault="000B63FB" w:rsidP="009E451B">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výkon 15118, ze kterého návrh vychází, byl zaveden byl zaveden aby „nahradil výpadek“ u VPL v r. 2019 při změně výkonů 15120 a 15121 na signální výkony bez úhrady</w:t>
            </w:r>
          </w:p>
          <w:p w14:paraId="4868208B" w14:textId="76D9009E" w:rsidR="000B63FB" w:rsidRPr="00B726DC" w:rsidRDefault="000B63FB" w:rsidP="009E451B">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screeningový program funguje efektivně, provedení TOKS u VPL/gyn. s managemntem představuje určitý filtr pro prováděné koloskopie</w:t>
            </w:r>
          </w:p>
          <w:p w14:paraId="5DB54737" w14:textId="6B2D253B" w:rsidR="000B63FB" w:rsidRPr="00B726DC" w:rsidRDefault="000B63FB" w:rsidP="009E451B">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aktuálně (i v důsledku změny ve věkové kohortě od 1.1.2026) nemá systém kapacity na nárůst screeningových koloskopií</w:t>
            </w:r>
          </w:p>
          <w:p w14:paraId="0E79F734" w14:textId="410FDD05" w:rsidR="000B63FB" w:rsidRPr="00B726DC" w:rsidRDefault="000B63FB" w:rsidP="009E451B">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 xml:space="preserve">oproti výkonu 15118, který lze vykázat pouze souběžně s výkonem 15120 nebo 15121 není vykázání vázané na reálné provedení screeningové koloskopie. Vysoké riziko vykazování toho mng. výkonu i u pacientů, kteří účast ve screeningu zcela odmítají, nebo u VPL/gyn. souhlasí, ale nakonec se z různých důvodů neobjednají. Zájmem VZP je platit za pozitivní dopady a efektivní výsledky poskytované péče. </w:t>
            </w:r>
          </w:p>
          <w:p w14:paraId="780D40C8" w14:textId="22D473EC" w:rsidR="000B63FB" w:rsidRPr="00B726DC" w:rsidRDefault="000B63FB" w:rsidP="009E451B">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pokud by měl být výkon zaveden:</w:t>
            </w:r>
          </w:p>
          <w:p w14:paraId="2F7B3005" w14:textId="77777777" w:rsidR="000B63FB" w:rsidRPr="00B726DC" w:rsidRDefault="000B63FB" w:rsidP="00683834">
            <w:pPr>
              <w:pStyle w:val="Odstavecseseznamem"/>
              <w:spacing w:after="0" w:line="240" w:lineRule="auto"/>
              <w:ind w:left="240"/>
              <w:rPr>
                <w:rFonts w:ascii="Arial" w:eastAsia="Times New Roman" w:hAnsi="Arial" w:cs="Arial"/>
                <w:sz w:val="16"/>
                <w:szCs w:val="16"/>
                <w:lang w:eastAsia="cs-CZ"/>
              </w:rPr>
            </w:pPr>
            <w:r w:rsidRPr="00B726DC">
              <w:rPr>
                <w:rFonts w:ascii="Arial" w:eastAsia="Times New Roman" w:hAnsi="Arial" w:cs="Arial"/>
                <w:sz w:val="16"/>
                <w:szCs w:val="16"/>
                <w:lang w:eastAsia="cs-CZ"/>
              </w:rPr>
              <w:t>- nutné navázat na vykázání výsledku koloskopie (další signální výkony?)</w:t>
            </w:r>
          </w:p>
          <w:p w14:paraId="23EDF0EE" w14:textId="06253F2E" w:rsidR="000B63FB" w:rsidRPr="00B726DC" w:rsidRDefault="000B63FB" w:rsidP="00683834">
            <w:pPr>
              <w:pStyle w:val="Odstavecseseznamem"/>
              <w:spacing w:after="0" w:line="240" w:lineRule="auto"/>
              <w:ind w:left="240"/>
              <w:rPr>
                <w:rFonts w:ascii="Arial" w:eastAsia="Times New Roman" w:hAnsi="Arial" w:cs="Arial"/>
                <w:b/>
                <w:bCs/>
                <w:sz w:val="16"/>
                <w:szCs w:val="16"/>
                <w:lang w:eastAsia="cs-CZ"/>
              </w:rPr>
            </w:pPr>
            <w:r w:rsidRPr="00B726DC">
              <w:rPr>
                <w:rFonts w:ascii="Arial" w:eastAsia="Times New Roman" w:hAnsi="Arial" w:cs="Arial"/>
                <w:sz w:val="16"/>
                <w:szCs w:val="16"/>
                <w:lang w:eastAsia="cs-CZ"/>
              </w:rPr>
              <w:t xml:space="preserve">- OF musí reflektovat, že v případě provedení koloskopie (screeningové nebo TOKS pozitivní) </w:t>
            </w:r>
            <w:r w:rsidRPr="00B726DC">
              <w:rPr>
                <w:rFonts w:ascii="Arial" w:eastAsia="Times New Roman" w:hAnsi="Arial" w:cs="Arial"/>
                <w:b/>
                <w:bCs/>
                <w:sz w:val="16"/>
                <w:szCs w:val="16"/>
                <w:lang w:eastAsia="cs-CZ"/>
              </w:rPr>
              <w:t>nemůže být frekvence a 2 roky</w:t>
            </w:r>
          </w:p>
          <w:p w14:paraId="2336BBAA" w14:textId="2ECBEE62" w:rsidR="000B63FB" w:rsidRPr="00B726DC" w:rsidRDefault="000B63FB" w:rsidP="00683834">
            <w:pPr>
              <w:pStyle w:val="Odstavecseseznamem"/>
              <w:spacing w:after="0" w:line="240" w:lineRule="auto"/>
              <w:ind w:left="240"/>
              <w:rPr>
                <w:rFonts w:ascii="Arial" w:eastAsia="Times New Roman" w:hAnsi="Arial" w:cs="Arial"/>
                <w:color w:val="000000"/>
                <w:sz w:val="16"/>
                <w:szCs w:val="16"/>
                <w:lang w:eastAsia="cs-CZ"/>
              </w:rPr>
            </w:pPr>
            <w:r w:rsidRPr="00B726DC">
              <w:rPr>
                <w:rFonts w:ascii="Arial" w:eastAsia="Times New Roman" w:hAnsi="Arial" w:cs="Arial"/>
                <w:sz w:val="16"/>
                <w:szCs w:val="16"/>
                <w:lang w:eastAsia="cs-CZ"/>
              </w:rPr>
              <w:t>- obsah výkonu by měl zahrnovat i vystavení žádanky, vydání receptu na vhodnou přípravu, případně vystavení žádanky na lab. vyšetření, pokud je indikované</w:t>
            </w:r>
            <w:r w:rsidRPr="00B726DC">
              <w:rPr>
                <w:rFonts w:ascii="Arial" w:eastAsia="Times New Roman" w:hAnsi="Arial" w:cs="Arial"/>
                <w:sz w:val="16"/>
                <w:szCs w:val="16"/>
                <w:lang w:eastAsia="cs-CZ"/>
              </w:rPr>
              <w:br/>
            </w:r>
          </w:p>
        </w:tc>
      </w:tr>
      <w:tr w:rsidR="000B63FB" w:rsidRPr="00B726DC" w14:paraId="562E3FCD" w14:textId="77777777" w:rsidTr="00A45080">
        <w:trPr>
          <w:trHeight w:val="4557"/>
        </w:trPr>
        <w:tc>
          <w:tcPr>
            <w:tcW w:w="188" w:type="pct"/>
            <w:tcBorders>
              <w:top w:val="nil"/>
              <w:left w:val="single" w:sz="4" w:space="0" w:color="auto"/>
              <w:bottom w:val="single" w:sz="4" w:space="0" w:color="auto"/>
              <w:right w:val="single" w:sz="4" w:space="0" w:color="auto"/>
            </w:tcBorders>
            <w:noWrap/>
            <w:vAlign w:val="center"/>
            <w:hideMark/>
          </w:tcPr>
          <w:p w14:paraId="35C0FA6F"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001</w:t>
            </w:r>
          </w:p>
        </w:tc>
        <w:tc>
          <w:tcPr>
            <w:tcW w:w="975" w:type="pct"/>
            <w:tcBorders>
              <w:top w:val="nil"/>
              <w:left w:val="nil"/>
              <w:bottom w:val="single" w:sz="4" w:space="0" w:color="auto"/>
              <w:right w:val="single" w:sz="4" w:space="0" w:color="auto"/>
            </w:tcBorders>
            <w:vAlign w:val="center"/>
            <w:hideMark/>
          </w:tcPr>
          <w:p w14:paraId="4754531C"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09124</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STANOVENÍ UACR V ORDINACI</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nový výkon</w:t>
            </w:r>
          </w:p>
        </w:tc>
        <w:tc>
          <w:tcPr>
            <w:tcW w:w="3837" w:type="pct"/>
            <w:tcBorders>
              <w:top w:val="nil"/>
              <w:left w:val="nil"/>
              <w:bottom w:val="single" w:sz="4" w:space="0" w:color="auto"/>
              <w:right w:val="single" w:sz="4" w:space="0" w:color="auto"/>
            </w:tcBorders>
            <w:hideMark/>
          </w:tcPr>
          <w:p w14:paraId="2AAE537D" w14:textId="10F92E9A" w:rsidR="000B63FB" w:rsidRPr="00B726DC" w:rsidRDefault="000B63FB" w:rsidP="005F75D3">
            <w:pPr>
              <w:spacing w:after="0" w:line="240" w:lineRule="auto"/>
              <w:rPr>
                <w:rFonts w:ascii="Arial" w:eastAsia="Times New Roman" w:hAnsi="Arial" w:cs="Arial"/>
                <w:b/>
                <w:sz w:val="16"/>
                <w:szCs w:val="16"/>
                <w:lang w:eastAsia="cs-CZ"/>
              </w:rPr>
            </w:pPr>
            <w:r w:rsidRPr="00B726DC">
              <w:rPr>
                <w:rFonts w:ascii="Arial" w:eastAsia="Times New Roman" w:hAnsi="Arial" w:cs="Arial"/>
                <w:b/>
                <w:sz w:val="16"/>
                <w:szCs w:val="16"/>
                <w:lang w:eastAsia="cs-CZ"/>
              </w:rPr>
              <w:t xml:space="preserve">V návaznosti na stanoviska České nefrologické společnosti ČLS JEP a České společnosti klinické biochemie k tomuto návrhu a argumenty v něm uvedené nepodporujeme zavedení tohoto výkonu. </w:t>
            </w:r>
          </w:p>
          <w:p w14:paraId="396F6165" w14:textId="77777777" w:rsidR="000B63FB" w:rsidRPr="00B726DC" w:rsidRDefault="000B63FB" w:rsidP="005F75D3">
            <w:pPr>
              <w:spacing w:after="0" w:line="240" w:lineRule="auto"/>
              <w:rPr>
                <w:rFonts w:ascii="Arial" w:eastAsia="Times New Roman" w:hAnsi="Arial" w:cs="Arial"/>
                <w:b/>
                <w:sz w:val="16"/>
                <w:szCs w:val="16"/>
                <w:lang w:eastAsia="cs-CZ"/>
              </w:rPr>
            </w:pPr>
          </w:p>
          <w:p w14:paraId="0E76771A" w14:textId="4ECC5C2E" w:rsidR="000B63FB" w:rsidRPr="00B726DC" w:rsidRDefault="000B63FB" w:rsidP="00683834">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 xml:space="preserve">novelizovaná vyhláška o preventivních prohlídkách sice zavádí hodnocení UACR, avšak součástí vstupní a následných preventivních prohlídek jsou s UACR vždy další laboratorní vyšetření, není tedy důvod zavádět tuto POCT metodu, neslouží k dig dg. akutních stavů a rozhodnutí o dalším postupu na místě jen na základě tohoto POCT vyšetření. Funkce ledvin se vyhodnocuje i na základě glomerulární filtrace, kterou nelze v ordinaci stanovit, je tedy </w:t>
            </w:r>
            <w:r w:rsidRPr="00B726DC">
              <w:rPr>
                <w:rFonts w:ascii="Arial" w:eastAsia="Times New Roman" w:hAnsi="Arial" w:cs="Arial"/>
                <w:sz w:val="16"/>
                <w:szCs w:val="16"/>
                <w:u w:val="single"/>
                <w:lang w:eastAsia="cs-CZ"/>
              </w:rPr>
              <w:t>nutné hodnotit v souboru s dalšími laboratorními výsledky</w:t>
            </w:r>
            <w:r w:rsidRPr="00B726DC">
              <w:rPr>
                <w:rFonts w:ascii="Arial" w:eastAsia="Times New Roman" w:hAnsi="Arial" w:cs="Arial"/>
                <w:sz w:val="16"/>
                <w:szCs w:val="16"/>
                <w:lang w:eastAsia="cs-CZ"/>
              </w:rPr>
              <w:t>.</w:t>
            </w:r>
          </w:p>
          <w:p w14:paraId="71C3DD36" w14:textId="464A08C2" w:rsidR="000B63FB" w:rsidRPr="00B726DC" w:rsidRDefault="000B63FB" w:rsidP="00683834">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Důkazy týkající se vhodnosti využití POCT pro stanovení UACR jsou velmi heterogenní, což omezuje možnost stanovit srovnatelnost s laboratorními výsledky. Dle doporučení KDIGO 1.4.1 by POCT měření kreatininu a močového albuminu mohl být použito v situacích, kdy je přístup k laboratoři omezený. (Kidney Disease: Improving Global Outcomes (KDIGO) CKD Work Group. KDIGO 2024 Clinical Practice Guideline for the Evaluation and Management of Chronic Kidney Disease. Kidney Int. 2024;105(4S): S117–S314) . Jako příklad jsou pak uváděny studie z rurálních oblastí Indie apod. Ty to scénáře neodpovídají situaci a dostupnosti laboratorních vyšetření v ČR. V takových případech je vhodná dostupné laboratorní vyšetření.</w:t>
            </w:r>
          </w:p>
          <w:p w14:paraId="020A4660" w14:textId="04B41E76" w:rsidR="000B63FB" w:rsidRPr="00B726DC" w:rsidRDefault="000B63FB" w:rsidP="00683834">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Dále doporučení KDIGO klade nároky na kvalitu POCT (poskytnout pozitivní výsledek u 85 % osob se signifikantní albuminurií (ACR ≥30 mg/g nebo ≥3 mg/mmol), tedy stanovení parametrů pro EHK obdobně jako u výkonu 15119</w:t>
            </w:r>
          </w:p>
          <w:p w14:paraId="5F3A77C3" w14:textId="047232F5" w:rsidR="000B63FB" w:rsidRPr="00B726DC" w:rsidRDefault="000B63FB" w:rsidP="00683834">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předložený návrh výkonu nezahrnuje náklady na přístroj, je tedy otázka celkové bodové kalkulace v porovnání s laboratorním výkonem 81675 (131 b.) a ekonomické dopady zavedení této POCT metody</w:t>
            </w:r>
          </w:p>
          <w:p w14:paraId="61115818" w14:textId="7F6F10CF" w:rsidR="000B63FB" w:rsidRPr="00B726DC" w:rsidRDefault="000B63FB" w:rsidP="00683834">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nejsou doloženy přístroje a reagencie  dostupné na trhu v ČR+ ceník, cena fakturou</w:t>
            </w:r>
          </w:p>
          <w:p w14:paraId="716D82E8" w14:textId="7FB9BD48" w:rsidR="000B63FB" w:rsidRPr="00B726DC" w:rsidRDefault="000B63FB" w:rsidP="00683834">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nutno vysvětlit navrženou OF 4/ročně - preventivní prohlídka je a 2 roky, diabetici 1x ročně, kontrolní vyšetření v kratším intervalu doporučený postup pro VPL neuvádí</w:t>
            </w:r>
          </w:p>
          <w:p w14:paraId="632D4A52" w14:textId="6E1D4DAA" w:rsidR="000B63FB" w:rsidRPr="00B726DC" w:rsidRDefault="000B63FB" w:rsidP="005F75D3">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B726DC">
              <w:rPr>
                <w:rFonts w:ascii="Arial" w:eastAsia="Times New Roman" w:hAnsi="Arial" w:cs="Arial"/>
                <w:sz w:val="16"/>
                <w:szCs w:val="16"/>
                <w:lang w:eastAsia="cs-CZ"/>
              </w:rPr>
              <w:t>proč je sdílení s odb. 002- preventivní</w:t>
            </w:r>
            <w:r w:rsidRPr="00B726DC">
              <w:rPr>
                <w:rFonts w:ascii="Arial" w:eastAsia="Times New Roman" w:hAnsi="Arial" w:cs="Arial"/>
                <w:color w:val="000000"/>
                <w:sz w:val="16"/>
                <w:szCs w:val="16"/>
                <w:lang w:eastAsia="cs-CZ"/>
              </w:rPr>
              <w:t xml:space="preserve"> prohlídky u dětí stanovení UACR nezahrnují, PLDD diabetiky nedispenzarizují</w:t>
            </w:r>
          </w:p>
          <w:p w14:paraId="26383AA3" w14:textId="18F71DBD" w:rsidR="000B63FB" w:rsidRPr="00B726DC" w:rsidRDefault="000B63FB" w:rsidP="00A45080">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B726DC">
              <w:rPr>
                <w:rFonts w:ascii="Arial" w:eastAsia="Times New Roman" w:hAnsi="Arial" w:cs="Arial"/>
                <w:color w:val="000000"/>
                <w:sz w:val="16"/>
                <w:szCs w:val="16"/>
                <w:lang w:eastAsia="cs-CZ"/>
              </w:rPr>
              <w:t>vykázání výkonu 81675- UACR (POMĚR ALBUMIN/KREATININ V MOČI) je nově podmíněno vykázáním výkonu 81900- HODNOCENÍ STÁDIA CHRONICKÉHO ONEMOCNĚNÍ LEDVIN (CKD) PODLE UACR (POMĚRU ALBUMIN/KREATININ V MOČI), ten je jasně navázán na laboratorní stanovení UACR – muselo by tedy dojít k úpravě celé nove nastavené konstrukce vykazování těchto výkonů</w:t>
            </w:r>
          </w:p>
        </w:tc>
      </w:tr>
      <w:tr w:rsidR="000B63FB" w:rsidRPr="00B726DC" w14:paraId="76909BA4" w14:textId="77777777" w:rsidTr="00BA01D7">
        <w:trPr>
          <w:trHeight w:val="632"/>
        </w:trPr>
        <w:tc>
          <w:tcPr>
            <w:tcW w:w="188" w:type="pct"/>
            <w:tcBorders>
              <w:top w:val="nil"/>
              <w:left w:val="single" w:sz="4" w:space="0" w:color="auto"/>
              <w:bottom w:val="single" w:sz="4" w:space="0" w:color="auto"/>
              <w:right w:val="single" w:sz="4" w:space="0" w:color="auto"/>
            </w:tcBorders>
            <w:noWrap/>
            <w:vAlign w:val="center"/>
            <w:hideMark/>
          </w:tcPr>
          <w:p w14:paraId="47528B57"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lastRenderedPageBreak/>
              <w:t>809</w:t>
            </w:r>
          </w:p>
        </w:tc>
        <w:tc>
          <w:tcPr>
            <w:tcW w:w="975" w:type="pct"/>
            <w:tcBorders>
              <w:top w:val="nil"/>
              <w:left w:val="nil"/>
              <w:bottom w:val="single" w:sz="4" w:space="0" w:color="auto"/>
              <w:right w:val="single" w:sz="4" w:space="0" w:color="auto"/>
            </w:tcBorders>
            <w:vAlign w:val="center"/>
            <w:hideMark/>
          </w:tcPr>
          <w:p w14:paraId="44B869B6"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89409</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ZAVEDENÍ STENTGRAFTU DO NEKORONÁRNÍHO TEPENNÉHO NEBO ŽILNÍHO ŘEČIŠTĚ</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změnové řízení: přesun z odb. 809 do odb. 810 a změna podmínky výkonu</w:t>
            </w:r>
          </w:p>
        </w:tc>
        <w:tc>
          <w:tcPr>
            <w:tcW w:w="3837" w:type="pct"/>
            <w:tcBorders>
              <w:top w:val="nil"/>
              <w:left w:val="nil"/>
              <w:bottom w:val="single" w:sz="4" w:space="0" w:color="auto"/>
              <w:right w:val="single" w:sz="4" w:space="0" w:color="auto"/>
            </w:tcBorders>
            <w:hideMark/>
          </w:tcPr>
          <w:p w14:paraId="141EA2F9" w14:textId="04D804CC" w:rsidR="000B63FB" w:rsidRPr="00B726DC" w:rsidRDefault="000B63FB" w:rsidP="005F75D3">
            <w:pPr>
              <w:spacing w:after="0" w:line="240" w:lineRule="auto"/>
              <w:rPr>
                <w:rFonts w:ascii="Arial" w:eastAsia="Times New Roman" w:hAnsi="Arial" w:cs="Arial"/>
                <w:sz w:val="16"/>
                <w:szCs w:val="16"/>
                <w:lang w:eastAsia="cs-CZ"/>
              </w:rPr>
            </w:pPr>
            <w:r w:rsidRPr="00B726DC">
              <w:rPr>
                <w:rFonts w:ascii="Arial" w:eastAsia="Times New Roman" w:hAnsi="Arial" w:cs="Arial"/>
                <w:sz w:val="16"/>
                <w:szCs w:val="16"/>
                <w:lang w:eastAsia="cs-CZ"/>
              </w:rPr>
              <w:t>Odb. 810 znamená intervenční radiologii? Např. ve VZP je pod odb. 810 nasmlouvávány výkony CT a MR.</w:t>
            </w:r>
            <w:r w:rsidRPr="00B726DC">
              <w:rPr>
                <w:rFonts w:ascii="Arial" w:eastAsia="Times New Roman" w:hAnsi="Arial" w:cs="Arial"/>
                <w:sz w:val="16"/>
                <w:szCs w:val="16"/>
                <w:lang w:eastAsia="cs-CZ"/>
              </w:rPr>
              <w:br/>
              <w:t>Ve skupině 810 jsou v naprosté většině výkony s OM: S, neboť se jedná o specializované a náročnější výkony předložené výkony 89443, 5, 7 jsou však OM: BOM.</w:t>
            </w:r>
            <w:r w:rsidRPr="00B726DC">
              <w:rPr>
                <w:rFonts w:ascii="Arial" w:eastAsia="Times New Roman" w:hAnsi="Arial" w:cs="Arial"/>
                <w:sz w:val="16"/>
                <w:szCs w:val="16"/>
                <w:lang w:eastAsia="cs-CZ"/>
              </w:rPr>
              <w:br/>
              <w:t>Tedy u výkonů nutno uvést OM: S? a specializaci pracoviště – Podmínku např. sálku (zde by opodstatňovala vyšší režii u odb. 810), včetně Podmínky FL021 nebo atestace z intervenční radiologie nebo atestace z vaskulární a intervenční radiologie</w:t>
            </w:r>
          </w:p>
          <w:p w14:paraId="3171E01E" w14:textId="77777777" w:rsidR="000B63FB" w:rsidRPr="00B726DC" w:rsidRDefault="000B63FB" w:rsidP="005F75D3">
            <w:pPr>
              <w:spacing w:after="0" w:line="240" w:lineRule="auto"/>
              <w:rPr>
                <w:rFonts w:ascii="Arial" w:eastAsia="Times New Roman" w:hAnsi="Arial" w:cs="Arial"/>
                <w:sz w:val="16"/>
                <w:szCs w:val="16"/>
                <w:lang w:eastAsia="cs-CZ"/>
              </w:rPr>
            </w:pPr>
          </w:p>
          <w:p w14:paraId="610421C6" w14:textId="1CB7A73C" w:rsidR="000B63FB" w:rsidRPr="00B726DC" w:rsidRDefault="000B63FB" w:rsidP="005F75D3">
            <w:pPr>
              <w:spacing w:after="0" w:line="240" w:lineRule="auto"/>
              <w:rPr>
                <w:rFonts w:ascii="Arial" w:eastAsia="Times New Roman" w:hAnsi="Arial" w:cs="Arial"/>
                <w:color w:val="000000"/>
                <w:sz w:val="16"/>
                <w:szCs w:val="16"/>
                <w:lang w:eastAsia="cs-CZ"/>
              </w:rPr>
            </w:pPr>
            <w:r w:rsidRPr="00B726DC">
              <w:rPr>
                <w:rFonts w:ascii="Arial" w:eastAsia="Times New Roman" w:hAnsi="Arial" w:cs="Arial"/>
                <w:sz w:val="16"/>
                <w:szCs w:val="16"/>
                <w:lang w:eastAsia="cs-CZ"/>
              </w:rPr>
              <w:t>Výkony se provádí ambulantně nebo n</w:t>
            </w:r>
            <w:r w:rsidR="007B52FF">
              <w:rPr>
                <w:rFonts w:ascii="Arial" w:eastAsia="Times New Roman" w:hAnsi="Arial" w:cs="Arial"/>
                <w:sz w:val="16"/>
                <w:szCs w:val="16"/>
                <w:lang w:eastAsia="cs-CZ"/>
              </w:rPr>
              <w:t>ikoliv</w:t>
            </w:r>
            <w:r w:rsidRPr="00B726DC">
              <w:rPr>
                <w:rFonts w:ascii="Arial" w:eastAsia="Times New Roman" w:hAnsi="Arial" w:cs="Arial"/>
                <w:sz w:val="16"/>
                <w:szCs w:val="16"/>
                <w:lang w:eastAsia="cs-CZ"/>
              </w:rPr>
              <w:t xml:space="preserve">? </w:t>
            </w:r>
            <w:r w:rsidRPr="004869EF">
              <w:rPr>
                <w:rFonts w:ascii="Arial" w:eastAsia="Times New Roman" w:hAnsi="Arial" w:cs="Arial"/>
                <w:sz w:val="16"/>
                <w:szCs w:val="16"/>
                <w:u w:val="single"/>
                <w:lang w:eastAsia="cs-CZ"/>
              </w:rPr>
              <w:t xml:space="preserve">Dle dat </w:t>
            </w:r>
            <w:r>
              <w:rPr>
                <w:rFonts w:ascii="Arial" w:eastAsia="Times New Roman" w:hAnsi="Arial" w:cs="Arial"/>
                <w:sz w:val="16"/>
                <w:szCs w:val="16"/>
                <w:u w:val="single"/>
                <w:lang w:eastAsia="cs-CZ"/>
              </w:rPr>
              <w:t xml:space="preserve">VZP nikoliv, </w:t>
            </w:r>
            <w:r w:rsidRPr="00B726DC">
              <w:rPr>
                <w:rFonts w:ascii="Arial" w:eastAsia="Times New Roman" w:hAnsi="Arial" w:cs="Arial"/>
                <w:sz w:val="16"/>
                <w:szCs w:val="16"/>
                <w:lang w:eastAsia="cs-CZ"/>
              </w:rPr>
              <w:t xml:space="preserve">proto přeřadit do OM: H resp. viz výše </w:t>
            </w:r>
            <w:r w:rsidRPr="004869EF">
              <w:rPr>
                <w:rFonts w:ascii="Arial" w:eastAsia="Times New Roman" w:hAnsi="Arial" w:cs="Arial"/>
                <w:b/>
                <w:bCs/>
                <w:sz w:val="16"/>
                <w:szCs w:val="16"/>
                <w:u w:val="single"/>
                <w:lang w:eastAsia="cs-CZ"/>
              </w:rPr>
              <w:t>SH ?</w:t>
            </w:r>
            <w:r w:rsidRPr="00B726DC">
              <w:rPr>
                <w:rFonts w:ascii="Arial" w:eastAsia="Times New Roman" w:hAnsi="Arial" w:cs="Arial"/>
                <w:sz w:val="16"/>
                <w:szCs w:val="16"/>
                <w:lang w:eastAsia="cs-CZ"/>
              </w:rPr>
              <w:br/>
            </w:r>
            <w:r w:rsidRPr="00B726DC">
              <w:rPr>
                <w:rFonts w:ascii="Arial" w:eastAsia="Times New Roman" w:hAnsi="Arial" w:cs="Arial"/>
                <w:sz w:val="16"/>
                <w:szCs w:val="16"/>
                <w:lang w:eastAsia="cs-CZ"/>
              </w:rPr>
              <w:br/>
            </w:r>
          </w:p>
        </w:tc>
      </w:tr>
      <w:tr w:rsidR="000B63FB" w:rsidRPr="00B726DC" w14:paraId="134B16BB" w14:textId="77777777" w:rsidTr="00BA01D7">
        <w:trPr>
          <w:trHeight w:val="2244"/>
        </w:trPr>
        <w:tc>
          <w:tcPr>
            <w:tcW w:w="188" w:type="pct"/>
            <w:tcBorders>
              <w:top w:val="nil"/>
              <w:left w:val="single" w:sz="4" w:space="0" w:color="auto"/>
              <w:bottom w:val="single" w:sz="4" w:space="0" w:color="auto"/>
              <w:right w:val="single" w:sz="4" w:space="0" w:color="auto"/>
            </w:tcBorders>
            <w:noWrap/>
            <w:vAlign w:val="center"/>
            <w:hideMark/>
          </w:tcPr>
          <w:p w14:paraId="24AFE64E"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809</w:t>
            </w:r>
          </w:p>
        </w:tc>
        <w:tc>
          <w:tcPr>
            <w:tcW w:w="975" w:type="pct"/>
            <w:tcBorders>
              <w:top w:val="nil"/>
              <w:left w:val="nil"/>
              <w:bottom w:val="single" w:sz="4" w:space="0" w:color="auto"/>
              <w:right w:val="single" w:sz="4" w:space="0" w:color="auto"/>
            </w:tcBorders>
            <w:vAlign w:val="center"/>
            <w:hideMark/>
          </w:tcPr>
          <w:p w14:paraId="0B22FE67"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89443</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ŽÍLY DOLNÍ KONČETINY - FLEBOGRAFIE PERIFERNÍ (ASCENDENTNÍ), CELÝ VÝKON</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změnové řízení: přesun z odb. 809 do odb. 810</w:t>
            </w:r>
          </w:p>
        </w:tc>
        <w:tc>
          <w:tcPr>
            <w:tcW w:w="3837" w:type="pct"/>
            <w:tcBorders>
              <w:top w:val="nil"/>
              <w:left w:val="nil"/>
              <w:bottom w:val="single" w:sz="4" w:space="0" w:color="auto"/>
              <w:right w:val="single" w:sz="4" w:space="0" w:color="auto"/>
            </w:tcBorders>
            <w:hideMark/>
          </w:tcPr>
          <w:p w14:paraId="393076D2" w14:textId="6A2F8CE2" w:rsidR="000B63FB" w:rsidRPr="00B726DC" w:rsidRDefault="000B63FB" w:rsidP="005F75D3">
            <w:pPr>
              <w:spacing w:after="0" w:line="240" w:lineRule="auto"/>
              <w:rPr>
                <w:rFonts w:ascii="Arial" w:eastAsia="Times New Roman" w:hAnsi="Arial" w:cs="Arial"/>
                <w:bCs/>
                <w:color w:val="000000"/>
                <w:sz w:val="16"/>
                <w:szCs w:val="16"/>
                <w:lang w:eastAsia="cs-CZ"/>
              </w:rPr>
            </w:pPr>
            <w:r w:rsidRPr="00B726DC">
              <w:rPr>
                <w:rFonts w:ascii="Arial" w:eastAsia="Times New Roman" w:hAnsi="Arial" w:cs="Arial"/>
                <w:bCs/>
                <w:sz w:val="16"/>
                <w:szCs w:val="16"/>
                <w:lang w:eastAsia="cs-CZ"/>
              </w:rPr>
              <w:t>dtto</w:t>
            </w:r>
          </w:p>
        </w:tc>
      </w:tr>
      <w:tr w:rsidR="000B63FB" w:rsidRPr="00B726DC" w14:paraId="29532646" w14:textId="77777777" w:rsidTr="00BA01D7">
        <w:trPr>
          <w:trHeight w:val="50"/>
        </w:trPr>
        <w:tc>
          <w:tcPr>
            <w:tcW w:w="188" w:type="pct"/>
            <w:tcBorders>
              <w:top w:val="nil"/>
              <w:left w:val="single" w:sz="4" w:space="0" w:color="auto"/>
              <w:bottom w:val="single" w:sz="4" w:space="0" w:color="auto"/>
              <w:right w:val="single" w:sz="4" w:space="0" w:color="auto"/>
            </w:tcBorders>
            <w:noWrap/>
            <w:vAlign w:val="center"/>
            <w:hideMark/>
          </w:tcPr>
          <w:p w14:paraId="42B3BF80"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809</w:t>
            </w:r>
          </w:p>
        </w:tc>
        <w:tc>
          <w:tcPr>
            <w:tcW w:w="975" w:type="pct"/>
            <w:tcBorders>
              <w:top w:val="nil"/>
              <w:left w:val="nil"/>
              <w:bottom w:val="single" w:sz="4" w:space="0" w:color="auto"/>
              <w:right w:val="single" w:sz="4" w:space="0" w:color="auto"/>
            </w:tcBorders>
            <w:vAlign w:val="center"/>
            <w:hideMark/>
          </w:tcPr>
          <w:p w14:paraId="04C67ADA"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89445</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ŽÍLY HORNÍ KONČETINY - FLEBOGRAFIE PERIFERNÍ, CELÝ VÝKON</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změnové řízení: přesun z odb. 809 do odb. 810</w:t>
            </w:r>
          </w:p>
        </w:tc>
        <w:tc>
          <w:tcPr>
            <w:tcW w:w="3837" w:type="pct"/>
            <w:tcBorders>
              <w:top w:val="nil"/>
              <w:left w:val="nil"/>
              <w:bottom w:val="single" w:sz="4" w:space="0" w:color="auto"/>
              <w:right w:val="single" w:sz="4" w:space="0" w:color="auto"/>
            </w:tcBorders>
            <w:hideMark/>
          </w:tcPr>
          <w:p w14:paraId="06B6AE8E" w14:textId="1357E32D" w:rsidR="000B63FB" w:rsidRPr="00B726DC" w:rsidRDefault="000B63FB" w:rsidP="005F75D3">
            <w:pPr>
              <w:spacing w:after="0" w:line="240" w:lineRule="auto"/>
              <w:rPr>
                <w:rFonts w:ascii="Arial" w:eastAsia="Times New Roman" w:hAnsi="Arial" w:cs="Arial"/>
                <w:color w:val="000000"/>
                <w:sz w:val="16"/>
                <w:szCs w:val="16"/>
                <w:lang w:eastAsia="cs-CZ"/>
              </w:rPr>
            </w:pPr>
            <w:r w:rsidRPr="00B726DC">
              <w:rPr>
                <w:rFonts w:ascii="Arial" w:eastAsia="Times New Roman" w:hAnsi="Arial" w:cs="Arial"/>
                <w:bCs/>
                <w:sz w:val="16"/>
                <w:szCs w:val="16"/>
                <w:lang w:eastAsia="cs-CZ"/>
              </w:rPr>
              <w:t>dtto</w:t>
            </w:r>
          </w:p>
        </w:tc>
      </w:tr>
      <w:tr w:rsidR="000B63FB" w:rsidRPr="00B726DC" w14:paraId="5508E82E" w14:textId="77777777" w:rsidTr="00BA01D7">
        <w:trPr>
          <w:trHeight w:val="207"/>
        </w:trPr>
        <w:tc>
          <w:tcPr>
            <w:tcW w:w="188" w:type="pct"/>
            <w:tcBorders>
              <w:top w:val="nil"/>
              <w:left w:val="single" w:sz="4" w:space="0" w:color="auto"/>
              <w:bottom w:val="single" w:sz="4" w:space="0" w:color="auto"/>
              <w:right w:val="single" w:sz="4" w:space="0" w:color="auto"/>
            </w:tcBorders>
            <w:noWrap/>
            <w:vAlign w:val="center"/>
            <w:hideMark/>
          </w:tcPr>
          <w:p w14:paraId="75F0171B"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809</w:t>
            </w:r>
          </w:p>
        </w:tc>
        <w:tc>
          <w:tcPr>
            <w:tcW w:w="975" w:type="pct"/>
            <w:tcBorders>
              <w:top w:val="nil"/>
              <w:left w:val="nil"/>
              <w:bottom w:val="single" w:sz="4" w:space="0" w:color="auto"/>
              <w:right w:val="single" w:sz="4" w:space="0" w:color="auto"/>
            </w:tcBorders>
            <w:vAlign w:val="center"/>
            <w:hideMark/>
          </w:tcPr>
          <w:p w14:paraId="16B3522F"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89447</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LYMFOGRAFIE, CELÝ VÝKON</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změnové řízení: přesun z odb. 809 do odb. 810</w:t>
            </w:r>
          </w:p>
        </w:tc>
        <w:tc>
          <w:tcPr>
            <w:tcW w:w="3837" w:type="pct"/>
            <w:tcBorders>
              <w:top w:val="nil"/>
              <w:left w:val="nil"/>
              <w:bottom w:val="single" w:sz="4" w:space="0" w:color="auto"/>
              <w:right w:val="single" w:sz="4" w:space="0" w:color="auto"/>
            </w:tcBorders>
            <w:hideMark/>
          </w:tcPr>
          <w:p w14:paraId="7A629674" w14:textId="77777777" w:rsidR="000B63FB" w:rsidRPr="00B726DC" w:rsidRDefault="000B63FB" w:rsidP="005F75D3">
            <w:pPr>
              <w:spacing w:after="0" w:line="240" w:lineRule="auto"/>
              <w:rPr>
                <w:rFonts w:ascii="Arial" w:eastAsia="Times New Roman" w:hAnsi="Arial" w:cs="Arial"/>
                <w:color w:val="FF0000"/>
                <w:sz w:val="16"/>
                <w:szCs w:val="16"/>
                <w:lang w:eastAsia="cs-CZ"/>
              </w:rPr>
            </w:pPr>
            <w:r w:rsidRPr="00B726DC">
              <w:rPr>
                <w:rFonts w:ascii="Arial" w:eastAsia="Times New Roman" w:hAnsi="Arial" w:cs="Arial"/>
                <w:bCs/>
                <w:sz w:val="16"/>
                <w:szCs w:val="16"/>
                <w:lang w:eastAsia="cs-CZ"/>
              </w:rPr>
              <w:t>dtto</w:t>
            </w:r>
            <w:r w:rsidRPr="00B726DC">
              <w:rPr>
                <w:rFonts w:ascii="Arial" w:eastAsia="Times New Roman" w:hAnsi="Arial" w:cs="Arial"/>
                <w:color w:val="FF0000"/>
                <w:sz w:val="16"/>
                <w:szCs w:val="16"/>
                <w:lang w:eastAsia="cs-CZ"/>
              </w:rPr>
              <w:t xml:space="preserve"> </w:t>
            </w:r>
          </w:p>
          <w:p w14:paraId="411A8A32" w14:textId="77777777" w:rsidR="000B63FB" w:rsidRPr="00B726DC" w:rsidRDefault="000B63FB" w:rsidP="005F75D3">
            <w:pPr>
              <w:spacing w:after="0" w:line="240" w:lineRule="auto"/>
              <w:rPr>
                <w:rFonts w:ascii="Arial" w:eastAsia="Times New Roman" w:hAnsi="Arial" w:cs="Arial"/>
                <w:color w:val="FF0000"/>
                <w:sz w:val="16"/>
                <w:szCs w:val="16"/>
                <w:lang w:eastAsia="cs-CZ"/>
              </w:rPr>
            </w:pPr>
          </w:p>
          <w:p w14:paraId="4586877F" w14:textId="2072DAB5" w:rsidR="000B63FB" w:rsidRPr="00B726DC" w:rsidRDefault="000B63FB" w:rsidP="005F75D3">
            <w:pPr>
              <w:spacing w:after="0" w:line="240" w:lineRule="auto"/>
              <w:rPr>
                <w:rFonts w:ascii="Arial" w:eastAsia="Times New Roman" w:hAnsi="Arial" w:cs="Arial"/>
                <w:color w:val="000000"/>
                <w:sz w:val="16"/>
                <w:szCs w:val="16"/>
                <w:lang w:eastAsia="cs-CZ"/>
              </w:rPr>
            </w:pPr>
            <w:r w:rsidRPr="00B726DC">
              <w:rPr>
                <w:rFonts w:ascii="Arial" w:eastAsia="Times New Roman" w:hAnsi="Arial" w:cs="Arial"/>
                <w:color w:val="FF0000"/>
                <w:sz w:val="16"/>
                <w:szCs w:val="16"/>
                <w:lang w:eastAsia="cs-CZ"/>
              </w:rPr>
              <w:br/>
            </w:r>
          </w:p>
        </w:tc>
      </w:tr>
      <w:tr w:rsidR="000B63FB" w:rsidRPr="00B726DC" w14:paraId="17023671" w14:textId="77777777" w:rsidTr="00BA01D7">
        <w:trPr>
          <w:trHeight w:val="207"/>
        </w:trPr>
        <w:tc>
          <w:tcPr>
            <w:tcW w:w="188" w:type="pct"/>
            <w:tcBorders>
              <w:top w:val="nil"/>
              <w:left w:val="single" w:sz="4" w:space="0" w:color="auto"/>
              <w:bottom w:val="single" w:sz="4" w:space="0" w:color="auto"/>
              <w:right w:val="single" w:sz="4" w:space="0" w:color="auto"/>
            </w:tcBorders>
            <w:noWrap/>
            <w:vAlign w:val="center"/>
            <w:hideMark/>
          </w:tcPr>
          <w:p w14:paraId="51C00CC5"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409</w:t>
            </w:r>
          </w:p>
        </w:tc>
        <w:tc>
          <w:tcPr>
            <w:tcW w:w="975" w:type="pct"/>
            <w:tcBorders>
              <w:top w:val="nil"/>
              <w:left w:val="nil"/>
              <w:bottom w:val="single" w:sz="4" w:space="0" w:color="auto"/>
              <w:right w:val="single" w:sz="4" w:space="0" w:color="auto"/>
            </w:tcBorders>
            <w:vAlign w:val="center"/>
            <w:hideMark/>
          </w:tcPr>
          <w:p w14:paraId="4FB6B629"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409-2025-12-02-11-58-29</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PŘÍPRAVA A PŘECHOD PACIENTA Z PÉČE DĚTSKÉHO NEUROLOGA DO PÉČE NEUROLOGA PRO DOSPĚLÉ</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nový výkon</w:t>
            </w:r>
          </w:p>
        </w:tc>
        <w:tc>
          <w:tcPr>
            <w:tcW w:w="3837" w:type="pct"/>
            <w:tcBorders>
              <w:top w:val="nil"/>
              <w:left w:val="nil"/>
              <w:bottom w:val="single" w:sz="4" w:space="0" w:color="auto"/>
              <w:right w:val="single" w:sz="4" w:space="0" w:color="auto"/>
            </w:tcBorders>
            <w:hideMark/>
          </w:tcPr>
          <w:p w14:paraId="08008530" w14:textId="76F573C8" w:rsidR="000B63FB" w:rsidRPr="00B726DC" w:rsidRDefault="000B63FB" w:rsidP="005F75D3">
            <w:pPr>
              <w:spacing w:after="0" w:line="240" w:lineRule="auto"/>
              <w:rPr>
                <w:rFonts w:ascii="Arial" w:eastAsia="Times New Roman" w:hAnsi="Arial" w:cs="Arial"/>
                <w:color w:val="000000"/>
                <w:sz w:val="16"/>
                <w:szCs w:val="16"/>
                <w:lang w:eastAsia="cs-CZ"/>
              </w:rPr>
            </w:pPr>
            <w:r w:rsidRPr="00B726DC">
              <w:rPr>
                <w:rFonts w:ascii="Arial" w:eastAsia="Times New Roman" w:hAnsi="Arial" w:cs="Arial"/>
                <w:sz w:val="16"/>
                <w:szCs w:val="16"/>
                <w:lang w:eastAsia="cs-CZ"/>
              </w:rPr>
              <w:t>Obsah výkonu je již pokryt výkony klinických vyšetření nesouhlas se zařazením. Předávání pacientů existuje i v dalších odbornostech, každá odb. má svá specifika.</w:t>
            </w:r>
            <w:r w:rsidRPr="00B726DC">
              <w:rPr>
                <w:rFonts w:ascii="Arial" w:eastAsia="Times New Roman" w:hAnsi="Arial" w:cs="Arial"/>
                <w:sz w:val="16"/>
                <w:szCs w:val="16"/>
                <w:lang w:eastAsia="cs-CZ"/>
              </w:rPr>
              <w:br/>
            </w:r>
            <w:r w:rsidRPr="00B726DC">
              <w:rPr>
                <w:rFonts w:ascii="Arial" w:eastAsia="Times New Roman" w:hAnsi="Arial" w:cs="Arial"/>
                <w:sz w:val="16"/>
                <w:szCs w:val="16"/>
                <w:lang w:eastAsia="cs-CZ"/>
              </w:rPr>
              <w:br/>
            </w:r>
            <w:r w:rsidRPr="00B726DC">
              <w:rPr>
                <w:rFonts w:ascii="Arial" w:eastAsia="Times New Roman" w:hAnsi="Arial" w:cs="Arial"/>
                <w:sz w:val="16"/>
                <w:szCs w:val="16"/>
                <w:lang w:eastAsia="cs-CZ"/>
              </w:rPr>
              <w:br/>
            </w:r>
            <w:r w:rsidRPr="00B726DC">
              <w:rPr>
                <w:rFonts w:ascii="Arial" w:eastAsia="Times New Roman" w:hAnsi="Arial" w:cs="Arial"/>
                <w:sz w:val="16"/>
                <w:szCs w:val="16"/>
                <w:lang w:eastAsia="cs-CZ"/>
              </w:rPr>
              <w:br/>
            </w:r>
          </w:p>
        </w:tc>
      </w:tr>
      <w:tr w:rsidR="000B63FB" w:rsidRPr="00B726DC" w14:paraId="53D78AFC" w14:textId="77777777" w:rsidTr="00BA01D7">
        <w:trPr>
          <w:trHeight w:val="2290"/>
        </w:trPr>
        <w:tc>
          <w:tcPr>
            <w:tcW w:w="188" w:type="pct"/>
            <w:tcBorders>
              <w:top w:val="nil"/>
              <w:left w:val="single" w:sz="4" w:space="0" w:color="auto"/>
              <w:bottom w:val="single" w:sz="4" w:space="0" w:color="auto"/>
              <w:right w:val="single" w:sz="4" w:space="0" w:color="auto"/>
            </w:tcBorders>
            <w:noWrap/>
            <w:vAlign w:val="center"/>
            <w:hideMark/>
          </w:tcPr>
          <w:p w14:paraId="4AEF42C6"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lastRenderedPageBreak/>
              <w:t>602</w:t>
            </w:r>
          </w:p>
        </w:tc>
        <w:tc>
          <w:tcPr>
            <w:tcW w:w="975" w:type="pct"/>
            <w:tcBorders>
              <w:top w:val="nil"/>
              <w:left w:val="nil"/>
              <w:bottom w:val="single" w:sz="4" w:space="0" w:color="auto"/>
              <w:right w:val="single" w:sz="4" w:space="0" w:color="auto"/>
            </w:tcBorders>
            <w:vAlign w:val="center"/>
            <w:hideMark/>
          </w:tcPr>
          <w:p w14:paraId="57E188D5"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602-2025-11-30-02-50-32</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LASEROVÉ OŠETŘENÍ PLOŠNÝCH JIZEV VYSOKOENERGETICKÝMI LASERY</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nový výkon</w:t>
            </w:r>
          </w:p>
        </w:tc>
        <w:tc>
          <w:tcPr>
            <w:tcW w:w="3837" w:type="pct"/>
            <w:tcBorders>
              <w:top w:val="nil"/>
              <w:left w:val="nil"/>
              <w:bottom w:val="single" w:sz="4" w:space="0" w:color="auto"/>
              <w:right w:val="single" w:sz="4" w:space="0" w:color="auto"/>
            </w:tcBorders>
            <w:hideMark/>
          </w:tcPr>
          <w:p w14:paraId="2D83F5C6" w14:textId="77777777" w:rsidR="000B63FB" w:rsidRPr="00E11785" w:rsidRDefault="000B63FB" w:rsidP="00E11785">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E11785">
              <w:rPr>
                <w:rFonts w:ascii="Arial" w:eastAsia="Times New Roman" w:hAnsi="Arial" w:cs="Arial"/>
                <w:sz w:val="16"/>
                <w:szCs w:val="16"/>
                <w:lang w:eastAsia="cs-CZ"/>
              </w:rPr>
              <w:t>Jak byla péče poskytována a vykazována dosud?</w:t>
            </w:r>
          </w:p>
          <w:p w14:paraId="60EC6E3E" w14:textId="667D52D5" w:rsidR="000B63FB" w:rsidRPr="004B56B3" w:rsidRDefault="000B63FB" w:rsidP="00E11785">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4B56B3">
              <w:rPr>
                <w:rFonts w:ascii="Arial" w:eastAsia="Times New Roman" w:hAnsi="Arial" w:cs="Arial"/>
                <w:sz w:val="16"/>
                <w:szCs w:val="16"/>
                <w:lang w:eastAsia="cs-CZ"/>
              </w:rPr>
              <w:t>Výkon má OF 4x za rok při hospitalizaci, ale v popisu je uvedeno:</w:t>
            </w:r>
            <w:r w:rsidRPr="00E11785">
              <w:rPr>
                <w:rFonts w:ascii="Arial" w:eastAsia="Times New Roman" w:hAnsi="Arial" w:cs="Arial"/>
                <w:sz w:val="16"/>
                <w:szCs w:val="16"/>
                <w:lang w:eastAsia="cs-CZ"/>
              </w:rPr>
              <w:t xml:space="preserve"> </w:t>
            </w:r>
            <w:r w:rsidRPr="00497713">
              <w:rPr>
                <w:rFonts w:ascii="Arial" w:eastAsia="Times New Roman" w:hAnsi="Arial" w:cs="Arial"/>
                <w:i/>
                <w:iCs/>
                <w:sz w:val="16"/>
                <w:szCs w:val="16"/>
                <w:lang w:eastAsia="cs-CZ"/>
              </w:rPr>
              <w:t>Výkon se provádí ambulantně s lokální anestezií u menších jizev nebo nejčastěji u rozsáhlejších jizev v celkové anestezii na operačním sále. Parametry zákroku a volba techniky (frakční vs. plošná) se přizpůsobují typu jizvy, lokalizaci, hloubce postižení a fototypu pacienta. Pro dosažení optimálního efektu je nutné opakování výkonu v intervalu 3-6 měsíců, a to 3-6x v závislosti na klinickém průběhu. Zákrok je spojen s nízkou morbiditou a umožňuje rychlý návrat pacienta do běžného života</w:t>
            </w:r>
            <w:r w:rsidRPr="00E11785">
              <w:rPr>
                <w:rFonts w:ascii="Arial" w:eastAsia="Times New Roman" w:hAnsi="Arial" w:cs="Arial"/>
                <w:sz w:val="16"/>
                <w:szCs w:val="16"/>
                <w:lang w:eastAsia="cs-CZ"/>
              </w:rPr>
              <w:t xml:space="preserve"> → z</w:t>
            </w:r>
            <w:r w:rsidRPr="004B56B3">
              <w:rPr>
                <w:rFonts w:ascii="Arial" w:eastAsia="Times New Roman" w:hAnsi="Arial" w:cs="Arial"/>
                <w:sz w:val="16"/>
                <w:szCs w:val="16"/>
                <w:lang w:eastAsia="cs-CZ"/>
              </w:rPr>
              <w:t xml:space="preserve"> popisu výkonu </w:t>
            </w:r>
            <w:r w:rsidRPr="00497713">
              <w:rPr>
                <w:rFonts w:ascii="Arial" w:eastAsia="Times New Roman" w:hAnsi="Arial" w:cs="Arial"/>
                <w:b/>
                <w:bCs/>
                <w:sz w:val="16"/>
                <w:szCs w:val="16"/>
                <w:lang w:eastAsia="cs-CZ"/>
              </w:rPr>
              <w:t>odebrat text - lze provádět ambulantně s lokální anestezií u menších jizev</w:t>
            </w:r>
            <w:r w:rsidRPr="004B56B3">
              <w:rPr>
                <w:rFonts w:ascii="Arial" w:eastAsia="Times New Roman" w:hAnsi="Arial" w:cs="Arial"/>
                <w:sz w:val="16"/>
                <w:szCs w:val="16"/>
                <w:lang w:eastAsia="cs-CZ"/>
              </w:rPr>
              <w:t>.</w:t>
            </w:r>
          </w:p>
          <w:p w14:paraId="694E3137" w14:textId="77777777" w:rsidR="000B63FB" w:rsidRPr="004B56B3" w:rsidRDefault="000B63FB" w:rsidP="00E11785">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4B56B3">
              <w:rPr>
                <w:rFonts w:ascii="Arial" w:eastAsia="Times New Roman" w:hAnsi="Arial" w:cs="Arial"/>
                <w:sz w:val="16"/>
                <w:szCs w:val="16"/>
                <w:lang w:eastAsia="cs-CZ"/>
              </w:rPr>
              <w:t xml:space="preserve">Navrhujeme změnit kategorii výkonu z "P" (hrazen plně) na "Z" (hrazen po schválení zdravotní pojišťovnou) -  výkon je  možné hradit pouze po splnění </w:t>
            </w:r>
            <w:r w:rsidRPr="00497713">
              <w:rPr>
                <w:rFonts w:ascii="Arial" w:eastAsia="Times New Roman" w:hAnsi="Arial" w:cs="Arial"/>
                <w:b/>
                <w:bCs/>
                <w:sz w:val="16"/>
                <w:szCs w:val="16"/>
                <w:u w:val="single"/>
                <w:lang w:eastAsia="cs-CZ"/>
              </w:rPr>
              <w:t xml:space="preserve">jasně definovaných terapeutických kritérií a při povinném využití objektivních skórovacích metrík (VSS, POSAS). </w:t>
            </w:r>
            <w:r w:rsidRPr="00E11785">
              <w:rPr>
                <w:rFonts w:ascii="Arial" w:eastAsia="Times New Roman" w:hAnsi="Arial" w:cs="Arial"/>
                <w:sz w:val="16"/>
                <w:szCs w:val="16"/>
                <w:lang w:eastAsia="cs-CZ"/>
              </w:rPr>
              <w:t>Tento</w:t>
            </w:r>
            <w:r w:rsidRPr="004B56B3">
              <w:rPr>
                <w:rFonts w:ascii="Arial" w:eastAsia="Times New Roman" w:hAnsi="Arial" w:cs="Arial"/>
                <w:sz w:val="16"/>
                <w:szCs w:val="16"/>
                <w:lang w:eastAsia="cs-CZ"/>
              </w:rPr>
              <w:t xml:space="preserve"> přístup zajistí: 1) transparentní a odborně podložené hodnocení účinnosti léčby, 2) minimalizaci rizika zneužití výkonu, 3) rovnocenné a reprodukovatelné standardy pro všechny pracoviště popáleninové medicíny. Implementace takového protokolu umožní pojišťovnám efektivní kontrolu a zároveň zajistí pacientům bezpečný, účinný a medicínsky relevantní výkon. </w:t>
            </w:r>
          </w:p>
          <w:p w14:paraId="1D795C53" w14:textId="77C2EC02" w:rsidR="000B63FB" w:rsidRPr="00B726DC" w:rsidRDefault="000B63FB" w:rsidP="00E11785">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4B56B3">
              <w:rPr>
                <w:rFonts w:ascii="Arial" w:eastAsia="Times New Roman" w:hAnsi="Arial" w:cs="Arial"/>
                <w:sz w:val="16"/>
                <w:szCs w:val="16"/>
                <w:lang w:eastAsia="cs-CZ"/>
              </w:rPr>
              <w:t>Výkon má omezením "SH", nelze predikovat vliv na CZ-DRG, finanční dopad nelze stanovit.</w:t>
            </w:r>
            <w:r w:rsidRPr="004B56B3">
              <w:rPr>
                <w:rFonts w:ascii="Arial" w:eastAsia="Times New Roman" w:hAnsi="Arial" w:cs="Arial"/>
                <w:sz w:val="16"/>
                <w:szCs w:val="16"/>
                <w:lang w:eastAsia="cs-CZ"/>
              </w:rPr>
              <w:br/>
            </w:r>
          </w:p>
        </w:tc>
      </w:tr>
      <w:tr w:rsidR="000B63FB" w:rsidRPr="00B726DC" w14:paraId="33F51B02" w14:textId="77777777" w:rsidTr="007B52FF">
        <w:trPr>
          <w:trHeight w:val="447"/>
        </w:trPr>
        <w:tc>
          <w:tcPr>
            <w:tcW w:w="188" w:type="pct"/>
            <w:tcBorders>
              <w:top w:val="nil"/>
              <w:left w:val="single" w:sz="4" w:space="0" w:color="auto"/>
              <w:bottom w:val="single" w:sz="4" w:space="0" w:color="auto"/>
              <w:right w:val="single" w:sz="4" w:space="0" w:color="auto"/>
            </w:tcBorders>
            <w:noWrap/>
            <w:vAlign w:val="center"/>
            <w:hideMark/>
          </w:tcPr>
          <w:p w14:paraId="0EFBC42F"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602</w:t>
            </w:r>
          </w:p>
        </w:tc>
        <w:tc>
          <w:tcPr>
            <w:tcW w:w="975" w:type="pct"/>
            <w:tcBorders>
              <w:top w:val="nil"/>
              <w:left w:val="nil"/>
              <w:bottom w:val="single" w:sz="4" w:space="0" w:color="auto"/>
              <w:right w:val="single" w:sz="4" w:space="0" w:color="auto"/>
            </w:tcBorders>
            <w:vAlign w:val="center"/>
            <w:hideMark/>
          </w:tcPr>
          <w:p w14:paraId="6BA2025C"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602-2025-11-18-03-03-27</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TELE- / ELEKTRONICKÁ KONZULTACE ODBORNÍKA POPÁLENINOVÉHO CENTRA (POPÁLENINOVÉ PORADENSTVÍ)</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nový výkon</w:t>
            </w:r>
          </w:p>
        </w:tc>
        <w:tc>
          <w:tcPr>
            <w:tcW w:w="3837" w:type="pct"/>
            <w:tcBorders>
              <w:top w:val="nil"/>
              <w:left w:val="nil"/>
              <w:bottom w:val="single" w:sz="4" w:space="0" w:color="auto"/>
              <w:right w:val="single" w:sz="4" w:space="0" w:color="auto"/>
            </w:tcBorders>
            <w:hideMark/>
          </w:tcPr>
          <w:p w14:paraId="09E537B6" w14:textId="3077A185" w:rsidR="000B63FB" w:rsidRPr="00E66F34" w:rsidRDefault="000B63FB" w:rsidP="00E66F34">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E66F34">
              <w:rPr>
                <w:rFonts w:ascii="Arial" w:eastAsia="Times New Roman" w:hAnsi="Arial" w:cs="Arial"/>
                <w:sz w:val="16"/>
                <w:szCs w:val="16"/>
                <w:lang w:eastAsia="cs-CZ"/>
              </w:rPr>
              <w:t xml:space="preserve">Návrh výkonu </w:t>
            </w:r>
            <w:r>
              <w:rPr>
                <w:rFonts w:ascii="Arial" w:eastAsia="Times New Roman" w:hAnsi="Arial" w:cs="Arial"/>
                <w:sz w:val="16"/>
                <w:szCs w:val="16"/>
                <w:lang w:eastAsia="cs-CZ"/>
              </w:rPr>
              <w:t xml:space="preserve">v SZV </w:t>
            </w:r>
            <w:r w:rsidRPr="00E66F34">
              <w:rPr>
                <w:rFonts w:ascii="Arial" w:eastAsia="Times New Roman" w:hAnsi="Arial" w:cs="Arial"/>
                <w:sz w:val="16"/>
                <w:szCs w:val="16"/>
                <w:lang w:eastAsia="cs-CZ"/>
              </w:rPr>
              <w:t>nezajistí předpokládaný cíl tj. standardizovat proces, zajistit dokumentaci, sledování kvality</w:t>
            </w:r>
            <w:r>
              <w:rPr>
                <w:rFonts w:ascii="Arial" w:eastAsia="Times New Roman" w:hAnsi="Arial" w:cs="Arial"/>
                <w:sz w:val="16"/>
                <w:szCs w:val="16"/>
                <w:lang w:eastAsia="cs-CZ"/>
              </w:rPr>
              <w:t xml:space="preserve"> </w:t>
            </w:r>
            <w:r w:rsidRPr="00E66F34">
              <w:rPr>
                <w:rFonts w:ascii="Arial" w:eastAsia="Times New Roman" w:hAnsi="Arial" w:cs="Arial"/>
                <w:sz w:val="16"/>
                <w:szCs w:val="16"/>
                <w:lang w:eastAsia="cs-CZ"/>
              </w:rPr>
              <w:t>a t</w:t>
            </w:r>
            <w:r>
              <w:rPr>
                <w:rFonts w:ascii="Arial" w:eastAsia="Times New Roman" w:hAnsi="Arial" w:cs="Arial"/>
                <w:sz w:val="16"/>
                <w:szCs w:val="16"/>
                <w:lang w:eastAsia="cs-CZ"/>
              </w:rPr>
              <w:t>o</w:t>
            </w:r>
            <w:r w:rsidRPr="00E66F34">
              <w:rPr>
                <w:rFonts w:ascii="Arial" w:eastAsia="Times New Roman" w:hAnsi="Arial" w:cs="Arial"/>
                <w:sz w:val="16"/>
                <w:szCs w:val="16"/>
                <w:lang w:eastAsia="cs-CZ"/>
              </w:rPr>
              <w:t xml:space="preserve">, že konzultace probíhají v bezpečném prostředí (např. zabezpečená klinická aplikace, GDPR). </w:t>
            </w:r>
          </w:p>
          <w:p w14:paraId="5BDB00E2" w14:textId="7D1DA295" w:rsidR="000B63FB" w:rsidRPr="00E66F34" w:rsidRDefault="000B63FB" w:rsidP="00E66F34">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E66F34">
              <w:rPr>
                <w:rFonts w:ascii="Arial" w:eastAsia="Times New Roman" w:hAnsi="Arial" w:cs="Arial"/>
                <w:sz w:val="16"/>
                <w:szCs w:val="16"/>
                <w:lang w:eastAsia="cs-CZ"/>
              </w:rPr>
              <w:t>Bylo by nezbytné definovat následující aspekty a stanovit jasné postupy, které zajistí bezpečný průběh telemedicínské či elektronické konzultace:</w:t>
            </w:r>
          </w:p>
          <w:p w14:paraId="7BBDB89D" w14:textId="77777777" w:rsidR="000B63FB" w:rsidRPr="00E66F34" w:rsidRDefault="000B63FB" w:rsidP="00A61C41">
            <w:pPr>
              <w:pStyle w:val="Normlnweb"/>
              <w:numPr>
                <w:ilvl w:val="0"/>
                <w:numId w:val="3"/>
              </w:numPr>
              <w:spacing w:before="0" w:beforeAutospacing="0" w:after="0" w:afterAutospacing="0" w:line="276" w:lineRule="auto"/>
              <w:rPr>
                <w:rFonts w:ascii="Arial" w:hAnsi="Arial" w:cs="Arial"/>
                <w:sz w:val="16"/>
                <w:szCs w:val="16"/>
              </w:rPr>
            </w:pPr>
            <w:r w:rsidRPr="00E66F34">
              <w:rPr>
                <w:rFonts w:ascii="Arial" w:hAnsi="Arial" w:cs="Arial"/>
                <w:sz w:val="16"/>
                <w:szCs w:val="16"/>
              </w:rPr>
              <w:t>Kompetence a odpovědnost konzultujícího odborníka a ošetřujícího pracoviště, včetně jednoznačně definovaného rozhodovacího řetězce.</w:t>
            </w:r>
          </w:p>
          <w:p w14:paraId="3860490F" w14:textId="77777777" w:rsidR="000B63FB" w:rsidRPr="00E66F34" w:rsidRDefault="000B63FB" w:rsidP="00A61C41">
            <w:pPr>
              <w:pStyle w:val="Normlnweb"/>
              <w:numPr>
                <w:ilvl w:val="0"/>
                <w:numId w:val="3"/>
              </w:numPr>
              <w:spacing w:before="0" w:beforeAutospacing="0" w:after="0" w:afterAutospacing="0" w:line="276" w:lineRule="auto"/>
              <w:rPr>
                <w:rFonts w:ascii="Arial" w:hAnsi="Arial" w:cs="Arial"/>
                <w:sz w:val="16"/>
                <w:szCs w:val="16"/>
              </w:rPr>
            </w:pPr>
            <w:r w:rsidRPr="00E66F34">
              <w:rPr>
                <w:rFonts w:ascii="Arial" w:hAnsi="Arial" w:cs="Arial"/>
                <w:sz w:val="16"/>
                <w:szCs w:val="16"/>
              </w:rPr>
              <w:t>Proces získání informovaného souhlasu pacienta, resp. zákonných zástupců u dětí, s vysvětlením limitů a rozsahu telekonzultace.</w:t>
            </w:r>
          </w:p>
          <w:p w14:paraId="60DF9F30" w14:textId="77777777" w:rsidR="000B63FB" w:rsidRPr="00E66F34" w:rsidRDefault="000B63FB" w:rsidP="00A61C41">
            <w:pPr>
              <w:pStyle w:val="Normlnweb"/>
              <w:numPr>
                <w:ilvl w:val="0"/>
                <w:numId w:val="3"/>
              </w:numPr>
              <w:spacing w:before="0" w:beforeAutospacing="0" w:after="0" w:afterAutospacing="0" w:line="276" w:lineRule="auto"/>
              <w:rPr>
                <w:rFonts w:ascii="Arial" w:hAnsi="Arial" w:cs="Arial"/>
                <w:sz w:val="16"/>
                <w:szCs w:val="16"/>
              </w:rPr>
            </w:pPr>
            <w:r w:rsidRPr="00E66F34">
              <w:rPr>
                <w:rFonts w:ascii="Arial" w:hAnsi="Arial" w:cs="Arial"/>
                <w:sz w:val="16"/>
                <w:szCs w:val="16"/>
              </w:rPr>
              <w:t>Standardizované protokoly pro pořizování obrazové a klinické dokumentace.</w:t>
            </w:r>
          </w:p>
          <w:p w14:paraId="7DEACD00" w14:textId="77777777" w:rsidR="000B63FB" w:rsidRPr="00E66F34" w:rsidRDefault="000B63FB" w:rsidP="00A61C41">
            <w:pPr>
              <w:pStyle w:val="Normlnweb"/>
              <w:numPr>
                <w:ilvl w:val="0"/>
                <w:numId w:val="3"/>
              </w:numPr>
              <w:spacing w:before="0" w:beforeAutospacing="0" w:after="0" w:afterAutospacing="0" w:line="276" w:lineRule="auto"/>
              <w:rPr>
                <w:rFonts w:ascii="Arial" w:hAnsi="Arial" w:cs="Arial"/>
                <w:sz w:val="16"/>
                <w:szCs w:val="16"/>
              </w:rPr>
            </w:pPr>
            <w:r w:rsidRPr="00E66F34">
              <w:rPr>
                <w:rFonts w:ascii="Arial" w:hAnsi="Arial" w:cs="Arial"/>
                <w:sz w:val="16"/>
                <w:szCs w:val="16"/>
              </w:rPr>
              <w:t>Transparentní kritéria pro indikaci osobního vyšetření a případného překladu pacienta do specializovaného centra.</w:t>
            </w:r>
          </w:p>
          <w:p w14:paraId="33C76DAA" w14:textId="77777777" w:rsidR="000B63FB" w:rsidRPr="00E66F34" w:rsidRDefault="000B63FB" w:rsidP="00A61C41">
            <w:pPr>
              <w:pStyle w:val="Normlnweb"/>
              <w:numPr>
                <w:ilvl w:val="0"/>
                <w:numId w:val="3"/>
              </w:numPr>
              <w:spacing w:before="0" w:beforeAutospacing="0" w:after="0" w:afterAutospacing="0" w:line="276" w:lineRule="auto"/>
              <w:rPr>
                <w:rFonts w:ascii="Arial" w:hAnsi="Arial" w:cs="Arial"/>
                <w:sz w:val="16"/>
                <w:szCs w:val="16"/>
              </w:rPr>
            </w:pPr>
            <w:r w:rsidRPr="00E66F34">
              <w:rPr>
                <w:rFonts w:ascii="Arial" w:hAnsi="Arial" w:cs="Arial"/>
                <w:sz w:val="16"/>
                <w:szCs w:val="16"/>
              </w:rPr>
              <w:t>Opakované hodnocení klinického stavu pacienta v čase a systematické přehodnocování vhodnosti využití telemedicínského přístupu.</w:t>
            </w:r>
          </w:p>
          <w:p w14:paraId="04C6E58F" w14:textId="77777777" w:rsidR="000B63FB" w:rsidRPr="00E66F34" w:rsidRDefault="000B63FB" w:rsidP="00A61C41">
            <w:pPr>
              <w:pStyle w:val="Normlnweb"/>
              <w:numPr>
                <w:ilvl w:val="0"/>
                <w:numId w:val="3"/>
              </w:numPr>
              <w:spacing w:before="0" w:beforeAutospacing="0" w:after="0" w:afterAutospacing="0" w:line="276" w:lineRule="auto"/>
              <w:rPr>
                <w:rFonts w:ascii="Arial" w:hAnsi="Arial" w:cs="Arial"/>
                <w:sz w:val="16"/>
                <w:szCs w:val="16"/>
              </w:rPr>
            </w:pPr>
            <w:r w:rsidRPr="00E66F34">
              <w:rPr>
                <w:rFonts w:ascii="Arial" w:hAnsi="Arial" w:cs="Arial"/>
                <w:sz w:val="16"/>
                <w:szCs w:val="16"/>
              </w:rPr>
              <w:t>Důsledná dokumentace všech doporučení, klinických rozhodnutí a hodnocení stavu pacienta.</w:t>
            </w:r>
          </w:p>
          <w:p w14:paraId="7227F95F" w14:textId="5D614769" w:rsidR="000B63FB" w:rsidRPr="00E66F34" w:rsidRDefault="000B63FB" w:rsidP="00A61C41">
            <w:pPr>
              <w:spacing w:after="0" w:line="240" w:lineRule="auto"/>
              <w:rPr>
                <w:rFonts w:ascii="Arial" w:eastAsia="Times New Roman" w:hAnsi="Arial" w:cs="Arial"/>
                <w:sz w:val="16"/>
                <w:szCs w:val="16"/>
                <w:lang w:eastAsia="cs-CZ"/>
              </w:rPr>
            </w:pPr>
            <w:r w:rsidRPr="00E66F34">
              <w:rPr>
                <w:rFonts w:ascii="Arial" w:hAnsi="Arial" w:cs="Arial"/>
                <w:sz w:val="16"/>
                <w:szCs w:val="16"/>
              </w:rPr>
              <w:t>Systematické školení zdravotnického personálu v technických, právních a etických aspektech telemedicíny</w:t>
            </w:r>
          </w:p>
          <w:p w14:paraId="044A5D97" w14:textId="24140F40" w:rsidR="000B63FB" w:rsidRPr="00B726DC" w:rsidRDefault="000B63FB" w:rsidP="007B52FF">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7B52FF">
              <w:rPr>
                <w:rFonts w:ascii="Arial" w:eastAsia="Times New Roman" w:hAnsi="Arial" w:cs="Arial"/>
                <w:sz w:val="16"/>
                <w:szCs w:val="16"/>
                <w:lang w:eastAsia="cs-CZ"/>
              </w:rPr>
              <w:t xml:space="preserve">PZS se statutem CVSP mají finanční zohlednění spec. péče. dle ÚV. </w:t>
            </w:r>
          </w:p>
        </w:tc>
      </w:tr>
      <w:tr w:rsidR="000B63FB" w:rsidRPr="00B726DC" w14:paraId="39366E99" w14:textId="77777777" w:rsidTr="00BA01D7">
        <w:trPr>
          <w:trHeight w:val="50"/>
        </w:trPr>
        <w:tc>
          <w:tcPr>
            <w:tcW w:w="188" w:type="pct"/>
            <w:tcBorders>
              <w:top w:val="nil"/>
              <w:left w:val="single" w:sz="4" w:space="0" w:color="auto"/>
              <w:bottom w:val="single" w:sz="4" w:space="0" w:color="auto"/>
              <w:right w:val="single" w:sz="4" w:space="0" w:color="auto"/>
            </w:tcBorders>
            <w:noWrap/>
            <w:vAlign w:val="center"/>
            <w:hideMark/>
          </w:tcPr>
          <w:p w14:paraId="5D19FB8F"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506</w:t>
            </w:r>
          </w:p>
        </w:tc>
        <w:tc>
          <w:tcPr>
            <w:tcW w:w="975" w:type="pct"/>
            <w:tcBorders>
              <w:top w:val="nil"/>
              <w:left w:val="nil"/>
              <w:bottom w:val="single" w:sz="4" w:space="0" w:color="auto"/>
              <w:right w:val="single" w:sz="4" w:space="0" w:color="auto"/>
            </w:tcBorders>
            <w:vAlign w:val="center"/>
            <w:hideMark/>
          </w:tcPr>
          <w:p w14:paraId="48D48300"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56216</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ENDOSKOPICKÁ DEKOMPRESE NERVOVÝCH STRUKTUR V PÁTEŘNÍM KANÁLE A FORAMINECH</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změnové řízení: změna obsahu výkonu</w:t>
            </w:r>
          </w:p>
        </w:tc>
        <w:tc>
          <w:tcPr>
            <w:tcW w:w="3837" w:type="pct"/>
            <w:tcBorders>
              <w:top w:val="nil"/>
              <w:left w:val="nil"/>
              <w:bottom w:val="single" w:sz="4" w:space="0" w:color="auto"/>
              <w:right w:val="single" w:sz="4" w:space="0" w:color="auto"/>
            </w:tcBorders>
            <w:hideMark/>
          </w:tcPr>
          <w:p w14:paraId="4EBEE36F" w14:textId="77777777" w:rsidR="000B63FB" w:rsidRPr="00E8731E" w:rsidRDefault="000B63FB" w:rsidP="005F75D3">
            <w:pPr>
              <w:spacing w:after="0" w:line="240" w:lineRule="auto"/>
              <w:rPr>
                <w:rFonts w:ascii="Arial" w:hAnsi="Arial" w:cs="Arial"/>
                <w:sz w:val="16"/>
                <w:szCs w:val="16"/>
              </w:rPr>
            </w:pPr>
            <w:r w:rsidRPr="00E8731E">
              <w:rPr>
                <w:rFonts w:ascii="Arial" w:hAnsi="Arial" w:cs="Arial"/>
                <w:sz w:val="16"/>
                <w:szCs w:val="16"/>
              </w:rPr>
              <w:t>Přístroj</w:t>
            </w:r>
          </w:p>
          <w:p w14:paraId="6C719CEB" w14:textId="7177DAE6" w:rsidR="000B63FB" w:rsidRPr="00E8731E" w:rsidRDefault="000B63FB" w:rsidP="00E8731E">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E8731E">
              <w:rPr>
                <w:rFonts w:ascii="Arial" w:eastAsia="Times New Roman" w:hAnsi="Arial" w:cs="Arial"/>
                <w:sz w:val="16"/>
                <w:szCs w:val="16"/>
                <w:lang w:eastAsia="cs-CZ"/>
              </w:rPr>
              <w:t>V podkladech uvedeno, že plazmové generátory jsou cenově a konstrukčně srovnatelné s radiofrekvenčními přístroji (cca 700–900 tis. Kč), v dané cenové relaci se jedná o ekonomicky nejméně náročnou variantu přístroje?</w:t>
            </w:r>
          </w:p>
          <w:p w14:paraId="7FE35384" w14:textId="02236838" w:rsidR="000B63FB" w:rsidRPr="00E8731E" w:rsidRDefault="000B63FB" w:rsidP="00E8731E">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E8731E">
              <w:rPr>
                <w:rFonts w:ascii="Arial" w:eastAsia="Times New Roman" w:hAnsi="Arial" w:cs="Arial"/>
                <w:sz w:val="16"/>
                <w:szCs w:val="16"/>
                <w:lang w:eastAsia="cs-CZ"/>
              </w:rPr>
              <w:t>Vzhledem k tomu, že se jedná o nový přístroj v číselníku MZ, nutno doložit specifikaci přístroje, výrobce/distributora v ČR a cenu přístroje např. fakturou.</w:t>
            </w:r>
          </w:p>
          <w:p w14:paraId="5C84230F" w14:textId="77777777" w:rsidR="000B63FB" w:rsidRDefault="000B63FB" w:rsidP="00E8731E">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E8731E">
              <w:rPr>
                <w:rFonts w:ascii="Arial" w:eastAsia="Times New Roman" w:hAnsi="Arial" w:cs="Arial"/>
                <w:sz w:val="16"/>
                <w:szCs w:val="16"/>
                <w:lang w:eastAsia="cs-CZ"/>
              </w:rPr>
              <w:t>Nutno upravit položku v přístrojích dle návrhu - M1651 Generátor radiofrekvenční nebo plazmový (cena a ostatní parametry beze změny)</w:t>
            </w:r>
            <w:r w:rsidRPr="00E8731E">
              <w:rPr>
                <w:rFonts w:ascii="Arial" w:eastAsia="Times New Roman" w:hAnsi="Arial" w:cs="Arial"/>
                <w:sz w:val="16"/>
                <w:szCs w:val="16"/>
                <w:lang w:eastAsia="cs-CZ"/>
              </w:rPr>
              <w:br/>
              <w:t xml:space="preserve">Přístroj je však uveden i u jiných výkonů, změnou názvu položky by se tato změna propsala i do těchto jiných výkonů, u kterých je otazné, zda je toto variantní použití přístroje relevantní. Lze vyřešit i tak , že položka přístroje zůstane tak jak je, do Poznámky výkonu lze uvést, že přípustnou variantou přístrojového vybavení je použití přístroje Generátor plazmový (s cenou a ostatními parametry jako u položky generátor radiofrekvenční), a to v případě využití metody radiofrekvenční, konkrétně plazmové ablace. </w:t>
            </w:r>
          </w:p>
          <w:p w14:paraId="00BD2090" w14:textId="77777777" w:rsidR="000B63FB" w:rsidRPr="00E8731E" w:rsidRDefault="000B63FB" w:rsidP="00E8731E">
            <w:pPr>
              <w:spacing w:after="0" w:line="240" w:lineRule="auto"/>
              <w:ind w:left="98"/>
              <w:rPr>
                <w:rFonts w:ascii="Arial" w:eastAsia="Times New Roman" w:hAnsi="Arial" w:cs="Arial"/>
                <w:sz w:val="16"/>
                <w:szCs w:val="16"/>
                <w:lang w:eastAsia="cs-CZ"/>
              </w:rPr>
            </w:pPr>
          </w:p>
          <w:p w14:paraId="39297380" w14:textId="77777777" w:rsidR="000B63FB" w:rsidRPr="00E8731E" w:rsidRDefault="000B63FB" w:rsidP="00E8731E">
            <w:pPr>
              <w:spacing w:after="0" w:line="240" w:lineRule="auto"/>
              <w:ind w:left="98"/>
              <w:rPr>
                <w:rFonts w:ascii="Arial" w:eastAsia="Times New Roman" w:hAnsi="Arial" w:cs="Arial"/>
                <w:b/>
                <w:bCs/>
                <w:sz w:val="16"/>
                <w:szCs w:val="16"/>
                <w:u w:val="single"/>
                <w:lang w:eastAsia="cs-CZ"/>
              </w:rPr>
            </w:pPr>
            <w:r w:rsidRPr="00E8731E">
              <w:rPr>
                <w:rFonts w:ascii="Arial" w:eastAsia="Times New Roman" w:hAnsi="Arial" w:cs="Arial"/>
                <w:b/>
                <w:bCs/>
                <w:sz w:val="16"/>
                <w:szCs w:val="16"/>
                <w:u w:val="single"/>
                <w:lang w:eastAsia="cs-CZ"/>
              </w:rPr>
              <w:t xml:space="preserve">ZUM </w:t>
            </w:r>
          </w:p>
          <w:p w14:paraId="71FF766D" w14:textId="77777777" w:rsidR="000B63FB" w:rsidRPr="00E8731E" w:rsidRDefault="000B63FB" w:rsidP="00E8731E">
            <w:pPr>
              <w:pStyle w:val="Odstavecseseznamem"/>
              <w:numPr>
                <w:ilvl w:val="0"/>
                <w:numId w:val="1"/>
              </w:numPr>
              <w:spacing w:after="0" w:line="240" w:lineRule="auto"/>
              <w:ind w:left="240" w:hanging="142"/>
              <w:rPr>
                <w:rFonts w:ascii="Arial" w:eastAsia="Times New Roman" w:hAnsi="Arial" w:cs="Arial"/>
                <w:color w:val="FF0000"/>
                <w:sz w:val="16"/>
                <w:szCs w:val="16"/>
                <w:highlight w:val="yellow"/>
                <w:lang w:eastAsia="cs-CZ"/>
              </w:rPr>
            </w:pPr>
            <w:r w:rsidRPr="00E8731E">
              <w:rPr>
                <w:rFonts w:ascii="Arial" w:eastAsia="Times New Roman" w:hAnsi="Arial" w:cs="Arial"/>
                <w:color w:val="FF0000"/>
                <w:sz w:val="16"/>
                <w:szCs w:val="16"/>
                <w:highlight w:val="yellow"/>
                <w:lang w:eastAsia="cs-CZ"/>
              </w:rPr>
              <w:t>Nutno doložit cenu ZUM Jednorázové plazmové sondy/elektrody polohovatelné a její srovnání s cenou stávajícího ZUM Jednorázová radiofrekvenční sonda polohovatelná. Je již uvedena v Úhradovém katalogu VZP? V případě, že ano, uveďte kód z UK VZP. Z naší strany zde nenalezena…</w:t>
            </w:r>
          </w:p>
          <w:p w14:paraId="42807E1E" w14:textId="46EFA0FA" w:rsidR="000B63FB" w:rsidRPr="00E8731E" w:rsidRDefault="000B63FB" w:rsidP="00E8731E">
            <w:pPr>
              <w:pStyle w:val="Odstavecseseznamem"/>
              <w:numPr>
                <w:ilvl w:val="0"/>
                <w:numId w:val="1"/>
              </w:numPr>
              <w:spacing w:after="0" w:line="240" w:lineRule="auto"/>
              <w:ind w:left="240" w:hanging="142"/>
              <w:rPr>
                <w:rFonts w:ascii="Arial" w:eastAsia="Times New Roman" w:hAnsi="Arial" w:cs="Arial"/>
                <w:color w:val="FF0000"/>
                <w:sz w:val="16"/>
                <w:szCs w:val="16"/>
                <w:highlight w:val="yellow"/>
                <w:lang w:eastAsia="cs-CZ"/>
              </w:rPr>
            </w:pPr>
            <w:r w:rsidRPr="00E8731E">
              <w:rPr>
                <w:rFonts w:ascii="Arial" w:eastAsia="Times New Roman" w:hAnsi="Arial" w:cs="Arial"/>
                <w:color w:val="FF0000"/>
                <w:sz w:val="16"/>
                <w:szCs w:val="16"/>
                <w:highlight w:val="yellow"/>
                <w:lang w:eastAsia="cs-CZ"/>
              </w:rPr>
              <w:t>Prosíme doložit cenu např. fakturou, uvést výrobce či distributora v ČR, dodat obchodní název plazmatické sondy, specifikaci této sondy, dodat např. návod k použití, je již registrováno na SUKL (RZPRO)?</w:t>
            </w:r>
            <w:r w:rsidRPr="00E8731E">
              <w:rPr>
                <w:rFonts w:ascii="Arial" w:eastAsia="Times New Roman" w:hAnsi="Arial" w:cs="Arial"/>
                <w:color w:val="FF0000"/>
                <w:sz w:val="16"/>
                <w:szCs w:val="16"/>
                <w:highlight w:val="yellow"/>
                <w:lang w:eastAsia="cs-CZ"/>
              </w:rPr>
              <w:br/>
              <w:t xml:space="preserve">A dále – </w:t>
            </w:r>
            <w:r w:rsidRPr="00E8731E">
              <w:rPr>
                <w:rFonts w:ascii="Arial" w:eastAsia="Times New Roman" w:hAnsi="Arial" w:cs="Arial"/>
                <w:b/>
                <w:bCs/>
                <w:color w:val="FF0000"/>
                <w:sz w:val="16"/>
                <w:szCs w:val="16"/>
                <w:highlight w:val="yellow"/>
                <w:u w:val="single"/>
                <w:lang w:eastAsia="cs-CZ"/>
              </w:rPr>
              <w:t>vhodnější uvést jako další ZUM nikoli jako modifikaci ZUM stávajícího</w:t>
            </w:r>
            <w:r w:rsidRPr="00E8731E">
              <w:rPr>
                <w:rFonts w:ascii="Arial" w:eastAsia="Times New Roman" w:hAnsi="Arial" w:cs="Arial"/>
                <w:color w:val="FF0000"/>
                <w:sz w:val="16"/>
                <w:szCs w:val="16"/>
                <w:highlight w:val="yellow"/>
                <w:lang w:eastAsia="cs-CZ"/>
              </w:rPr>
              <w:br/>
              <w:t>tedy ve výsledku ZUM v registračním listu jako:</w:t>
            </w:r>
          </w:p>
          <w:p w14:paraId="2AB8CF19" w14:textId="23DBCE27" w:rsidR="000B63FB" w:rsidRPr="00E8731E" w:rsidRDefault="000B63FB" w:rsidP="00E8731E">
            <w:pPr>
              <w:pStyle w:val="Odstavecseseznamem"/>
              <w:numPr>
                <w:ilvl w:val="0"/>
                <w:numId w:val="1"/>
              </w:numPr>
              <w:spacing w:after="0" w:line="240" w:lineRule="auto"/>
              <w:ind w:left="497" w:hanging="142"/>
              <w:rPr>
                <w:rFonts w:ascii="Arial" w:eastAsia="Times New Roman" w:hAnsi="Arial" w:cs="Arial"/>
                <w:color w:val="FF0000"/>
                <w:sz w:val="16"/>
                <w:szCs w:val="16"/>
                <w:highlight w:val="yellow"/>
                <w:lang w:eastAsia="cs-CZ"/>
              </w:rPr>
            </w:pPr>
            <w:r w:rsidRPr="00E8731E">
              <w:rPr>
                <w:rFonts w:ascii="Arial" w:eastAsia="Times New Roman" w:hAnsi="Arial" w:cs="Arial"/>
                <w:color w:val="FF0000"/>
                <w:sz w:val="16"/>
                <w:szCs w:val="16"/>
                <w:highlight w:val="yellow"/>
                <w:lang w:eastAsia="cs-CZ"/>
              </w:rPr>
              <w:t>Stávající - Jednorázová radiofrekvenční sonda polohovatelná</w:t>
            </w:r>
          </w:p>
          <w:p w14:paraId="634B64EB" w14:textId="77046C62" w:rsidR="000B63FB" w:rsidRPr="007B52FF" w:rsidRDefault="000B63FB" w:rsidP="00125E1D">
            <w:pPr>
              <w:pStyle w:val="Odstavecseseznamem"/>
              <w:numPr>
                <w:ilvl w:val="0"/>
                <w:numId w:val="1"/>
              </w:numPr>
              <w:spacing w:after="0" w:line="240" w:lineRule="auto"/>
              <w:ind w:left="497" w:hanging="142"/>
              <w:rPr>
                <w:rFonts w:ascii="Arial" w:eastAsia="Times New Roman" w:hAnsi="Arial" w:cs="Arial"/>
                <w:color w:val="000000"/>
                <w:sz w:val="16"/>
                <w:szCs w:val="16"/>
                <w:lang w:eastAsia="cs-CZ"/>
              </w:rPr>
            </w:pPr>
            <w:r w:rsidRPr="007B52FF">
              <w:rPr>
                <w:rFonts w:ascii="Arial" w:eastAsia="Times New Roman" w:hAnsi="Arial" w:cs="Arial"/>
                <w:color w:val="FF0000"/>
                <w:sz w:val="16"/>
                <w:szCs w:val="16"/>
                <w:highlight w:val="yellow"/>
                <w:lang w:eastAsia="cs-CZ"/>
              </w:rPr>
              <w:lastRenderedPageBreak/>
              <w:t>Nový  - Jednorázová plazmová sonda/elektroda polohovatelná</w:t>
            </w:r>
          </w:p>
          <w:p w14:paraId="29E45FA8" w14:textId="1CF237CB" w:rsidR="000B63FB" w:rsidRPr="00B726DC" w:rsidRDefault="000B63FB" w:rsidP="005F75D3">
            <w:pPr>
              <w:spacing w:after="0" w:line="240" w:lineRule="auto"/>
              <w:rPr>
                <w:rFonts w:ascii="Arial" w:eastAsia="Times New Roman" w:hAnsi="Arial" w:cs="Arial"/>
                <w:color w:val="000000"/>
                <w:sz w:val="16"/>
                <w:szCs w:val="16"/>
                <w:lang w:eastAsia="cs-CZ"/>
              </w:rPr>
            </w:pPr>
          </w:p>
        </w:tc>
      </w:tr>
      <w:tr w:rsidR="000B63FB" w:rsidRPr="00B726DC" w14:paraId="338D8459" w14:textId="77777777" w:rsidTr="00BA01D7">
        <w:trPr>
          <w:trHeight w:val="491"/>
        </w:trPr>
        <w:tc>
          <w:tcPr>
            <w:tcW w:w="188" w:type="pct"/>
            <w:tcBorders>
              <w:top w:val="nil"/>
              <w:left w:val="single" w:sz="4" w:space="0" w:color="auto"/>
              <w:bottom w:val="single" w:sz="4" w:space="0" w:color="auto"/>
              <w:right w:val="single" w:sz="4" w:space="0" w:color="auto"/>
            </w:tcBorders>
            <w:noWrap/>
            <w:vAlign w:val="center"/>
            <w:hideMark/>
          </w:tcPr>
          <w:p w14:paraId="783DB0C1" w14:textId="6D990EE3" w:rsidR="000B63FB" w:rsidRPr="00B726DC" w:rsidRDefault="000B63FB" w:rsidP="00C77CB7">
            <w:pPr>
              <w:spacing w:after="0" w:line="240" w:lineRule="auto"/>
              <w:jc w:val="center"/>
              <w:rPr>
                <w:rFonts w:ascii="Arial" w:eastAsia="Times New Roman" w:hAnsi="Arial" w:cs="Arial"/>
                <w:b/>
                <w:bCs/>
                <w:color w:val="000000"/>
                <w:sz w:val="16"/>
                <w:szCs w:val="16"/>
                <w:lang w:eastAsia="cs-CZ"/>
              </w:rPr>
            </w:pPr>
            <w:r w:rsidRPr="00677A2B">
              <w:rPr>
                <w:rFonts w:ascii="Arial" w:eastAsia="Times New Roman" w:hAnsi="Arial" w:cs="Arial"/>
                <w:b/>
                <w:bCs/>
                <w:color w:val="000000"/>
                <w:sz w:val="16"/>
                <w:szCs w:val="16"/>
                <w:lang w:eastAsia="cs-CZ"/>
              </w:rPr>
              <w:lastRenderedPageBreak/>
              <w:t>506</w:t>
            </w:r>
          </w:p>
        </w:tc>
        <w:tc>
          <w:tcPr>
            <w:tcW w:w="975" w:type="pct"/>
            <w:tcBorders>
              <w:top w:val="nil"/>
              <w:left w:val="nil"/>
              <w:bottom w:val="single" w:sz="4" w:space="0" w:color="auto"/>
              <w:right w:val="single" w:sz="4" w:space="0" w:color="auto"/>
            </w:tcBorders>
            <w:vAlign w:val="center"/>
            <w:hideMark/>
          </w:tcPr>
          <w:p w14:paraId="71B2DFC2" w14:textId="716F453B" w:rsidR="000B63FB" w:rsidRPr="00B726DC" w:rsidRDefault="000B63FB" w:rsidP="00C77CB7">
            <w:pPr>
              <w:spacing w:after="0" w:line="240" w:lineRule="auto"/>
              <w:jc w:val="center"/>
              <w:rPr>
                <w:rFonts w:ascii="Arial" w:eastAsia="Times New Roman" w:hAnsi="Arial" w:cs="Arial"/>
                <w:b/>
                <w:bCs/>
                <w:color w:val="000000"/>
                <w:sz w:val="16"/>
                <w:szCs w:val="16"/>
                <w:lang w:eastAsia="cs-CZ"/>
              </w:rPr>
            </w:pPr>
            <w:r w:rsidRPr="00677A2B">
              <w:rPr>
                <w:rFonts w:ascii="Arial" w:eastAsia="Times New Roman" w:hAnsi="Arial" w:cs="Arial"/>
                <w:b/>
                <w:bCs/>
                <w:color w:val="000000"/>
                <w:sz w:val="16"/>
                <w:szCs w:val="16"/>
                <w:lang w:eastAsia="cs-CZ"/>
              </w:rPr>
              <w:t>56423</w:t>
            </w:r>
            <w:r w:rsidRPr="00677A2B">
              <w:rPr>
                <w:rFonts w:ascii="Arial" w:eastAsia="Times New Roman" w:hAnsi="Arial" w:cs="Arial"/>
                <w:b/>
                <w:bCs/>
                <w:color w:val="000000"/>
                <w:sz w:val="16"/>
                <w:szCs w:val="16"/>
                <w:lang w:eastAsia="cs-CZ"/>
              </w:rPr>
              <w:br/>
            </w:r>
            <w:r w:rsidRPr="00677A2B">
              <w:rPr>
                <w:rFonts w:ascii="Arial" w:eastAsia="Times New Roman" w:hAnsi="Arial" w:cs="Arial"/>
                <w:b/>
                <w:bCs/>
                <w:color w:val="000000"/>
                <w:sz w:val="16"/>
                <w:szCs w:val="16"/>
                <w:lang w:eastAsia="cs-CZ"/>
              </w:rPr>
              <w:br/>
              <w:t>STEREOTAKTICKÁ IMPLANTACE HLUBOKÝCH MOZKOVÝCH ELEKTROD A GENERÁTORU ELEKTRICKÝCH PULZŮ</w:t>
            </w:r>
            <w:r w:rsidRPr="00677A2B">
              <w:rPr>
                <w:rFonts w:ascii="Arial" w:eastAsia="Times New Roman" w:hAnsi="Arial" w:cs="Arial"/>
                <w:b/>
                <w:bCs/>
                <w:color w:val="000000"/>
                <w:sz w:val="16"/>
                <w:szCs w:val="16"/>
                <w:lang w:eastAsia="cs-CZ"/>
              </w:rPr>
              <w:br/>
            </w:r>
            <w:r w:rsidRPr="00677A2B">
              <w:rPr>
                <w:rFonts w:ascii="Arial" w:eastAsia="Times New Roman" w:hAnsi="Arial" w:cs="Arial"/>
                <w:b/>
                <w:bCs/>
                <w:color w:val="000000"/>
                <w:sz w:val="16"/>
                <w:szCs w:val="16"/>
                <w:lang w:eastAsia="cs-CZ"/>
              </w:rPr>
              <w:br/>
              <w:t>změnové řízení: změna OF, obsahu výkonu, nositelů výkonu, materiálu, přípravků, přístrojů, ZUMu a bodové hodnoty</w:t>
            </w:r>
          </w:p>
        </w:tc>
        <w:tc>
          <w:tcPr>
            <w:tcW w:w="3837" w:type="pct"/>
            <w:tcBorders>
              <w:top w:val="nil"/>
              <w:left w:val="nil"/>
              <w:bottom w:val="single" w:sz="4" w:space="0" w:color="auto"/>
              <w:right w:val="single" w:sz="4" w:space="0" w:color="auto"/>
            </w:tcBorders>
            <w:hideMark/>
          </w:tcPr>
          <w:p w14:paraId="57EE7310" w14:textId="77777777" w:rsidR="000B63FB" w:rsidRDefault="000B63FB" w:rsidP="00C77CB7">
            <w:pPr>
              <w:spacing w:after="0" w:line="240" w:lineRule="auto"/>
              <w:rPr>
                <w:rFonts w:ascii="Arial" w:eastAsia="Times New Roman" w:hAnsi="Arial" w:cs="Arial"/>
                <w:color w:val="FF0000"/>
                <w:sz w:val="16"/>
                <w:szCs w:val="16"/>
                <w:lang w:eastAsia="cs-CZ"/>
              </w:rPr>
            </w:pPr>
            <w:r>
              <w:rPr>
                <w:rFonts w:ascii="Arial" w:eastAsia="Times New Roman" w:hAnsi="Arial" w:cs="Arial"/>
                <w:color w:val="FF0000"/>
                <w:sz w:val="16"/>
                <w:szCs w:val="16"/>
                <w:lang w:eastAsia="cs-CZ"/>
              </w:rPr>
              <w:t>Viz i výkon reimplantace</w:t>
            </w:r>
          </w:p>
          <w:p w14:paraId="71C11004" w14:textId="77777777" w:rsidR="000B63FB" w:rsidRDefault="000B63FB" w:rsidP="00C77CB7">
            <w:pPr>
              <w:spacing w:after="0" w:line="240" w:lineRule="auto"/>
              <w:rPr>
                <w:rFonts w:ascii="Arial" w:eastAsia="Times New Roman" w:hAnsi="Arial" w:cs="Arial"/>
                <w:color w:val="FF0000"/>
                <w:sz w:val="16"/>
                <w:szCs w:val="16"/>
                <w:lang w:eastAsia="cs-CZ"/>
              </w:rPr>
            </w:pPr>
            <w:r w:rsidRPr="00C834C9">
              <w:rPr>
                <w:rFonts w:ascii="Arial" w:eastAsia="Times New Roman" w:hAnsi="Arial" w:cs="Arial"/>
                <w:color w:val="FF0000"/>
                <w:sz w:val="16"/>
                <w:szCs w:val="16"/>
                <w:highlight w:val="yellow"/>
                <w:lang w:eastAsia="cs-CZ"/>
              </w:rPr>
              <w:t xml:space="preserve">Nový ZUM Plasmový nůž pro preparaci a koagulaci, Antibakteriální kapsa pro neurostimulátora A002390 - Testovací mikroelektrody není pravděpodobně zařazen v ÚK VZP-ZP. V případě, že zařazen je, prosíme o předložení VZP kódu. </w:t>
            </w:r>
            <w:r w:rsidRPr="00C834C9">
              <w:rPr>
                <w:rFonts w:ascii="Arial" w:eastAsia="Times New Roman" w:hAnsi="Arial" w:cs="Arial"/>
                <w:b/>
                <w:bCs/>
                <w:color w:val="FF0000"/>
                <w:sz w:val="16"/>
                <w:szCs w:val="16"/>
                <w:highlight w:val="yellow"/>
                <w:lang w:eastAsia="cs-CZ"/>
              </w:rPr>
              <w:t>Pokud zařazen není, prosíme o předložení návrhu na jeho zařazení do Úhradového katalogu VZP ČR dle nových pravidel jednacího řádu</w:t>
            </w:r>
            <w:r w:rsidRPr="00C834C9">
              <w:rPr>
                <w:rFonts w:ascii="Arial" w:eastAsia="Times New Roman" w:hAnsi="Arial" w:cs="Arial"/>
                <w:color w:val="FF0000"/>
                <w:sz w:val="16"/>
                <w:szCs w:val="16"/>
                <w:highlight w:val="yellow"/>
                <w:lang w:eastAsia="cs-CZ"/>
              </w:rPr>
              <w:t xml:space="preserve"> ("V případě předkládání zdravotního výkonu, u kterého je v registračním listu obsažen nový ZUM, který nemá v úhradovém katalogu VZP ČR trvale hrazenou alternativu, je součástí návrhu medicínsko-ekonomické hodnocení dle zveřejněných metodik na internetových stránkách VZP ČR".).</w:t>
            </w:r>
          </w:p>
          <w:p w14:paraId="1690562D" w14:textId="77777777" w:rsidR="000B63FB" w:rsidRDefault="000B63FB" w:rsidP="00C77CB7">
            <w:pPr>
              <w:spacing w:after="0" w:line="240" w:lineRule="auto"/>
              <w:rPr>
                <w:rFonts w:ascii="Arial" w:eastAsia="Times New Roman" w:hAnsi="Arial" w:cs="Arial"/>
                <w:b/>
                <w:color w:val="00B050"/>
                <w:sz w:val="16"/>
                <w:szCs w:val="16"/>
                <w:lang w:eastAsia="cs-CZ"/>
              </w:rPr>
            </w:pPr>
          </w:p>
          <w:p w14:paraId="3A46C567" w14:textId="77777777" w:rsidR="000B63FB" w:rsidRDefault="000B63FB" w:rsidP="00C77CB7">
            <w:pPr>
              <w:pStyle w:val="Odstavecseseznamem"/>
              <w:numPr>
                <w:ilvl w:val="0"/>
                <w:numId w:val="25"/>
              </w:numPr>
              <w:spacing w:after="0" w:line="240" w:lineRule="auto"/>
              <w:rPr>
                <w:rFonts w:ascii="Arial" w:eastAsia="Times New Roman" w:hAnsi="Arial" w:cs="Arial"/>
                <w:color w:val="000000"/>
                <w:sz w:val="16"/>
                <w:szCs w:val="16"/>
                <w:lang w:eastAsia="cs-CZ"/>
              </w:rPr>
            </w:pPr>
            <w:r w:rsidRPr="00B57AAF">
              <w:rPr>
                <w:rFonts w:ascii="Arial" w:eastAsia="Times New Roman" w:hAnsi="Arial" w:cs="Arial"/>
                <w:color w:val="000000"/>
                <w:sz w:val="16"/>
                <w:szCs w:val="16"/>
                <w:lang w:eastAsia="cs-CZ"/>
              </w:rPr>
              <w:t>Nemělo by být uvedeno na hospitalizačním typu RL?</w:t>
            </w:r>
          </w:p>
          <w:p w14:paraId="480FDE14" w14:textId="77777777" w:rsidR="000B63FB" w:rsidRPr="00B57AAF" w:rsidRDefault="000B63FB" w:rsidP="00C77CB7">
            <w:pPr>
              <w:pStyle w:val="Odstavecseseznamem"/>
              <w:numPr>
                <w:ilvl w:val="0"/>
                <w:numId w:val="25"/>
              </w:numPr>
              <w:spacing w:after="0" w:line="240" w:lineRule="auto"/>
              <w:rPr>
                <w:rFonts w:ascii="Arial" w:eastAsia="Times New Roman" w:hAnsi="Arial" w:cs="Arial"/>
                <w:color w:val="000000"/>
                <w:sz w:val="16"/>
                <w:szCs w:val="16"/>
                <w:lang w:eastAsia="cs-CZ"/>
              </w:rPr>
            </w:pPr>
            <w:r w:rsidRPr="00B57AAF">
              <w:rPr>
                <w:rFonts w:ascii="Arial" w:eastAsia="Times New Roman" w:hAnsi="Arial" w:cs="Arial"/>
                <w:color w:val="000000"/>
                <w:sz w:val="16"/>
                <w:szCs w:val="16"/>
                <w:lang w:eastAsia="cs-CZ"/>
              </w:rPr>
              <w:t xml:space="preserve">Změna </w:t>
            </w:r>
            <w:r w:rsidRPr="00B57AAF">
              <w:rPr>
                <w:rFonts w:ascii="Arial" w:eastAsia="Times New Roman" w:hAnsi="Arial" w:cs="Arial"/>
                <w:b/>
                <w:bCs/>
                <w:color w:val="000000"/>
                <w:sz w:val="16"/>
                <w:szCs w:val="16"/>
                <w:lang w:eastAsia="cs-CZ"/>
              </w:rPr>
              <w:t>OF</w:t>
            </w:r>
            <w:r w:rsidRPr="00B57AAF">
              <w:rPr>
                <w:rFonts w:ascii="Arial" w:eastAsia="Times New Roman" w:hAnsi="Arial" w:cs="Arial"/>
                <w:color w:val="000000"/>
                <w:sz w:val="16"/>
                <w:szCs w:val="16"/>
                <w:lang w:eastAsia="cs-CZ"/>
              </w:rPr>
              <w:t xml:space="preserve"> z 2/život na 4/den – vysvětlení? … i v kontextu toho, že v návrhu je uvedeno, že nyní nově předkládaný výkon REIMPLANTACE NEUROSTIMULÁTORU HLUBOKÝCH MOZKOVÝCH ELEKTROD byl vykazován tímto výkonem a dosavadní 2/život stačilo?</w:t>
            </w:r>
            <w:r w:rsidRPr="00B57AAF">
              <w:rPr>
                <w:rFonts w:ascii="Arial" w:eastAsia="Times New Roman" w:hAnsi="Arial" w:cs="Arial"/>
                <w:color w:val="000000"/>
                <w:sz w:val="16"/>
                <w:szCs w:val="16"/>
                <w:lang w:eastAsia="cs-CZ"/>
              </w:rPr>
              <w:br/>
              <w:t xml:space="preserve">výkon má </w:t>
            </w:r>
            <w:r w:rsidRPr="00B57AAF">
              <w:rPr>
                <w:rFonts w:ascii="Arial" w:eastAsia="Times New Roman" w:hAnsi="Arial" w:cs="Arial"/>
                <w:b/>
                <w:bCs/>
                <w:color w:val="000000"/>
                <w:sz w:val="16"/>
                <w:szCs w:val="16"/>
                <w:lang w:eastAsia="cs-CZ"/>
              </w:rPr>
              <w:t>časovou dotaci</w:t>
            </w:r>
            <w:r w:rsidRPr="00B57AAF">
              <w:rPr>
                <w:rFonts w:ascii="Arial" w:eastAsia="Times New Roman" w:hAnsi="Arial" w:cs="Arial"/>
                <w:color w:val="000000"/>
                <w:sz w:val="16"/>
                <w:szCs w:val="16"/>
                <w:lang w:eastAsia="cs-CZ"/>
              </w:rPr>
              <w:t xml:space="preserve"> 300 min – tedy celkový výkon by byl 20 hod? Ani by se nemohlo jednat o 4 samostatné výkony, protože by nebyl naplněn obsah a rozsah výkonu…</w:t>
            </w:r>
          </w:p>
          <w:p w14:paraId="23C7810E" w14:textId="77777777" w:rsidR="000B63FB" w:rsidRDefault="000B63FB" w:rsidP="00C77CB7">
            <w:pPr>
              <w:pStyle w:val="Odstavecseseznamem"/>
              <w:spacing w:after="0" w:line="240" w:lineRule="auto"/>
              <w:rPr>
                <w:rFonts w:ascii="Arial" w:eastAsia="Times New Roman" w:hAnsi="Arial" w:cs="Arial"/>
                <w:color w:val="000000"/>
                <w:sz w:val="16"/>
                <w:szCs w:val="16"/>
                <w:lang w:eastAsia="cs-CZ"/>
              </w:rPr>
            </w:pPr>
            <w:r w:rsidRPr="00B57AAF">
              <w:rPr>
                <w:rFonts w:ascii="Arial" w:eastAsia="Times New Roman" w:hAnsi="Arial" w:cs="Arial"/>
                <w:color w:val="000000"/>
                <w:sz w:val="16"/>
                <w:szCs w:val="16"/>
                <w:lang w:eastAsia="cs-CZ"/>
              </w:rPr>
              <w:t>Navíc se jedná o výkon navazující na výkon Stereotaxe 56165 tj. další 4 hod.</w:t>
            </w:r>
          </w:p>
          <w:p w14:paraId="37AEBD1E" w14:textId="77777777" w:rsidR="000B63FB" w:rsidRDefault="000B63FB" w:rsidP="00C77CB7">
            <w:pPr>
              <w:pStyle w:val="Odstavecseseznamem"/>
              <w:numPr>
                <w:ilvl w:val="0"/>
                <w:numId w:val="25"/>
              </w:numPr>
              <w:spacing w:after="0" w:line="240" w:lineRule="auto"/>
              <w:rPr>
                <w:rFonts w:ascii="Arial" w:eastAsia="Times New Roman" w:hAnsi="Arial" w:cs="Arial"/>
                <w:color w:val="000000"/>
                <w:sz w:val="16"/>
                <w:szCs w:val="16"/>
                <w:lang w:eastAsia="cs-CZ"/>
              </w:rPr>
            </w:pPr>
            <w:r w:rsidRPr="00B57AAF">
              <w:rPr>
                <w:rFonts w:ascii="Arial" w:eastAsia="Times New Roman" w:hAnsi="Arial" w:cs="Arial"/>
                <w:color w:val="000000"/>
                <w:sz w:val="16"/>
                <w:szCs w:val="16"/>
                <w:lang w:eastAsia="cs-CZ"/>
              </w:rPr>
              <w:t>Upravit nositele výkonu - je-li nositelem výkonu alespoň jeden lékař nebo jiný vysokoškolský pracovník, nejsou zásadně k výkonu přiřazeny osobní náklady nelékařských zdravotnických pracovníků (jsou obsaženy v úhradě nepřímých nákladů - režii) – tj. nekalkulovat nositele NLZP, u nositelů lékařů odstranit poslední asistenci. Opravit kategorie a funkce nelékařských zdravotnických pracovníků. S3 pojmenovat dle vyhlášky o oborech specializačního vzdělávání nebo uvést název certifikovaného kurzu. Radiologický asistent není K2, sanitář není S2.</w:t>
            </w:r>
          </w:p>
          <w:p w14:paraId="459A093B" w14:textId="77777777" w:rsidR="000B63FB" w:rsidRDefault="000B63FB" w:rsidP="00C77CB7">
            <w:pPr>
              <w:pStyle w:val="Odstavecseseznamem"/>
              <w:numPr>
                <w:ilvl w:val="0"/>
                <w:numId w:val="25"/>
              </w:numPr>
              <w:spacing w:after="0" w:line="240" w:lineRule="auto"/>
              <w:rPr>
                <w:rFonts w:ascii="Arial" w:eastAsia="Times New Roman" w:hAnsi="Arial" w:cs="Arial"/>
                <w:color w:val="000000"/>
                <w:sz w:val="16"/>
                <w:szCs w:val="16"/>
                <w:lang w:eastAsia="cs-CZ"/>
              </w:rPr>
            </w:pPr>
            <w:r w:rsidRPr="00B57AAF">
              <w:rPr>
                <w:rFonts w:ascii="Arial" w:eastAsia="Times New Roman" w:hAnsi="Arial" w:cs="Arial"/>
                <w:color w:val="000000"/>
                <w:sz w:val="16"/>
                <w:szCs w:val="16"/>
                <w:lang w:eastAsia="cs-CZ"/>
              </w:rPr>
              <w:t>OM : SH „Pracoviště vybavené stereotaktickým systémem a plánovací stanicí pro funkční stereotaktickou neurochirurgii.“ Jaká je specifikace pracoviště – pouze disponování přístrojem? Není nutná erudice? Statut CVSP? Nutno uvést specifikaci pracoviště, zejm. když se jedná o skup. 3</w:t>
            </w:r>
          </w:p>
          <w:p w14:paraId="4160F466" w14:textId="77777777" w:rsidR="000B63FB" w:rsidRPr="00B57AAF" w:rsidRDefault="000B63FB" w:rsidP="00C77CB7">
            <w:pPr>
              <w:pStyle w:val="Odstavecseseznamem"/>
              <w:numPr>
                <w:ilvl w:val="0"/>
                <w:numId w:val="25"/>
              </w:numPr>
              <w:spacing w:after="0" w:line="240" w:lineRule="auto"/>
              <w:rPr>
                <w:rFonts w:ascii="Arial" w:eastAsia="Times New Roman" w:hAnsi="Arial" w:cs="Arial"/>
                <w:color w:val="000000"/>
                <w:sz w:val="16"/>
                <w:szCs w:val="16"/>
                <w:lang w:eastAsia="cs-CZ"/>
              </w:rPr>
            </w:pPr>
            <w:r w:rsidRPr="00B57AAF">
              <w:rPr>
                <w:rFonts w:ascii="Arial" w:eastAsia="Times New Roman" w:hAnsi="Arial" w:cs="Arial"/>
                <w:color w:val="000000"/>
                <w:sz w:val="16"/>
                <w:szCs w:val="16"/>
                <w:lang w:eastAsia="cs-CZ"/>
              </w:rPr>
              <w:t xml:space="preserve">PMAT: Proč 10 ks pláštů s nepropustnou výztuží? Ochranné pomůcky personálu jsou součástí režie. </w:t>
            </w:r>
          </w:p>
          <w:p w14:paraId="3F8CD056" w14:textId="77777777" w:rsidR="000B63FB" w:rsidRDefault="000B63FB" w:rsidP="00C77CB7">
            <w:pPr>
              <w:spacing w:after="0" w:line="240" w:lineRule="auto"/>
              <w:rPr>
                <w:rFonts w:ascii="Arial" w:eastAsia="Times New Roman" w:hAnsi="Arial" w:cs="Arial"/>
                <w:color w:val="000000"/>
                <w:sz w:val="16"/>
                <w:szCs w:val="16"/>
                <w:lang w:eastAsia="cs-CZ"/>
              </w:rPr>
            </w:pPr>
          </w:p>
          <w:p w14:paraId="18214092" w14:textId="7FBED925" w:rsidR="000B63FB" w:rsidRDefault="000B63FB" w:rsidP="00C77CB7">
            <w:pPr>
              <w:spacing w:after="0" w:line="240" w:lineRule="auto"/>
              <w:rPr>
                <w:rFonts w:ascii="Arial" w:eastAsia="Times New Roman" w:hAnsi="Arial" w:cs="Arial"/>
                <w:color w:val="000000"/>
                <w:sz w:val="16"/>
                <w:szCs w:val="16"/>
                <w:lang w:eastAsia="cs-CZ"/>
              </w:rPr>
            </w:pPr>
            <w:r w:rsidRPr="00052E99">
              <w:rPr>
                <w:rFonts w:ascii="Arial" w:eastAsia="Times New Roman" w:hAnsi="Arial" w:cs="Arial"/>
                <w:b/>
                <w:bCs/>
                <w:sz w:val="16"/>
                <w:szCs w:val="16"/>
                <w:lang w:eastAsia="cs-CZ"/>
              </w:rPr>
              <w:t>Připomínky k ZUM – viz výkon 56423</w:t>
            </w:r>
          </w:p>
          <w:p w14:paraId="4EB6E5E6" w14:textId="77777777" w:rsidR="000B63FB" w:rsidRPr="00523818" w:rsidRDefault="000B63FB" w:rsidP="00C77CB7">
            <w:pPr>
              <w:pStyle w:val="Odstavecseseznamem"/>
              <w:numPr>
                <w:ilvl w:val="0"/>
                <w:numId w:val="24"/>
              </w:numPr>
              <w:spacing w:after="0" w:line="240" w:lineRule="auto"/>
              <w:rPr>
                <w:rFonts w:ascii="Arial" w:eastAsia="Times New Roman" w:hAnsi="Arial" w:cs="Arial"/>
                <w:sz w:val="16"/>
                <w:szCs w:val="16"/>
                <w:lang w:eastAsia="cs-CZ"/>
              </w:rPr>
            </w:pPr>
            <w:r w:rsidRPr="00523818">
              <w:rPr>
                <w:rFonts w:ascii="Arial" w:eastAsia="Times New Roman" w:hAnsi="Arial" w:cs="Arial"/>
                <w:sz w:val="16"/>
                <w:szCs w:val="16"/>
                <w:lang w:eastAsia="cs-CZ"/>
              </w:rPr>
              <w:t xml:space="preserve">A000872 Kabely (48 Kč) , A000868 koagulace (44 Kč) – odebrat ze ZUM, </w:t>
            </w:r>
            <w:r>
              <w:rPr>
                <w:rFonts w:ascii="Arial" w:eastAsia="Times New Roman" w:hAnsi="Arial" w:cs="Arial"/>
                <w:sz w:val="16"/>
                <w:szCs w:val="16"/>
                <w:lang w:eastAsia="cs-CZ"/>
              </w:rPr>
              <w:t xml:space="preserve">ev. </w:t>
            </w:r>
            <w:r w:rsidRPr="00523818">
              <w:rPr>
                <w:rFonts w:ascii="Arial" w:eastAsia="Times New Roman" w:hAnsi="Arial" w:cs="Arial"/>
                <w:sz w:val="16"/>
                <w:szCs w:val="16"/>
                <w:lang w:eastAsia="cs-CZ"/>
              </w:rPr>
              <w:t xml:space="preserve">uvést do PMAT </w:t>
            </w:r>
          </w:p>
          <w:p w14:paraId="599E7F9F" w14:textId="77777777" w:rsidR="000B63FB" w:rsidRDefault="000B63FB" w:rsidP="00C77CB7">
            <w:pPr>
              <w:pStyle w:val="Odstavecseseznamem"/>
              <w:numPr>
                <w:ilvl w:val="0"/>
                <w:numId w:val="24"/>
              </w:numPr>
              <w:spacing w:after="0" w:line="240" w:lineRule="auto"/>
              <w:rPr>
                <w:rFonts w:ascii="Arial" w:eastAsia="Times New Roman" w:hAnsi="Arial" w:cs="Arial"/>
                <w:color w:val="000000"/>
                <w:sz w:val="16"/>
                <w:szCs w:val="16"/>
                <w:lang w:eastAsia="cs-CZ"/>
              </w:rPr>
            </w:pPr>
            <w:r w:rsidRPr="00523818">
              <w:rPr>
                <w:rFonts w:ascii="Arial" w:eastAsia="Times New Roman" w:hAnsi="Arial" w:cs="Arial"/>
                <w:sz w:val="16"/>
                <w:szCs w:val="16"/>
                <w:lang w:eastAsia="cs-CZ"/>
              </w:rPr>
              <w:t xml:space="preserve">A000608 </w:t>
            </w:r>
            <w:r w:rsidRPr="00523818">
              <w:rPr>
                <w:rFonts w:ascii="Arial" w:eastAsia="Times New Roman" w:hAnsi="Arial" w:cs="Arial"/>
                <w:color w:val="000000"/>
                <w:sz w:val="16"/>
                <w:szCs w:val="16"/>
                <w:lang w:eastAsia="cs-CZ"/>
              </w:rPr>
              <w:t xml:space="preserve">- Kanyla typ dle obsahu výkonu (není specifikováno jaká přesně kanyla, </w:t>
            </w:r>
            <w:r w:rsidRPr="00523818">
              <w:rPr>
                <w:rFonts w:ascii="Arial" w:eastAsia="Times New Roman" w:hAnsi="Arial" w:cs="Arial"/>
                <w:sz w:val="16"/>
                <w:szCs w:val="16"/>
                <w:lang w:eastAsia="cs-CZ"/>
              </w:rPr>
              <w:t xml:space="preserve">o jakou kanylu se jedná ? nutno </w:t>
            </w:r>
            <w:r w:rsidRPr="00523818">
              <w:rPr>
                <w:rFonts w:ascii="Arial" w:eastAsia="Times New Roman" w:hAnsi="Arial" w:cs="Arial"/>
                <w:color w:val="000000"/>
                <w:sz w:val="16"/>
                <w:szCs w:val="16"/>
                <w:lang w:eastAsia="cs-CZ"/>
              </w:rPr>
              <w:t>blíže specifikovat , uvést číslo z UK VZP , kterému tento ZUM odpovídá, pokud není v UK VZP doložit cenu</w:t>
            </w:r>
          </w:p>
          <w:p w14:paraId="3092D326" w14:textId="77777777" w:rsidR="000B63FB" w:rsidRDefault="000B63FB" w:rsidP="00C77CB7">
            <w:pPr>
              <w:pStyle w:val="Odstavecseseznamem"/>
              <w:spacing w:after="0" w:line="240" w:lineRule="auto"/>
              <w:rPr>
                <w:rFonts w:ascii="Arial" w:eastAsia="Times New Roman" w:hAnsi="Arial" w:cs="Arial"/>
                <w:color w:val="000000"/>
                <w:sz w:val="16"/>
                <w:szCs w:val="16"/>
                <w:lang w:eastAsia="cs-CZ"/>
              </w:rPr>
            </w:pPr>
            <w:r w:rsidRPr="00523818">
              <w:rPr>
                <w:rFonts w:ascii="Arial" w:eastAsia="Times New Roman" w:hAnsi="Arial" w:cs="Arial"/>
                <w:color w:val="000000"/>
                <w:sz w:val="16"/>
                <w:szCs w:val="16"/>
                <w:lang w:eastAsia="cs-CZ"/>
              </w:rPr>
              <w:t>ev. zařadit do PMAt, pokud se jedná o běžnou kanylu v cenových relacích viz ZP výše</w:t>
            </w:r>
          </w:p>
          <w:p w14:paraId="0BBB3139" w14:textId="77777777" w:rsidR="000B63FB" w:rsidRPr="00523818" w:rsidRDefault="000B63FB" w:rsidP="00C77CB7">
            <w:pPr>
              <w:pStyle w:val="Odstavecseseznamem"/>
              <w:spacing w:after="0" w:line="240" w:lineRule="auto"/>
              <w:rPr>
                <w:rFonts w:ascii="Arial" w:eastAsia="Times New Roman" w:hAnsi="Arial" w:cs="Arial"/>
                <w:color w:val="000000"/>
                <w:sz w:val="16"/>
                <w:szCs w:val="16"/>
                <w:lang w:eastAsia="cs-CZ"/>
              </w:rPr>
            </w:pPr>
          </w:p>
          <w:p w14:paraId="275C1813" w14:textId="77777777" w:rsidR="000B63FB" w:rsidRDefault="000B63FB" w:rsidP="00C77CB7">
            <w:pPr>
              <w:pStyle w:val="Odstavecseseznamem"/>
              <w:numPr>
                <w:ilvl w:val="0"/>
                <w:numId w:val="19"/>
              </w:numPr>
              <w:spacing w:after="0" w:line="240" w:lineRule="auto"/>
              <w:rPr>
                <w:rFonts w:ascii="Arial" w:eastAsia="Times New Roman" w:hAnsi="Arial" w:cs="Arial"/>
                <w:color w:val="000000"/>
                <w:sz w:val="16"/>
                <w:szCs w:val="16"/>
                <w:lang w:eastAsia="cs-CZ"/>
              </w:rPr>
            </w:pPr>
            <w:r w:rsidRPr="007133EF">
              <w:rPr>
                <w:rFonts w:ascii="Arial" w:eastAsia="Times New Roman" w:hAnsi="Arial" w:cs="Arial"/>
                <w:b/>
                <w:bCs/>
                <w:color w:val="000000"/>
                <w:sz w:val="16"/>
                <w:szCs w:val="16"/>
                <w:lang w:eastAsia="cs-CZ"/>
              </w:rPr>
              <w:t>A000586 - Generátor el. pulsů - neurostimulátor</w:t>
            </w:r>
            <w:r w:rsidRPr="007133EF">
              <w:rPr>
                <w:rFonts w:ascii="Arial" w:eastAsia="Times New Roman" w:hAnsi="Arial" w:cs="Arial"/>
                <w:color w:val="000000"/>
                <w:sz w:val="16"/>
                <w:szCs w:val="16"/>
                <w:lang w:eastAsia="cs-CZ"/>
              </w:rPr>
              <w:t xml:space="preserve"> - Počet v ÚK VZP - 13 ks, rozmezí (313 404, 56 - 897 642 Kč) – uvést v jaké cenové relaci je u tohoto výkonu</w:t>
            </w:r>
          </w:p>
          <w:p w14:paraId="13144581" w14:textId="77777777" w:rsidR="000B63FB" w:rsidRPr="007133EF" w:rsidRDefault="000B63FB" w:rsidP="00C77CB7">
            <w:pPr>
              <w:pStyle w:val="Odstavecseseznamem"/>
              <w:numPr>
                <w:ilvl w:val="0"/>
                <w:numId w:val="19"/>
              </w:numPr>
              <w:spacing w:after="0" w:line="240" w:lineRule="auto"/>
              <w:rPr>
                <w:rFonts w:ascii="Arial" w:eastAsia="Times New Roman" w:hAnsi="Arial" w:cs="Arial"/>
                <w:color w:val="000000"/>
                <w:sz w:val="16"/>
                <w:szCs w:val="16"/>
                <w:lang w:eastAsia="cs-CZ"/>
              </w:rPr>
            </w:pPr>
            <w:r w:rsidRPr="007133EF">
              <w:rPr>
                <w:rFonts w:ascii="Arial" w:eastAsia="Times New Roman" w:hAnsi="Arial" w:cs="Arial"/>
                <w:color w:val="000000"/>
                <w:sz w:val="16"/>
                <w:szCs w:val="16"/>
                <w:lang w:eastAsia="cs-CZ"/>
              </w:rPr>
              <w:t xml:space="preserve">A000571 - Elektroda typ dle obsahu výkonu – blíže specifikovat, uvést číslo z UK VZP, kterému tento ZUM odpovídá, uvést v jaké cenové relaci je u tohoto výkonu. Počet v ÚK VZP 4 ks, rozmezí (54 856,1 - 77 937,39 Kč) </w:t>
            </w:r>
          </w:p>
          <w:p w14:paraId="0BBB2CF9" w14:textId="77777777" w:rsidR="000B63FB" w:rsidRDefault="000B63FB" w:rsidP="00C77CB7">
            <w:pPr>
              <w:pStyle w:val="Odstavecseseznamem"/>
              <w:numPr>
                <w:ilvl w:val="0"/>
                <w:numId w:val="19"/>
              </w:numPr>
              <w:spacing w:after="0" w:line="240" w:lineRule="auto"/>
              <w:rPr>
                <w:rFonts w:ascii="Arial" w:eastAsia="Times New Roman" w:hAnsi="Arial" w:cs="Arial"/>
                <w:color w:val="000000"/>
                <w:sz w:val="16"/>
                <w:szCs w:val="16"/>
                <w:lang w:eastAsia="cs-CZ"/>
              </w:rPr>
            </w:pPr>
            <w:r w:rsidRPr="00052E99">
              <w:rPr>
                <w:rFonts w:ascii="Arial" w:eastAsia="Times New Roman" w:hAnsi="Arial" w:cs="Arial"/>
                <w:color w:val="000000"/>
                <w:sz w:val="16"/>
                <w:szCs w:val="16"/>
                <w:lang w:eastAsia="cs-CZ"/>
              </w:rPr>
              <w:t xml:space="preserve">A000881 - perforátor kalvy do vysokorychlostních vrtaček - </w:t>
            </w:r>
            <w:r w:rsidRPr="00677A2B">
              <w:rPr>
                <w:rFonts w:ascii="Arial" w:eastAsia="Times New Roman" w:hAnsi="Arial" w:cs="Arial"/>
                <w:color w:val="000000"/>
                <w:sz w:val="16"/>
                <w:szCs w:val="16"/>
                <w:lang w:eastAsia="cs-CZ"/>
              </w:rPr>
              <w:t>uvést číslo z UK VZP, kterému tento ZUM odpovídá</w:t>
            </w:r>
            <w:r>
              <w:rPr>
                <w:rFonts w:ascii="Arial" w:eastAsia="Times New Roman" w:hAnsi="Arial" w:cs="Arial"/>
                <w:color w:val="000000"/>
                <w:sz w:val="16"/>
                <w:szCs w:val="16"/>
                <w:lang w:eastAsia="cs-CZ"/>
              </w:rPr>
              <w:t xml:space="preserve">, </w:t>
            </w:r>
            <w:r w:rsidRPr="00052E99">
              <w:rPr>
                <w:rFonts w:ascii="Arial" w:eastAsia="Times New Roman" w:hAnsi="Arial" w:cs="Arial"/>
                <w:color w:val="000000"/>
                <w:sz w:val="16"/>
                <w:szCs w:val="16"/>
                <w:lang w:eastAsia="cs-CZ"/>
              </w:rPr>
              <w:t>uvést v jaké cenové relaci je u tohoto výkonu</w:t>
            </w:r>
            <w:r>
              <w:rPr>
                <w:rFonts w:ascii="Arial" w:eastAsia="Times New Roman" w:hAnsi="Arial" w:cs="Arial"/>
                <w:color w:val="000000"/>
                <w:sz w:val="16"/>
                <w:szCs w:val="16"/>
                <w:lang w:eastAsia="cs-CZ"/>
              </w:rPr>
              <w:t xml:space="preserve"> - </w:t>
            </w:r>
            <w:r w:rsidRPr="00052E99">
              <w:rPr>
                <w:rFonts w:ascii="Arial" w:eastAsia="Times New Roman" w:hAnsi="Arial" w:cs="Arial"/>
                <w:color w:val="000000"/>
                <w:sz w:val="16"/>
                <w:szCs w:val="16"/>
                <w:lang w:eastAsia="cs-CZ"/>
              </w:rPr>
              <w:t xml:space="preserve">počet v ÚK VZP </w:t>
            </w:r>
            <w:r>
              <w:rPr>
                <w:rFonts w:ascii="Arial" w:eastAsia="Times New Roman" w:hAnsi="Arial" w:cs="Arial"/>
                <w:color w:val="000000"/>
                <w:sz w:val="16"/>
                <w:szCs w:val="16"/>
                <w:lang w:eastAsia="cs-CZ"/>
              </w:rPr>
              <w:t xml:space="preserve">1 </w:t>
            </w:r>
            <w:r w:rsidRPr="00052E99">
              <w:rPr>
                <w:rFonts w:ascii="Arial" w:eastAsia="Times New Roman" w:hAnsi="Arial" w:cs="Arial"/>
                <w:color w:val="000000"/>
                <w:sz w:val="16"/>
                <w:szCs w:val="16"/>
                <w:lang w:eastAsia="cs-CZ"/>
              </w:rPr>
              <w:t>ks,</w:t>
            </w:r>
            <w:r>
              <w:rPr>
                <w:rFonts w:ascii="Arial" w:eastAsia="Times New Roman" w:hAnsi="Arial" w:cs="Arial"/>
                <w:color w:val="000000"/>
                <w:sz w:val="16"/>
                <w:szCs w:val="16"/>
                <w:lang w:eastAsia="cs-CZ"/>
              </w:rPr>
              <w:t xml:space="preserve"> </w:t>
            </w:r>
            <w:r w:rsidRPr="00052E99">
              <w:rPr>
                <w:rFonts w:ascii="Arial" w:eastAsia="Times New Roman" w:hAnsi="Arial" w:cs="Arial"/>
                <w:color w:val="000000"/>
                <w:sz w:val="16"/>
                <w:szCs w:val="16"/>
                <w:lang w:eastAsia="cs-CZ"/>
              </w:rPr>
              <w:t>6 900 Kč</w:t>
            </w:r>
          </w:p>
          <w:p w14:paraId="26B90E65" w14:textId="77777777" w:rsidR="000B63FB" w:rsidRPr="00C834C9" w:rsidRDefault="000B63FB" w:rsidP="00C77CB7">
            <w:pPr>
              <w:pStyle w:val="Odstavecseseznamem"/>
              <w:numPr>
                <w:ilvl w:val="0"/>
                <w:numId w:val="19"/>
              </w:numPr>
              <w:spacing w:after="0" w:line="240" w:lineRule="auto"/>
              <w:rPr>
                <w:rFonts w:ascii="Arial" w:eastAsia="Times New Roman" w:hAnsi="Arial" w:cs="Arial"/>
                <w:color w:val="000000"/>
                <w:sz w:val="16"/>
                <w:szCs w:val="16"/>
                <w:highlight w:val="yellow"/>
                <w:lang w:eastAsia="cs-CZ"/>
              </w:rPr>
            </w:pPr>
            <w:r w:rsidRPr="00C834C9">
              <w:rPr>
                <w:rFonts w:ascii="Arial" w:eastAsia="Times New Roman" w:hAnsi="Arial" w:cs="Arial"/>
                <w:color w:val="FF0000"/>
                <w:sz w:val="16"/>
                <w:szCs w:val="16"/>
                <w:highlight w:val="yellow"/>
                <w:lang w:eastAsia="cs-CZ"/>
              </w:rPr>
              <w:t xml:space="preserve">Nový ZUM Plasmový nůž pro preparaci a koagulaci, Antibakteriální kapsa pro neurostimulátora A002390 - Testovací mikroelektrody není pravděpodobně zařazen v ÚK VZP-ZP. V případě, že zařazen je, prosíme o předložení VZP kódu. </w:t>
            </w:r>
            <w:r w:rsidRPr="00C834C9">
              <w:rPr>
                <w:rFonts w:ascii="Arial" w:eastAsia="Times New Roman" w:hAnsi="Arial" w:cs="Arial"/>
                <w:b/>
                <w:bCs/>
                <w:color w:val="FF0000"/>
                <w:sz w:val="16"/>
                <w:szCs w:val="16"/>
                <w:highlight w:val="yellow"/>
                <w:lang w:eastAsia="cs-CZ"/>
              </w:rPr>
              <w:t>Pokud zařazen není, prosíme o předložení návrhu na jeho zařazení do Úhradového katalogu VZP ČR dle nových pravidel jednacího řádu</w:t>
            </w:r>
            <w:r w:rsidRPr="00C834C9">
              <w:rPr>
                <w:rFonts w:ascii="Arial" w:eastAsia="Times New Roman" w:hAnsi="Arial" w:cs="Arial"/>
                <w:color w:val="FF0000"/>
                <w:sz w:val="16"/>
                <w:szCs w:val="16"/>
                <w:highlight w:val="yellow"/>
                <w:lang w:eastAsia="cs-CZ"/>
              </w:rPr>
              <w:t xml:space="preserve"> ("V případě předkládání zdravotního výkonu, u kterého je v registračním listu obsažen nový ZUM, který nemá v úhradovém katalogu VZP ČR trvale hrazenou alternativu, je součástí návrhu medicínsko-ekonomické hodnocení dle zveřejněných metodik na internetových stránkách VZP ČR".).</w:t>
            </w:r>
          </w:p>
          <w:p w14:paraId="246A0C8A" w14:textId="77777777" w:rsidR="000B63FB" w:rsidRDefault="000B63FB" w:rsidP="00C77CB7">
            <w:pPr>
              <w:spacing w:after="0" w:line="240" w:lineRule="auto"/>
              <w:rPr>
                <w:rFonts w:ascii="Arial" w:eastAsia="Times New Roman" w:hAnsi="Arial" w:cs="Arial"/>
                <w:color w:val="FF0000"/>
                <w:sz w:val="16"/>
                <w:szCs w:val="16"/>
                <w:lang w:eastAsia="cs-CZ"/>
              </w:rPr>
            </w:pPr>
          </w:p>
          <w:p w14:paraId="136FC76D" w14:textId="77777777" w:rsidR="000B63FB" w:rsidRDefault="000B63FB" w:rsidP="00C77CB7">
            <w:pPr>
              <w:spacing w:after="0" w:line="240" w:lineRule="auto"/>
              <w:rPr>
                <w:rFonts w:ascii="Arial" w:eastAsia="Times New Roman" w:hAnsi="Arial" w:cs="Arial"/>
                <w:b/>
                <w:bCs/>
                <w:sz w:val="16"/>
                <w:szCs w:val="16"/>
                <w:lang w:eastAsia="cs-CZ"/>
              </w:rPr>
            </w:pPr>
            <w:r w:rsidRPr="00052E99">
              <w:rPr>
                <w:rFonts w:ascii="Arial" w:eastAsia="Times New Roman" w:hAnsi="Arial" w:cs="Arial"/>
                <w:b/>
                <w:bCs/>
                <w:sz w:val="16"/>
                <w:szCs w:val="16"/>
                <w:lang w:eastAsia="cs-CZ"/>
              </w:rPr>
              <w:t xml:space="preserve">Připomínky k přístrojům </w:t>
            </w:r>
          </w:p>
          <w:p w14:paraId="42426A67" w14:textId="77777777" w:rsidR="000B63FB" w:rsidRDefault="000B63FB" w:rsidP="00C77CB7">
            <w:pPr>
              <w:pStyle w:val="Odstavecseseznamem"/>
              <w:numPr>
                <w:ilvl w:val="0"/>
                <w:numId w:val="26"/>
              </w:numPr>
              <w:spacing w:after="0" w:line="240" w:lineRule="auto"/>
              <w:rPr>
                <w:rFonts w:ascii="Arial" w:eastAsia="Times New Roman" w:hAnsi="Arial" w:cs="Arial"/>
                <w:b/>
                <w:bCs/>
                <w:sz w:val="16"/>
                <w:szCs w:val="16"/>
                <w:lang w:eastAsia="cs-CZ"/>
              </w:rPr>
            </w:pPr>
            <w:r w:rsidRPr="00B57AAF">
              <w:rPr>
                <w:rFonts w:ascii="Arial" w:eastAsia="Times New Roman" w:hAnsi="Arial" w:cs="Arial"/>
                <w:color w:val="000000"/>
                <w:sz w:val="16"/>
                <w:szCs w:val="16"/>
                <w:lang w:eastAsia="cs-CZ"/>
              </w:rPr>
              <w:t>Výrazné r</w:t>
            </w:r>
            <w:r w:rsidRPr="00C834C9">
              <w:rPr>
                <w:rFonts w:ascii="Arial" w:eastAsia="Times New Roman" w:hAnsi="Arial" w:cs="Arial"/>
                <w:b/>
                <w:bCs/>
                <w:color w:val="000000"/>
                <w:sz w:val="16"/>
                <w:szCs w:val="16"/>
                <w:u w:val="single"/>
                <w:lang w:eastAsia="cs-CZ"/>
              </w:rPr>
              <w:t>ozšíření povinného přístrojového vybavení 3D zobrazovací přístroj (CBCT) za 30 mil. Kč</w:t>
            </w:r>
            <w:r w:rsidRPr="00B57AAF">
              <w:rPr>
                <w:rFonts w:ascii="Arial" w:eastAsia="Times New Roman" w:hAnsi="Arial" w:cs="Arial"/>
                <w:color w:val="000000"/>
                <w:sz w:val="16"/>
                <w:szCs w:val="16"/>
                <w:lang w:eastAsia="cs-CZ"/>
              </w:rPr>
              <w:t xml:space="preserve">, Elektrofyziologický přístroj pro hodnocení intracerebrální aktivity neuron za 6 mil. Kč, Plánovací stanice s mozkovým atlasem za 4 mil. Kč. </w:t>
            </w:r>
            <w:r w:rsidRPr="00B57AAF">
              <w:rPr>
                <w:rFonts w:ascii="Arial" w:eastAsia="Times New Roman" w:hAnsi="Arial" w:cs="Arial"/>
                <w:b/>
                <w:bCs/>
                <w:sz w:val="16"/>
                <w:szCs w:val="16"/>
                <w:lang w:eastAsia="cs-CZ"/>
              </w:rPr>
              <w:t xml:space="preserve">Předkladatel uvádí, že úpravy předkládá na základě výzvy od VZP, bylo toto skutečně předjednáno? </w:t>
            </w:r>
          </w:p>
          <w:p w14:paraId="08F8C80A" w14:textId="77777777" w:rsidR="000B63FB" w:rsidRPr="00B57AAF" w:rsidRDefault="000B63FB" w:rsidP="00C77CB7">
            <w:pPr>
              <w:pStyle w:val="Odstavecseseznamem"/>
              <w:numPr>
                <w:ilvl w:val="0"/>
                <w:numId w:val="26"/>
              </w:numPr>
              <w:spacing w:after="0" w:line="240" w:lineRule="auto"/>
              <w:rPr>
                <w:rFonts w:ascii="Arial" w:eastAsia="Times New Roman" w:hAnsi="Arial" w:cs="Arial"/>
                <w:b/>
                <w:bCs/>
                <w:sz w:val="16"/>
                <w:szCs w:val="16"/>
                <w:lang w:eastAsia="cs-CZ"/>
              </w:rPr>
            </w:pPr>
            <w:r w:rsidRPr="00B57AAF">
              <w:rPr>
                <w:rFonts w:ascii="Arial" w:eastAsia="Times New Roman" w:hAnsi="Arial" w:cs="Arial"/>
                <w:sz w:val="16"/>
                <w:szCs w:val="16"/>
                <w:lang w:eastAsia="cs-CZ"/>
              </w:rPr>
              <w:lastRenderedPageBreak/>
              <w:t xml:space="preserve">Proč je ke standardní bipolární koagulaci a operačnímu sítu potřeba používat jednorázový plasma nůž (6600 kč/pacient) a generátor plasmy (700 tis. Kč)? </w:t>
            </w:r>
          </w:p>
          <w:p w14:paraId="4B1EDA36" w14:textId="77777777" w:rsidR="000B63FB" w:rsidRPr="00B57AAF" w:rsidRDefault="000B63FB" w:rsidP="00C77CB7">
            <w:pPr>
              <w:pStyle w:val="Odstavecseseznamem"/>
              <w:numPr>
                <w:ilvl w:val="0"/>
                <w:numId w:val="26"/>
              </w:numPr>
              <w:spacing w:after="0" w:line="240" w:lineRule="auto"/>
              <w:rPr>
                <w:rFonts w:ascii="Arial" w:eastAsia="Times New Roman" w:hAnsi="Arial" w:cs="Arial"/>
                <w:b/>
                <w:bCs/>
                <w:sz w:val="16"/>
                <w:szCs w:val="16"/>
                <w:lang w:eastAsia="cs-CZ"/>
              </w:rPr>
            </w:pPr>
            <w:r w:rsidRPr="00B57AAF">
              <w:rPr>
                <w:rFonts w:ascii="Arial" w:eastAsia="Times New Roman" w:hAnsi="Arial" w:cs="Arial"/>
                <w:sz w:val="16"/>
                <w:szCs w:val="16"/>
                <w:lang w:eastAsia="cs-CZ"/>
              </w:rPr>
              <w:t xml:space="preserve">Přístroj </w:t>
            </w:r>
            <w:r w:rsidRPr="00B57AAF">
              <w:rPr>
                <w:rFonts w:ascii="Arial" w:eastAsia="Times New Roman" w:hAnsi="Arial" w:cs="Arial"/>
                <w:b/>
                <w:bCs/>
                <w:sz w:val="16"/>
                <w:szCs w:val="16"/>
                <w:lang w:eastAsia="cs-CZ"/>
              </w:rPr>
              <w:t>A008515 operační lampa se satelitem</w:t>
            </w:r>
            <w:r w:rsidRPr="00B57AAF">
              <w:rPr>
                <w:rFonts w:ascii="Arial" w:eastAsia="Times New Roman" w:hAnsi="Arial" w:cs="Arial"/>
                <w:sz w:val="16"/>
                <w:szCs w:val="16"/>
                <w:lang w:eastAsia="cs-CZ"/>
              </w:rPr>
              <w:t xml:space="preserve"> prosíme odstranit. Tato přístrojová položka neměla být vytvořena, jelikož operační lampa se satelitem je dána Vyhláškou č. 92/2012 Sb. jako minimální věcné vybavení operačních sálů, stejně jako elektrická odsávačka =&gt; započítáno již v režii.</w:t>
            </w:r>
          </w:p>
          <w:p w14:paraId="79A61464" w14:textId="77777777" w:rsidR="000B63FB" w:rsidRPr="00B57AAF" w:rsidRDefault="000B63FB" w:rsidP="00C77CB7">
            <w:pPr>
              <w:pStyle w:val="Odstavecseseznamem"/>
              <w:spacing w:after="0" w:line="240" w:lineRule="auto"/>
              <w:rPr>
                <w:rFonts w:ascii="Arial" w:eastAsia="Times New Roman" w:hAnsi="Arial" w:cs="Arial"/>
                <w:b/>
                <w:bCs/>
                <w:sz w:val="16"/>
                <w:szCs w:val="16"/>
                <w:lang w:eastAsia="cs-CZ"/>
              </w:rPr>
            </w:pPr>
          </w:p>
          <w:p w14:paraId="73694B2B" w14:textId="77777777" w:rsidR="000B63FB" w:rsidRPr="00B57AAF" w:rsidRDefault="000B63FB" w:rsidP="00C77CB7">
            <w:pPr>
              <w:pStyle w:val="Odstavecseseznamem"/>
              <w:numPr>
                <w:ilvl w:val="0"/>
                <w:numId w:val="26"/>
              </w:numPr>
              <w:spacing w:after="0" w:line="240" w:lineRule="auto"/>
              <w:rPr>
                <w:rFonts w:ascii="Arial" w:eastAsia="Times New Roman" w:hAnsi="Arial" w:cs="Arial"/>
                <w:b/>
                <w:bCs/>
                <w:sz w:val="16"/>
                <w:szCs w:val="16"/>
                <w:lang w:eastAsia="cs-CZ"/>
              </w:rPr>
            </w:pPr>
            <w:r w:rsidRPr="00B57AAF">
              <w:rPr>
                <w:rFonts w:ascii="Arial" w:eastAsia="Times New Roman" w:hAnsi="Arial" w:cs="Arial"/>
                <w:b/>
                <w:bCs/>
                <w:sz w:val="16"/>
                <w:szCs w:val="16"/>
                <w:lang w:eastAsia="cs-CZ"/>
              </w:rPr>
              <w:t xml:space="preserve">Přístroje - </w:t>
            </w:r>
            <w:r w:rsidRPr="00B57AAF">
              <w:rPr>
                <w:rFonts w:ascii="Arial" w:eastAsia="Times New Roman" w:hAnsi="Arial" w:cs="Arial"/>
                <w:color w:val="000000"/>
                <w:sz w:val="16"/>
                <w:szCs w:val="16"/>
                <w:lang w:eastAsia="cs-CZ"/>
              </w:rPr>
              <w:t xml:space="preserve">Jedná se o ekonomicky nejméně náročné varianty na trhu? </w:t>
            </w:r>
          </w:p>
          <w:p w14:paraId="2975A0CA" w14:textId="77777777" w:rsidR="000B63FB" w:rsidRPr="00B57AAF" w:rsidRDefault="000B63FB" w:rsidP="00C77CB7">
            <w:pPr>
              <w:pStyle w:val="Odstavecseseznamem"/>
              <w:numPr>
                <w:ilvl w:val="0"/>
                <w:numId w:val="27"/>
              </w:numPr>
              <w:spacing w:after="0" w:line="240" w:lineRule="auto"/>
              <w:rPr>
                <w:rFonts w:ascii="Arial" w:eastAsia="Times New Roman" w:hAnsi="Arial" w:cs="Arial"/>
                <w:b/>
                <w:bCs/>
                <w:sz w:val="16"/>
                <w:szCs w:val="16"/>
                <w:lang w:eastAsia="cs-CZ"/>
              </w:rPr>
            </w:pPr>
            <w:r w:rsidRPr="00B57AAF">
              <w:rPr>
                <w:rFonts w:ascii="Arial" w:eastAsia="Times New Roman" w:hAnsi="Arial" w:cs="Arial"/>
                <w:b/>
                <w:bCs/>
                <w:color w:val="000000"/>
                <w:sz w:val="16"/>
                <w:szCs w:val="16"/>
                <w:lang w:eastAsia="cs-CZ"/>
              </w:rPr>
              <w:t>A008522 3D zobrazovací přístroj (CBCT) v ceně 30 250 000,00 Kč</w:t>
            </w:r>
            <w:r w:rsidRPr="00B57AAF">
              <w:rPr>
                <w:rFonts w:ascii="Arial" w:eastAsia="Times New Roman" w:hAnsi="Arial" w:cs="Arial"/>
                <w:color w:val="000000"/>
                <w:sz w:val="16"/>
                <w:szCs w:val="16"/>
                <w:lang w:eastAsia="cs-CZ"/>
              </w:rPr>
              <w:t xml:space="preserve"> – jedná se o novou položku v přístrojovém číselníku, je pouze u tohoto změnového výkonu, nutno doložit cenu např. fakturou, uvést výrobce / distributora. Přístroj podléhá schválení Přístrojové komise MZ  - kde je tento přístroj již schválen? , v případě, že PZS nedisponuje přístrojem nebo není přístroj schválen Komisí, tal by bylo nutno výkon odsmlouvat. Disponují tímto přístrojem PZS s nasmlouvaným výkonem?</w:t>
            </w:r>
          </w:p>
          <w:p w14:paraId="20A63C14" w14:textId="77777777" w:rsidR="000B63FB" w:rsidRPr="00B57AAF" w:rsidRDefault="000B63FB" w:rsidP="00C77CB7">
            <w:pPr>
              <w:pStyle w:val="Odstavecseseznamem"/>
              <w:numPr>
                <w:ilvl w:val="0"/>
                <w:numId w:val="27"/>
              </w:numPr>
              <w:spacing w:after="0" w:line="240" w:lineRule="auto"/>
              <w:rPr>
                <w:rFonts w:ascii="Arial" w:eastAsia="Times New Roman" w:hAnsi="Arial" w:cs="Arial"/>
                <w:b/>
                <w:bCs/>
                <w:sz w:val="16"/>
                <w:szCs w:val="16"/>
                <w:lang w:eastAsia="cs-CZ"/>
              </w:rPr>
            </w:pPr>
            <w:r w:rsidRPr="00B57AAF">
              <w:rPr>
                <w:rFonts w:ascii="Arial" w:eastAsia="Times New Roman" w:hAnsi="Arial" w:cs="Arial"/>
                <w:b/>
                <w:bCs/>
                <w:color w:val="000000"/>
                <w:sz w:val="16"/>
                <w:szCs w:val="16"/>
                <w:lang w:eastAsia="cs-CZ"/>
              </w:rPr>
              <w:t>A008521 Generátor elektrochirurgický v ceně 250 470,00 Kč</w:t>
            </w:r>
            <w:r w:rsidRPr="00B57AAF">
              <w:rPr>
                <w:rFonts w:ascii="Arial" w:eastAsia="Times New Roman" w:hAnsi="Arial" w:cs="Arial"/>
                <w:color w:val="000000"/>
                <w:sz w:val="16"/>
                <w:szCs w:val="16"/>
                <w:lang w:eastAsia="cs-CZ"/>
              </w:rPr>
              <w:t xml:space="preserve"> – jedná se o novou položku v přístrojovém číselníku, je pouze u tohoto změnového a dále nového výkonu, nutno doložit cenu např. fakturou, uvést výrobce / distributora. Disponují tímto přístrojem PZS s nasmlouvaným výkonem?</w:t>
            </w:r>
          </w:p>
          <w:p w14:paraId="245B84D0" w14:textId="77777777" w:rsidR="000B63FB" w:rsidRPr="00B57AAF" w:rsidRDefault="000B63FB" w:rsidP="00C77CB7">
            <w:pPr>
              <w:pStyle w:val="Odstavecseseznamem"/>
              <w:numPr>
                <w:ilvl w:val="0"/>
                <w:numId w:val="27"/>
              </w:numPr>
              <w:spacing w:after="0" w:line="240" w:lineRule="auto"/>
              <w:rPr>
                <w:rFonts w:ascii="Arial" w:eastAsia="Times New Roman" w:hAnsi="Arial" w:cs="Arial"/>
                <w:b/>
                <w:bCs/>
                <w:sz w:val="16"/>
                <w:szCs w:val="16"/>
                <w:lang w:eastAsia="cs-CZ"/>
              </w:rPr>
            </w:pPr>
            <w:r w:rsidRPr="00B57AAF">
              <w:rPr>
                <w:rFonts w:ascii="Arial" w:eastAsia="Times New Roman" w:hAnsi="Arial" w:cs="Arial"/>
                <w:b/>
                <w:bCs/>
                <w:color w:val="000000"/>
                <w:sz w:val="16"/>
                <w:szCs w:val="16"/>
                <w:lang w:eastAsia="cs-CZ"/>
              </w:rPr>
              <w:t>A008520 Generátor tepla (ohřívací jednotka) v ceně 31 823,00 Kč</w:t>
            </w:r>
            <w:r w:rsidRPr="00B57AAF">
              <w:rPr>
                <w:rFonts w:ascii="Arial" w:eastAsia="Times New Roman" w:hAnsi="Arial" w:cs="Arial"/>
                <w:color w:val="000000"/>
                <w:sz w:val="16"/>
                <w:szCs w:val="16"/>
                <w:lang w:eastAsia="cs-CZ"/>
              </w:rPr>
              <w:t xml:space="preserve"> – jedná se o novou položku v přístrojovém číselníku, je pouze u tohoto změnového a dále nového výkonu, nutno doložit cenu např. fakturou, uvést výrobce / distributora. Disponují tímto přístrojem PZS s nasmlouvaným výkonem?</w:t>
            </w:r>
          </w:p>
          <w:p w14:paraId="6602E638" w14:textId="77777777" w:rsidR="000B63FB" w:rsidRPr="00B57AAF" w:rsidRDefault="000B63FB" w:rsidP="00C77CB7">
            <w:pPr>
              <w:pStyle w:val="Odstavecseseznamem"/>
              <w:numPr>
                <w:ilvl w:val="0"/>
                <w:numId w:val="27"/>
              </w:numPr>
              <w:spacing w:after="0" w:line="240" w:lineRule="auto"/>
              <w:rPr>
                <w:rFonts w:ascii="Arial" w:eastAsia="Times New Roman" w:hAnsi="Arial" w:cs="Arial"/>
                <w:b/>
                <w:bCs/>
                <w:sz w:val="16"/>
                <w:szCs w:val="16"/>
                <w:lang w:eastAsia="cs-CZ"/>
              </w:rPr>
            </w:pPr>
            <w:r w:rsidRPr="00B57AAF">
              <w:rPr>
                <w:rFonts w:ascii="Arial" w:eastAsia="Times New Roman" w:hAnsi="Arial" w:cs="Arial"/>
                <w:b/>
                <w:bCs/>
                <w:color w:val="000000"/>
                <w:sz w:val="16"/>
                <w:szCs w:val="16"/>
                <w:lang w:eastAsia="cs-CZ"/>
              </w:rPr>
              <w:t>A008519 Plasmový generátor v ceně 726 000,00 Kč</w:t>
            </w:r>
            <w:r w:rsidRPr="00B57AAF">
              <w:rPr>
                <w:rFonts w:ascii="Arial" w:eastAsia="Times New Roman" w:hAnsi="Arial" w:cs="Arial"/>
                <w:color w:val="000000"/>
                <w:sz w:val="16"/>
                <w:szCs w:val="16"/>
                <w:lang w:eastAsia="cs-CZ"/>
              </w:rPr>
              <w:t xml:space="preserve">  – jedná se o novou položku v přístrojovém číselníku, je pouze u tohoto změnového výkonu, nutno doložit cenu např. fakturou, uvést výrobce / distributora. Disponují tímto přístrojem PZS s nasmlouvaným výkonem?</w:t>
            </w:r>
          </w:p>
          <w:p w14:paraId="1846D733" w14:textId="77777777" w:rsidR="000B63FB" w:rsidRPr="00B57AAF" w:rsidRDefault="000B63FB" w:rsidP="00C77CB7">
            <w:pPr>
              <w:pStyle w:val="Odstavecseseznamem"/>
              <w:numPr>
                <w:ilvl w:val="0"/>
                <w:numId w:val="27"/>
              </w:numPr>
              <w:spacing w:after="0" w:line="240" w:lineRule="auto"/>
              <w:rPr>
                <w:rFonts w:ascii="Arial" w:eastAsia="Times New Roman" w:hAnsi="Arial" w:cs="Arial"/>
                <w:b/>
                <w:bCs/>
                <w:sz w:val="16"/>
                <w:szCs w:val="16"/>
                <w:lang w:eastAsia="cs-CZ"/>
              </w:rPr>
            </w:pPr>
            <w:r w:rsidRPr="00B57AAF">
              <w:rPr>
                <w:rFonts w:ascii="Arial" w:eastAsia="Times New Roman" w:hAnsi="Arial" w:cs="Arial"/>
                <w:b/>
                <w:bCs/>
                <w:color w:val="000000"/>
                <w:sz w:val="16"/>
                <w:szCs w:val="16"/>
                <w:lang w:eastAsia="cs-CZ"/>
              </w:rPr>
              <w:t>A008518 Vrtačka elektrická perforační pro zavádění testovacích mikroelektrod v ceně 290 400,00 Kč</w:t>
            </w:r>
            <w:r w:rsidRPr="00B57AAF">
              <w:rPr>
                <w:rFonts w:ascii="Arial" w:eastAsia="Times New Roman" w:hAnsi="Arial" w:cs="Arial"/>
                <w:color w:val="000000"/>
                <w:sz w:val="16"/>
                <w:szCs w:val="16"/>
                <w:lang w:eastAsia="cs-CZ"/>
              </w:rPr>
              <w:t xml:space="preserve"> – jedná se o novou položku v přístrojovém číselníku, je pouze u tohoto změnového výkonu, nutno doložit cenu např. fakturou, uvést výrobce / distributora. Disponují tímto přístrojem PZS s nasmlouvaným výkonem?</w:t>
            </w:r>
          </w:p>
          <w:p w14:paraId="70BA85BC" w14:textId="77777777" w:rsidR="000B63FB" w:rsidRPr="00B57AAF" w:rsidRDefault="000B63FB" w:rsidP="00C77CB7">
            <w:pPr>
              <w:pStyle w:val="Odstavecseseznamem"/>
              <w:numPr>
                <w:ilvl w:val="0"/>
                <w:numId w:val="27"/>
              </w:numPr>
              <w:spacing w:after="0" w:line="240" w:lineRule="auto"/>
              <w:rPr>
                <w:rFonts w:ascii="Arial" w:eastAsia="Times New Roman" w:hAnsi="Arial" w:cs="Arial"/>
                <w:b/>
                <w:bCs/>
                <w:sz w:val="16"/>
                <w:szCs w:val="16"/>
                <w:lang w:eastAsia="cs-CZ"/>
              </w:rPr>
            </w:pPr>
            <w:r w:rsidRPr="00B57AAF">
              <w:rPr>
                <w:rFonts w:ascii="Arial" w:eastAsia="Times New Roman" w:hAnsi="Arial" w:cs="Arial"/>
                <w:b/>
                <w:bCs/>
                <w:color w:val="000000"/>
                <w:sz w:val="16"/>
                <w:szCs w:val="16"/>
                <w:lang w:eastAsia="cs-CZ"/>
              </w:rPr>
              <w:t xml:space="preserve">A008517 Pohonná konzole k perforační vrtačce v ceně 363 000,00 Kč </w:t>
            </w:r>
            <w:r w:rsidRPr="00B57AAF">
              <w:rPr>
                <w:rFonts w:ascii="Arial" w:eastAsia="Times New Roman" w:hAnsi="Arial" w:cs="Arial"/>
                <w:color w:val="000000"/>
                <w:sz w:val="16"/>
                <w:szCs w:val="16"/>
                <w:lang w:eastAsia="cs-CZ"/>
              </w:rPr>
              <w:t>– jedná se o novou položku v přístrojovém číselníku, je pouze u tohoto změnového výkonu, nutno doložit cenu např. fakturou, uvést výrobce / distributora. Disponují tímto přístrojem PZS s nasmlouvaným výkonem?</w:t>
            </w:r>
          </w:p>
          <w:p w14:paraId="3EA95EB4" w14:textId="77777777" w:rsidR="000B63FB" w:rsidRPr="00B57AAF" w:rsidRDefault="000B63FB" w:rsidP="00C77CB7">
            <w:pPr>
              <w:pStyle w:val="Odstavecseseznamem"/>
              <w:numPr>
                <w:ilvl w:val="0"/>
                <w:numId w:val="27"/>
              </w:numPr>
              <w:spacing w:after="0" w:line="240" w:lineRule="auto"/>
              <w:rPr>
                <w:rFonts w:ascii="Arial" w:eastAsia="Times New Roman" w:hAnsi="Arial" w:cs="Arial"/>
                <w:b/>
                <w:bCs/>
                <w:sz w:val="16"/>
                <w:szCs w:val="16"/>
                <w:lang w:eastAsia="cs-CZ"/>
              </w:rPr>
            </w:pPr>
            <w:r w:rsidRPr="00B57AAF">
              <w:rPr>
                <w:rFonts w:ascii="Arial" w:eastAsia="Times New Roman" w:hAnsi="Arial" w:cs="Arial"/>
                <w:b/>
                <w:bCs/>
                <w:color w:val="000000"/>
                <w:sz w:val="16"/>
                <w:szCs w:val="16"/>
                <w:lang w:eastAsia="cs-CZ"/>
              </w:rPr>
              <w:t>A008516 Elektrofyziologický přístroj pro hodnocení intracerebrální aktivity neuronů – microrecording v ceně 6 655 000,00 Kč</w:t>
            </w:r>
            <w:r w:rsidRPr="00B57AAF">
              <w:rPr>
                <w:rFonts w:ascii="Arial" w:eastAsia="Times New Roman" w:hAnsi="Arial" w:cs="Arial"/>
                <w:color w:val="000000"/>
                <w:sz w:val="16"/>
                <w:szCs w:val="16"/>
                <w:lang w:eastAsia="cs-CZ"/>
              </w:rPr>
              <w:t xml:space="preserve"> – jedná se o novou položku v přístrojovém číselníku, je pouze u tohoto změnového výkonu, nutno doložit cenu např. fakturou, uvést výrobce / distributora. Přístroj podléhá schválení Přístrojové komise MZ  - kde je tento přístroj již schválen? , v případě, že PZS nedisponuje přístrojem nebo není přístroj schválen Komisí, tal by bylo nutno výkon odsmlouvat. Disponují tímto přístrojem PZS s nasmlouvaným výkonem?</w:t>
            </w:r>
          </w:p>
          <w:p w14:paraId="6E043C63" w14:textId="579D4FDC" w:rsidR="000B63FB" w:rsidRPr="00B726DC" w:rsidRDefault="000B63FB" w:rsidP="007B52FF">
            <w:pPr>
              <w:pStyle w:val="Odstavecseseznamem"/>
              <w:numPr>
                <w:ilvl w:val="0"/>
                <w:numId w:val="27"/>
              </w:numPr>
              <w:spacing w:after="0" w:line="240" w:lineRule="auto"/>
              <w:rPr>
                <w:rFonts w:ascii="Arial" w:eastAsia="Times New Roman" w:hAnsi="Arial" w:cs="Arial"/>
                <w:color w:val="000000"/>
                <w:sz w:val="16"/>
                <w:szCs w:val="16"/>
                <w:lang w:eastAsia="cs-CZ"/>
              </w:rPr>
            </w:pPr>
            <w:r w:rsidRPr="00B57AAF">
              <w:rPr>
                <w:rFonts w:ascii="Arial" w:eastAsia="Times New Roman" w:hAnsi="Arial" w:cs="Arial"/>
                <w:b/>
                <w:bCs/>
                <w:color w:val="000000"/>
                <w:sz w:val="16"/>
                <w:szCs w:val="16"/>
                <w:lang w:eastAsia="cs-CZ"/>
              </w:rPr>
              <w:t>A008514 Plánovací stanice s mozkovým atlasem v ceně 4 840 000,00 Kč</w:t>
            </w:r>
            <w:r w:rsidRPr="00B57AAF">
              <w:rPr>
                <w:rFonts w:ascii="Arial" w:eastAsia="Times New Roman" w:hAnsi="Arial" w:cs="Arial"/>
                <w:color w:val="000000"/>
                <w:sz w:val="16"/>
                <w:szCs w:val="16"/>
                <w:lang w:eastAsia="cs-CZ"/>
              </w:rPr>
              <w:t xml:space="preserve"> - – jedná se o novou položku v přístrojovém číselníku, je pouze u tohoto změnového výkonu, nutno doložit cenu např. fakturou, uvést výrobce / distributora. Disponují tímto přístrojem PZS s nasmlouvaným výkonem?</w:t>
            </w:r>
            <w:r w:rsidRPr="00677A2B">
              <w:rPr>
                <w:rFonts w:ascii="Arial" w:eastAsia="Times New Roman" w:hAnsi="Arial" w:cs="Arial"/>
                <w:color w:val="000000"/>
                <w:sz w:val="16"/>
                <w:szCs w:val="16"/>
                <w:lang w:eastAsia="cs-CZ"/>
              </w:rPr>
              <w:br/>
            </w:r>
          </w:p>
        </w:tc>
      </w:tr>
      <w:tr w:rsidR="000B63FB" w:rsidRPr="00B726DC" w14:paraId="36717D92" w14:textId="77777777" w:rsidTr="00A37C78">
        <w:trPr>
          <w:trHeight w:val="872"/>
        </w:trPr>
        <w:tc>
          <w:tcPr>
            <w:tcW w:w="188" w:type="pct"/>
            <w:tcBorders>
              <w:top w:val="nil"/>
              <w:left w:val="single" w:sz="4" w:space="0" w:color="auto"/>
              <w:bottom w:val="single" w:sz="4" w:space="0" w:color="auto"/>
              <w:right w:val="single" w:sz="4" w:space="0" w:color="auto"/>
            </w:tcBorders>
            <w:noWrap/>
            <w:vAlign w:val="center"/>
            <w:hideMark/>
          </w:tcPr>
          <w:p w14:paraId="571B10D7" w14:textId="1092BE80" w:rsidR="000B63FB" w:rsidRPr="00B726DC" w:rsidRDefault="000B63FB" w:rsidP="00C77CB7">
            <w:pPr>
              <w:spacing w:after="0" w:line="240" w:lineRule="auto"/>
              <w:jc w:val="center"/>
              <w:rPr>
                <w:rFonts w:ascii="Arial" w:eastAsia="Times New Roman" w:hAnsi="Arial" w:cs="Arial"/>
                <w:b/>
                <w:bCs/>
                <w:color w:val="000000"/>
                <w:sz w:val="16"/>
                <w:szCs w:val="16"/>
                <w:lang w:eastAsia="cs-CZ"/>
              </w:rPr>
            </w:pPr>
            <w:r w:rsidRPr="00677A2B">
              <w:rPr>
                <w:rFonts w:ascii="Arial" w:eastAsia="Times New Roman" w:hAnsi="Arial" w:cs="Arial"/>
                <w:b/>
                <w:bCs/>
                <w:color w:val="000000"/>
                <w:sz w:val="16"/>
                <w:szCs w:val="16"/>
                <w:lang w:eastAsia="cs-CZ"/>
              </w:rPr>
              <w:lastRenderedPageBreak/>
              <w:t>506</w:t>
            </w:r>
          </w:p>
        </w:tc>
        <w:tc>
          <w:tcPr>
            <w:tcW w:w="975" w:type="pct"/>
            <w:tcBorders>
              <w:top w:val="nil"/>
              <w:left w:val="nil"/>
              <w:bottom w:val="single" w:sz="4" w:space="0" w:color="auto"/>
              <w:right w:val="single" w:sz="4" w:space="0" w:color="auto"/>
            </w:tcBorders>
            <w:vAlign w:val="center"/>
            <w:hideMark/>
          </w:tcPr>
          <w:p w14:paraId="4461DF06" w14:textId="50870701" w:rsidR="000B63FB" w:rsidRPr="00B726DC" w:rsidRDefault="000B63FB" w:rsidP="00C77CB7">
            <w:pPr>
              <w:spacing w:after="0" w:line="240" w:lineRule="auto"/>
              <w:jc w:val="center"/>
              <w:rPr>
                <w:rFonts w:ascii="Arial" w:eastAsia="Times New Roman" w:hAnsi="Arial" w:cs="Arial"/>
                <w:b/>
                <w:bCs/>
                <w:color w:val="000000"/>
                <w:sz w:val="16"/>
                <w:szCs w:val="16"/>
                <w:lang w:eastAsia="cs-CZ"/>
              </w:rPr>
            </w:pPr>
            <w:r w:rsidRPr="00677A2B">
              <w:rPr>
                <w:rFonts w:ascii="Arial" w:eastAsia="Times New Roman" w:hAnsi="Arial" w:cs="Arial"/>
                <w:b/>
                <w:bCs/>
                <w:color w:val="000000"/>
                <w:sz w:val="16"/>
                <w:szCs w:val="16"/>
                <w:lang w:eastAsia="cs-CZ"/>
              </w:rPr>
              <w:t>536-2025-12-10-11-54-46</w:t>
            </w:r>
            <w:r w:rsidRPr="00677A2B">
              <w:rPr>
                <w:rFonts w:ascii="Arial" w:eastAsia="Times New Roman" w:hAnsi="Arial" w:cs="Arial"/>
                <w:b/>
                <w:bCs/>
                <w:color w:val="000000"/>
                <w:sz w:val="16"/>
                <w:szCs w:val="16"/>
                <w:lang w:eastAsia="cs-CZ"/>
              </w:rPr>
              <w:br/>
            </w:r>
            <w:r w:rsidRPr="00677A2B">
              <w:rPr>
                <w:rFonts w:ascii="Arial" w:eastAsia="Times New Roman" w:hAnsi="Arial" w:cs="Arial"/>
                <w:b/>
                <w:bCs/>
                <w:color w:val="000000"/>
                <w:sz w:val="16"/>
                <w:szCs w:val="16"/>
                <w:lang w:eastAsia="cs-CZ"/>
              </w:rPr>
              <w:br/>
              <w:t>REIMPLANTACE NEUROSTIMULÁTORU HLUBOKÝCH MOZKOVÝCH ELEKTROD</w:t>
            </w:r>
            <w:r w:rsidRPr="00677A2B">
              <w:rPr>
                <w:rFonts w:ascii="Arial" w:eastAsia="Times New Roman" w:hAnsi="Arial" w:cs="Arial"/>
                <w:b/>
                <w:bCs/>
                <w:color w:val="000000"/>
                <w:sz w:val="16"/>
                <w:szCs w:val="16"/>
                <w:lang w:eastAsia="cs-CZ"/>
              </w:rPr>
              <w:br/>
            </w:r>
            <w:r w:rsidRPr="00677A2B">
              <w:rPr>
                <w:rFonts w:ascii="Arial" w:eastAsia="Times New Roman" w:hAnsi="Arial" w:cs="Arial"/>
                <w:b/>
                <w:bCs/>
                <w:color w:val="000000"/>
                <w:sz w:val="16"/>
                <w:szCs w:val="16"/>
                <w:lang w:eastAsia="cs-CZ"/>
              </w:rPr>
              <w:br/>
              <w:t>nový výkon</w:t>
            </w:r>
          </w:p>
        </w:tc>
        <w:tc>
          <w:tcPr>
            <w:tcW w:w="3837" w:type="pct"/>
            <w:tcBorders>
              <w:top w:val="nil"/>
              <w:left w:val="nil"/>
              <w:bottom w:val="single" w:sz="4" w:space="0" w:color="auto"/>
              <w:right w:val="single" w:sz="4" w:space="0" w:color="auto"/>
            </w:tcBorders>
            <w:hideMark/>
          </w:tcPr>
          <w:p w14:paraId="453AF438" w14:textId="77777777" w:rsidR="000B63FB" w:rsidRDefault="000B63FB" w:rsidP="00C77CB7">
            <w:pPr>
              <w:spacing w:after="0" w:line="240" w:lineRule="auto"/>
              <w:rPr>
                <w:rFonts w:ascii="Arial" w:eastAsia="Times New Roman" w:hAnsi="Arial" w:cs="Arial"/>
                <w:color w:val="FF0000"/>
                <w:sz w:val="16"/>
                <w:szCs w:val="16"/>
                <w:lang w:eastAsia="cs-CZ"/>
              </w:rPr>
            </w:pPr>
            <w:r>
              <w:rPr>
                <w:rFonts w:ascii="Arial" w:eastAsia="Times New Roman" w:hAnsi="Arial" w:cs="Arial"/>
                <w:color w:val="FF0000"/>
                <w:sz w:val="16"/>
                <w:szCs w:val="16"/>
                <w:lang w:eastAsia="cs-CZ"/>
              </w:rPr>
              <w:t>Viz i výkon 56423</w:t>
            </w:r>
          </w:p>
          <w:p w14:paraId="01B7DF57" w14:textId="77777777" w:rsidR="000B63FB" w:rsidRDefault="000B63FB" w:rsidP="00C77CB7">
            <w:pPr>
              <w:spacing w:after="0" w:line="240" w:lineRule="auto"/>
              <w:rPr>
                <w:rFonts w:ascii="Arial" w:eastAsia="Times New Roman" w:hAnsi="Arial" w:cs="Arial"/>
                <w:color w:val="FF0000"/>
                <w:sz w:val="16"/>
                <w:szCs w:val="16"/>
                <w:lang w:eastAsia="cs-CZ"/>
              </w:rPr>
            </w:pPr>
            <w:r w:rsidRPr="004B6221">
              <w:rPr>
                <w:rFonts w:ascii="Arial" w:eastAsia="Times New Roman" w:hAnsi="Arial" w:cs="Arial"/>
                <w:color w:val="FF0000"/>
                <w:sz w:val="16"/>
                <w:szCs w:val="16"/>
                <w:lang w:eastAsia="cs-CZ"/>
              </w:rPr>
              <w:t xml:space="preserve">Nový ZUM Plasmový nůž pro preparaci a koagulaci, Antibakteriální kapsa pro neurostimulátora A002390 - Testovací mikroelektrody není pravděpodobně zařazen v ÚK VZP-ZP. V případě, že zařazen je, prosíme o předložení VZP kódu. </w:t>
            </w:r>
            <w:r w:rsidRPr="001601BE">
              <w:rPr>
                <w:rFonts w:ascii="Arial" w:eastAsia="Times New Roman" w:hAnsi="Arial" w:cs="Arial"/>
                <w:b/>
                <w:bCs/>
                <w:color w:val="FF0000"/>
                <w:sz w:val="16"/>
                <w:szCs w:val="16"/>
                <w:lang w:eastAsia="cs-CZ"/>
              </w:rPr>
              <w:t>Pokud zařazen není, prosíme o předložení návrhu na jeho zařazení do Úhradového katalogu VZP ČR dle nových pravidel jednacího řádu</w:t>
            </w:r>
            <w:r w:rsidRPr="004B6221">
              <w:rPr>
                <w:rFonts w:ascii="Arial" w:eastAsia="Times New Roman" w:hAnsi="Arial" w:cs="Arial"/>
                <w:color w:val="FF0000"/>
                <w:sz w:val="16"/>
                <w:szCs w:val="16"/>
                <w:lang w:eastAsia="cs-CZ"/>
              </w:rPr>
              <w:t xml:space="preserve"> ("V případě předkládání zdravotního výkonu, u kterého je v registračním listu obsažen nový ZUM, který nemá v úhradovém katalogu VZP ČR trvale hrazenou alternativu, je součástí návrhu medicínsko-ekonomické hodnocení dle zveřejněných metodik na internetových stránkách VZP ČR".).</w:t>
            </w:r>
          </w:p>
          <w:p w14:paraId="05FFBBAA" w14:textId="77777777" w:rsidR="000B63FB" w:rsidRDefault="000B63FB" w:rsidP="00C77CB7">
            <w:pPr>
              <w:spacing w:after="0" w:line="240" w:lineRule="auto"/>
              <w:rPr>
                <w:rFonts w:ascii="Arial" w:eastAsia="Times New Roman" w:hAnsi="Arial" w:cs="Arial"/>
                <w:sz w:val="16"/>
                <w:szCs w:val="16"/>
                <w:lang w:eastAsia="cs-CZ"/>
              </w:rPr>
            </w:pPr>
          </w:p>
          <w:p w14:paraId="3ECF1EEF" w14:textId="77777777" w:rsidR="000B63FB" w:rsidRPr="00052E99" w:rsidRDefault="000B63FB" w:rsidP="00C77CB7">
            <w:pPr>
              <w:pStyle w:val="Odstavecseseznamem"/>
              <w:numPr>
                <w:ilvl w:val="0"/>
                <w:numId w:val="20"/>
              </w:numPr>
              <w:spacing w:after="0" w:line="240" w:lineRule="auto"/>
              <w:rPr>
                <w:rFonts w:ascii="Arial" w:eastAsia="Times New Roman" w:hAnsi="Arial" w:cs="Arial"/>
                <w:sz w:val="16"/>
                <w:szCs w:val="16"/>
                <w:lang w:eastAsia="cs-CZ"/>
              </w:rPr>
            </w:pPr>
            <w:r w:rsidRPr="00052E99">
              <w:rPr>
                <w:rFonts w:ascii="Arial" w:eastAsia="Times New Roman" w:hAnsi="Arial" w:cs="Arial"/>
                <w:color w:val="000000"/>
                <w:sz w:val="16"/>
                <w:szCs w:val="16"/>
                <w:lang w:eastAsia="cs-CZ"/>
              </w:rPr>
              <w:t xml:space="preserve">Jaký je vztah tohoto </w:t>
            </w:r>
            <w:r w:rsidRPr="00052E99">
              <w:rPr>
                <w:rFonts w:ascii="Arial" w:eastAsia="Times New Roman" w:hAnsi="Arial" w:cs="Arial"/>
                <w:sz w:val="16"/>
                <w:szCs w:val="16"/>
                <w:lang w:eastAsia="cs-CZ"/>
              </w:rPr>
              <w:t>výkonu a výkonu 56423?</w:t>
            </w:r>
          </w:p>
          <w:p w14:paraId="2AE28DCF" w14:textId="77777777" w:rsidR="000B63FB" w:rsidRDefault="000B63FB" w:rsidP="00C77CB7">
            <w:pPr>
              <w:pStyle w:val="Odstavecseseznamem"/>
              <w:spacing w:after="0" w:line="240" w:lineRule="auto"/>
              <w:rPr>
                <w:rFonts w:ascii="Arial" w:eastAsia="Times New Roman" w:hAnsi="Arial" w:cs="Arial"/>
                <w:sz w:val="16"/>
                <w:szCs w:val="16"/>
                <w:lang w:eastAsia="cs-CZ"/>
              </w:rPr>
            </w:pPr>
            <w:r w:rsidRPr="00052E99">
              <w:rPr>
                <w:rFonts w:ascii="Arial" w:eastAsia="Times New Roman" w:hAnsi="Arial" w:cs="Arial"/>
                <w:sz w:val="16"/>
                <w:szCs w:val="16"/>
                <w:lang w:eastAsia="cs-CZ"/>
              </w:rPr>
              <w:t>Nutno specifikovat, že se nejedná o přičítací výkon k výkonu 56423, jelikož vyjádření v popisu medicínské efektivity "Jedná se o doplnění výkonu 56423..." je zavádějící.</w:t>
            </w:r>
          </w:p>
          <w:p w14:paraId="50670455" w14:textId="77777777" w:rsidR="000B63FB" w:rsidRPr="00052E99" w:rsidRDefault="000B63FB" w:rsidP="00C77CB7">
            <w:pPr>
              <w:pStyle w:val="Odstavecseseznamem"/>
              <w:numPr>
                <w:ilvl w:val="0"/>
                <w:numId w:val="20"/>
              </w:numPr>
              <w:spacing w:after="0" w:line="240" w:lineRule="auto"/>
              <w:rPr>
                <w:rFonts w:ascii="Arial" w:eastAsia="Times New Roman" w:hAnsi="Arial" w:cs="Arial"/>
                <w:sz w:val="16"/>
                <w:szCs w:val="16"/>
                <w:lang w:eastAsia="cs-CZ"/>
              </w:rPr>
            </w:pPr>
            <w:r w:rsidRPr="00052E99">
              <w:rPr>
                <w:rFonts w:ascii="Arial" w:eastAsia="Times New Roman" w:hAnsi="Arial" w:cs="Arial"/>
                <w:sz w:val="16"/>
                <w:szCs w:val="16"/>
                <w:lang w:eastAsia="cs-CZ"/>
              </w:rPr>
              <w:t xml:space="preserve">Jak často a v jaké návaznosti </w:t>
            </w:r>
            <w:r w:rsidRPr="00052E99">
              <w:rPr>
                <w:rFonts w:ascii="Arial" w:eastAsia="Times New Roman" w:hAnsi="Arial" w:cs="Arial"/>
                <w:color w:val="000000"/>
                <w:sz w:val="16"/>
                <w:szCs w:val="16"/>
                <w:lang w:eastAsia="cs-CZ"/>
              </w:rPr>
              <w:t>se dané výkony mají provádět?</w:t>
            </w:r>
          </w:p>
          <w:p w14:paraId="1B1E0B52" w14:textId="77777777" w:rsidR="000B63FB" w:rsidRPr="00052E99" w:rsidRDefault="000B63FB" w:rsidP="00C77CB7">
            <w:pPr>
              <w:pStyle w:val="Odstavecseseznamem"/>
              <w:numPr>
                <w:ilvl w:val="0"/>
                <w:numId w:val="20"/>
              </w:numPr>
              <w:spacing w:after="0" w:line="240" w:lineRule="auto"/>
              <w:rPr>
                <w:rFonts w:ascii="Arial" w:eastAsia="Times New Roman" w:hAnsi="Arial" w:cs="Arial"/>
                <w:sz w:val="16"/>
                <w:szCs w:val="16"/>
                <w:lang w:eastAsia="cs-CZ"/>
              </w:rPr>
            </w:pPr>
            <w:r w:rsidRPr="00052E99">
              <w:rPr>
                <w:rFonts w:ascii="Arial" w:eastAsia="Times New Roman" w:hAnsi="Arial" w:cs="Arial"/>
                <w:color w:val="000000"/>
                <w:sz w:val="16"/>
                <w:szCs w:val="16"/>
                <w:lang w:eastAsia="cs-CZ"/>
              </w:rPr>
              <w:lastRenderedPageBreak/>
              <w:t>Nutno vysvětlit/upravit OF 2/den.</w:t>
            </w:r>
          </w:p>
          <w:p w14:paraId="6AA5057B" w14:textId="77777777" w:rsidR="000B63FB" w:rsidRPr="00052E99" w:rsidRDefault="000B63FB" w:rsidP="00C77CB7">
            <w:pPr>
              <w:pStyle w:val="Odstavecseseznamem"/>
              <w:numPr>
                <w:ilvl w:val="0"/>
                <w:numId w:val="20"/>
              </w:numPr>
              <w:spacing w:after="0" w:line="240" w:lineRule="auto"/>
              <w:rPr>
                <w:rFonts w:ascii="Arial" w:eastAsia="Times New Roman" w:hAnsi="Arial" w:cs="Arial"/>
                <w:sz w:val="16"/>
                <w:szCs w:val="16"/>
                <w:lang w:eastAsia="cs-CZ"/>
              </w:rPr>
            </w:pPr>
            <w:r w:rsidRPr="00052E99">
              <w:rPr>
                <w:rFonts w:ascii="Arial" w:eastAsia="Times New Roman" w:hAnsi="Arial" w:cs="Arial"/>
                <w:color w:val="000000"/>
                <w:sz w:val="16"/>
                <w:szCs w:val="16"/>
                <w:lang w:eastAsia="cs-CZ"/>
              </w:rPr>
              <w:t xml:space="preserve">Vzhledem k tomu, že tato informace není součástí tohoto typu RL </w:t>
            </w:r>
            <w:r>
              <w:rPr>
                <w:rFonts w:ascii="Arial" w:eastAsia="Times New Roman" w:hAnsi="Arial" w:cs="Arial"/>
                <w:color w:val="000000"/>
                <w:sz w:val="16"/>
                <w:szCs w:val="16"/>
                <w:lang w:eastAsia="cs-CZ"/>
              </w:rPr>
              <w:t xml:space="preserve">(hospitalizační) </w:t>
            </w:r>
            <w:r w:rsidRPr="00052E99">
              <w:rPr>
                <w:rFonts w:ascii="Arial" w:eastAsia="Times New Roman" w:hAnsi="Arial" w:cs="Arial"/>
                <w:color w:val="000000"/>
                <w:sz w:val="16"/>
                <w:szCs w:val="16"/>
                <w:lang w:eastAsia="cs-CZ"/>
              </w:rPr>
              <w:t>prosíme uvést, jaký je čas výkonu.</w:t>
            </w:r>
          </w:p>
          <w:p w14:paraId="57D01E77" w14:textId="77777777" w:rsidR="000B63FB" w:rsidRPr="00052E99" w:rsidRDefault="000B63FB" w:rsidP="00C77CB7">
            <w:pPr>
              <w:pStyle w:val="Odstavecseseznamem"/>
              <w:numPr>
                <w:ilvl w:val="0"/>
                <w:numId w:val="20"/>
              </w:numPr>
              <w:spacing w:after="0" w:line="240" w:lineRule="auto"/>
              <w:rPr>
                <w:rFonts w:ascii="Arial" w:eastAsia="Times New Roman" w:hAnsi="Arial" w:cs="Arial"/>
                <w:sz w:val="16"/>
                <w:szCs w:val="16"/>
                <w:lang w:eastAsia="cs-CZ"/>
              </w:rPr>
            </w:pPr>
            <w:r w:rsidRPr="00052E99">
              <w:rPr>
                <w:rFonts w:ascii="Arial" w:eastAsia="Times New Roman" w:hAnsi="Arial" w:cs="Arial"/>
                <w:color w:val="000000"/>
                <w:sz w:val="16"/>
                <w:szCs w:val="16"/>
                <w:lang w:eastAsia="cs-CZ"/>
              </w:rPr>
              <w:t>Jací nositelé se podílejí na výkonu? Jakou mají erudici?</w:t>
            </w:r>
          </w:p>
          <w:p w14:paraId="662DB2D0" w14:textId="77777777" w:rsidR="000B63FB" w:rsidRPr="00052E99" w:rsidRDefault="000B63FB" w:rsidP="00C77CB7">
            <w:pPr>
              <w:pStyle w:val="Odstavecseseznamem"/>
              <w:numPr>
                <w:ilvl w:val="0"/>
                <w:numId w:val="20"/>
              </w:numPr>
              <w:spacing w:after="0" w:line="240" w:lineRule="auto"/>
              <w:rPr>
                <w:rFonts w:ascii="Arial" w:eastAsia="Times New Roman" w:hAnsi="Arial" w:cs="Arial"/>
                <w:sz w:val="16"/>
                <w:szCs w:val="16"/>
                <w:lang w:eastAsia="cs-CZ"/>
              </w:rPr>
            </w:pPr>
            <w:r w:rsidRPr="00052E99">
              <w:rPr>
                <w:rFonts w:ascii="Arial" w:eastAsia="Times New Roman" w:hAnsi="Arial" w:cs="Arial"/>
                <w:color w:val="000000"/>
                <w:sz w:val="16"/>
                <w:szCs w:val="16"/>
                <w:lang w:eastAsia="cs-CZ"/>
              </w:rPr>
              <w:t>Předpokládáme, že tento výkon je určen pouze pro pracoviště, která provádějí výkon 56423….</w:t>
            </w:r>
          </w:p>
          <w:p w14:paraId="0231D1DF" w14:textId="77777777" w:rsidR="000B63FB" w:rsidRPr="006351C0" w:rsidRDefault="000B63FB" w:rsidP="00C77CB7">
            <w:pPr>
              <w:pStyle w:val="Odstavecseseznamem"/>
              <w:numPr>
                <w:ilvl w:val="0"/>
                <w:numId w:val="20"/>
              </w:numPr>
              <w:spacing w:after="0" w:line="240" w:lineRule="auto"/>
              <w:rPr>
                <w:rFonts w:ascii="Arial" w:eastAsia="Times New Roman" w:hAnsi="Arial" w:cs="Arial"/>
                <w:sz w:val="16"/>
                <w:szCs w:val="16"/>
                <w:lang w:eastAsia="cs-CZ"/>
              </w:rPr>
            </w:pPr>
            <w:r w:rsidRPr="006351C0">
              <w:rPr>
                <w:rFonts w:ascii="Arial" w:eastAsia="Times New Roman" w:hAnsi="Arial" w:cs="Arial"/>
                <w:sz w:val="16"/>
                <w:szCs w:val="16"/>
                <w:lang w:eastAsia="cs-CZ"/>
              </w:rPr>
              <w:t>Uvedeno OM : SH Pracoviště vybavené stereotaktickým systémem a plánovací stanicí pro funkční stereotaktickou neurochirurgii. Jaká je specifikace pracoviště – pouze disponování přístrojem? Není nutná erudice? Statut CVSP? Nutno uvést specifikaci pracoviště, zejm. když se jedná o skup. 3</w:t>
            </w:r>
            <w:r w:rsidRPr="006351C0">
              <w:rPr>
                <w:rFonts w:ascii="Arial" w:eastAsia="Times New Roman" w:hAnsi="Arial" w:cs="Arial"/>
                <w:sz w:val="16"/>
                <w:szCs w:val="16"/>
                <w:lang w:eastAsia="cs-CZ"/>
              </w:rPr>
              <w:br/>
            </w:r>
          </w:p>
          <w:p w14:paraId="4C4D1899" w14:textId="77777777" w:rsidR="000B63FB" w:rsidRDefault="000B63FB" w:rsidP="00C77CB7">
            <w:pPr>
              <w:spacing w:after="0" w:line="240" w:lineRule="auto"/>
              <w:rPr>
                <w:rFonts w:ascii="Arial" w:eastAsia="Times New Roman" w:hAnsi="Arial" w:cs="Arial"/>
                <w:color w:val="000000"/>
                <w:sz w:val="16"/>
                <w:szCs w:val="16"/>
                <w:lang w:eastAsia="cs-CZ"/>
              </w:rPr>
            </w:pPr>
            <w:r w:rsidRPr="00052E99">
              <w:rPr>
                <w:rFonts w:ascii="Arial" w:eastAsia="Times New Roman" w:hAnsi="Arial" w:cs="Arial"/>
                <w:b/>
                <w:bCs/>
                <w:sz w:val="16"/>
                <w:szCs w:val="16"/>
                <w:lang w:eastAsia="cs-CZ"/>
              </w:rPr>
              <w:t>Připomínky k ZUM – viz výkon 56423</w:t>
            </w:r>
          </w:p>
          <w:p w14:paraId="44B59574" w14:textId="77777777" w:rsidR="000B63FB" w:rsidRDefault="000B63FB" w:rsidP="00C77CB7">
            <w:pPr>
              <w:pStyle w:val="Odstavecseseznamem"/>
              <w:numPr>
                <w:ilvl w:val="0"/>
                <w:numId w:val="19"/>
              </w:numPr>
              <w:spacing w:after="0" w:line="240" w:lineRule="auto"/>
              <w:rPr>
                <w:rFonts w:ascii="Arial" w:eastAsia="Times New Roman" w:hAnsi="Arial" w:cs="Arial"/>
                <w:color w:val="000000"/>
                <w:sz w:val="16"/>
                <w:szCs w:val="16"/>
                <w:lang w:eastAsia="cs-CZ"/>
              </w:rPr>
            </w:pPr>
            <w:r w:rsidRPr="00052E99">
              <w:rPr>
                <w:rFonts w:ascii="Arial" w:eastAsia="Times New Roman" w:hAnsi="Arial" w:cs="Arial"/>
                <w:color w:val="000000"/>
                <w:sz w:val="16"/>
                <w:szCs w:val="16"/>
                <w:lang w:eastAsia="cs-CZ"/>
              </w:rPr>
              <w:t>A000586 - Generátor el. pulsů - neurostimulátor - Počet v ÚK VZP - 13 ks, rozmezí (313 404, 56 - 897 642 Kč) – uvést v jaké cenové relaci je u tohoto výkonu</w:t>
            </w:r>
          </w:p>
          <w:p w14:paraId="053354E4" w14:textId="77777777" w:rsidR="000B63FB" w:rsidRPr="007133EF" w:rsidRDefault="000B63FB" w:rsidP="00C77CB7">
            <w:pPr>
              <w:pStyle w:val="Odstavecseseznamem"/>
              <w:numPr>
                <w:ilvl w:val="0"/>
                <w:numId w:val="19"/>
              </w:numPr>
              <w:spacing w:after="0" w:line="240" w:lineRule="auto"/>
              <w:rPr>
                <w:rFonts w:ascii="Arial" w:eastAsia="Times New Roman" w:hAnsi="Arial" w:cs="Arial"/>
                <w:color w:val="000000"/>
                <w:sz w:val="16"/>
                <w:szCs w:val="16"/>
                <w:lang w:eastAsia="cs-CZ"/>
              </w:rPr>
            </w:pPr>
            <w:r w:rsidRPr="007133EF">
              <w:rPr>
                <w:rFonts w:ascii="Arial" w:eastAsia="Times New Roman" w:hAnsi="Arial" w:cs="Arial"/>
                <w:color w:val="000000"/>
                <w:sz w:val="16"/>
                <w:szCs w:val="16"/>
                <w:lang w:eastAsia="cs-CZ"/>
              </w:rPr>
              <w:t xml:space="preserve">A000571 - Elektroda typ dle obsahu výkonu – blíže specifikovat, uvést číslo z UK VZP, kterému tento ZUM odpovídá, uvést v jaké cenové relaci je u tohoto výkonu. Počet v ÚK VZP 4 ks, rozmezí (54 856,1 - 77 937,39 Kč) </w:t>
            </w:r>
          </w:p>
          <w:p w14:paraId="1D4C68D3" w14:textId="77777777" w:rsidR="000B63FB" w:rsidRDefault="000B63FB" w:rsidP="00C77CB7">
            <w:pPr>
              <w:pStyle w:val="Odstavecseseznamem"/>
              <w:numPr>
                <w:ilvl w:val="0"/>
                <w:numId w:val="19"/>
              </w:numPr>
              <w:spacing w:after="0" w:line="240" w:lineRule="auto"/>
              <w:rPr>
                <w:rFonts w:ascii="Arial" w:eastAsia="Times New Roman" w:hAnsi="Arial" w:cs="Arial"/>
                <w:color w:val="000000"/>
                <w:sz w:val="16"/>
                <w:szCs w:val="16"/>
                <w:lang w:eastAsia="cs-CZ"/>
              </w:rPr>
            </w:pPr>
            <w:r w:rsidRPr="00052E99">
              <w:rPr>
                <w:rFonts w:ascii="Arial" w:eastAsia="Times New Roman" w:hAnsi="Arial" w:cs="Arial"/>
                <w:color w:val="000000"/>
                <w:sz w:val="16"/>
                <w:szCs w:val="16"/>
                <w:lang w:eastAsia="cs-CZ"/>
              </w:rPr>
              <w:t xml:space="preserve">A000881 - perforátor kalvy do vysokorychlostních vrtaček - </w:t>
            </w:r>
            <w:r w:rsidRPr="00677A2B">
              <w:rPr>
                <w:rFonts w:ascii="Arial" w:eastAsia="Times New Roman" w:hAnsi="Arial" w:cs="Arial"/>
                <w:color w:val="000000"/>
                <w:sz w:val="16"/>
                <w:szCs w:val="16"/>
                <w:lang w:eastAsia="cs-CZ"/>
              </w:rPr>
              <w:t>uvést číslo z UK VZP, kterému tento ZUM odpovídá</w:t>
            </w:r>
            <w:r>
              <w:rPr>
                <w:rFonts w:ascii="Arial" w:eastAsia="Times New Roman" w:hAnsi="Arial" w:cs="Arial"/>
                <w:color w:val="000000"/>
                <w:sz w:val="16"/>
                <w:szCs w:val="16"/>
                <w:lang w:eastAsia="cs-CZ"/>
              </w:rPr>
              <w:t xml:space="preserve">, </w:t>
            </w:r>
            <w:r w:rsidRPr="00052E99">
              <w:rPr>
                <w:rFonts w:ascii="Arial" w:eastAsia="Times New Roman" w:hAnsi="Arial" w:cs="Arial"/>
                <w:color w:val="000000"/>
                <w:sz w:val="16"/>
                <w:szCs w:val="16"/>
                <w:lang w:eastAsia="cs-CZ"/>
              </w:rPr>
              <w:t>uvést v jaké cenové relaci je u tohoto výkonu</w:t>
            </w:r>
            <w:r>
              <w:rPr>
                <w:rFonts w:ascii="Arial" w:eastAsia="Times New Roman" w:hAnsi="Arial" w:cs="Arial"/>
                <w:color w:val="000000"/>
                <w:sz w:val="16"/>
                <w:szCs w:val="16"/>
                <w:lang w:eastAsia="cs-CZ"/>
              </w:rPr>
              <w:t xml:space="preserve"> - </w:t>
            </w:r>
            <w:r w:rsidRPr="00052E99">
              <w:rPr>
                <w:rFonts w:ascii="Arial" w:eastAsia="Times New Roman" w:hAnsi="Arial" w:cs="Arial"/>
                <w:color w:val="000000"/>
                <w:sz w:val="16"/>
                <w:szCs w:val="16"/>
                <w:lang w:eastAsia="cs-CZ"/>
              </w:rPr>
              <w:t xml:space="preserve">počet v ÚK VZP </w:t>
            </w:r>
            <w:r>
              <w:rPr>
                <w:rFonts w:ascii="Arial" w:eastAsia="Times New Roman" w:hAnsi="Arial" w:cs="Arial"/>
                <w:color w:val="000000"/>
                <w:sz w:val="16"/>
                <w:szCs w:val="16"/>
                <w:lang w:eastAsia="cs-CZ"/>
              </w:rPr>
              <w:t xml:space="preserve">1 </w:t>
            </w:r>
            <w:r w:rsidRPr="00052E99">
              <w:rPr>
                <w:rFonts w:ascii="Arial" w:eastAsia="Times New Roman" w:hAnsi="Arial" w:cs="Arial"/>
                <w:color w:val="000000"/>
                <w:sz w:val="16"/>
                <w:szCs w:val="16"/>
                <w:lang w:eastAsia="cs-CZ"/>
              </w:rPr>
              <w:t>ks,</w:t>
            </w:r>
            <w:r>
              <w:rPr>
                <w:rFonts w:ascii="Arial" w:eastAsia="Times New Roman" w:hAnsi="Arial" w:cs="Arial"/>
                <w:color w:val="000000"/>
                <w:sz w:val="16"/>
                <w:szCs w:val="16"/>
                <w:lang w:eastAsia="cs-CZ"/>
              </w:rPr>
              <w:t xml:space="preserve"> </w:t>
            </w:r>
            <w:r w:rsidRPr="00052E99">
              <w:rPr>
                <w:rFonts w:ascii="Arial" w:eastAsia="Times New Roman" w:hAnsi="Arial" w:cs="Arial"/>
                <w:color w:val="000000"/>
                <w:sz w:val="16"/>
                <w:szCs w:val="16"/>
                <w:lang w:eastAsia="cs-CZ"/>
              </w:rPr>
              <w:t xml:space="preserve">6 900 Kč </w:t>
            </w:r>
          </w:p>
          <w:p w14:paraId="175E30C2" w14:textId="77777777" w:rsidR="000B63FB" w:rsidRDefault="000B63FB" w:rsidP="00C77CB7">
            <w:pPr>
              <w:pStyle w:val="Odstavecseseznamem"/>
              <w:numPr>
                <w:ilvl w:val="0"/>
                <w:numId w:val="19"/>
              </w:numPr>
              <w:spacing w:after="0" w:line="240" w:lineRule="auto"/>
              <w:rPr>
                <w:rFonts w:ascii="Arial" w:eastAsia="Times New Roman" w:hAnsi="Arial" w:cs="Arial"/>
                <w:color w:val="000000"/>
                <w:sz w:val="16"/>
                <w:szCs w:val="16"/>
                <w:lang w:eastAsia="cs-CZ"/>
              </w:rPr>
            </w:pPr>
            <w:r w:rsidRPr="00052E99">
              <w:rPr>
                <w:rFonts w:ascii="Arial" w:eastAsia="Times New Roman" w:hAnsi="Arial" w:cs="Arial"/>
                <w:color w:val="000000"/>
                <w:sz w:val="16"/>
                <w:szCs w:val="16"/>
                <w:lang w:eastAsia="cs-CZ"/>
              </w:rPr>
              <w:t xml:space="preserve">A000608 - Kanyla typ dle obsahu výkonu (není specifikováno jaká přesně kanyla, </w:t>
            </w:r>
            <w:r w:rsidRPr="00052E99">
              <w:rPr>
                <w:rFonts w:ascii="Arial" w:eastAsia="Times New Roman" w:hAnsi="Arial" w:cs="Arial"/>
                <w:sz w:val="16"/>
                <w:szCs w:val="16"/>
                <w:lang w:eastAsia="cs-CZ"/>
              </w:rPr>
              <w:t xml:space="preserve">o jakou kanylu se jedná ? nutno </w:t>
            </w:r>
            <w:r w:rsidRPr="00052E99">
              <w:rPr>
                <w:rFonts w:ascii="Arial" w:eastAsia="Times New Roman" w:hAnsi="Arial" w:cs="Arial"/>
                <w:color w:val="000000"/>
                <w:sz w:val="16"/>
                <w:szCs w:val="16"/>
                <w:lang w:eastAsia="cs-CZ"/>
              </w:rPr>
              <w:t>blíže specifikovat , uvést číslo z UK VZP , kterému tento ZUM odpovídá, pokud není v UK VZP doložit cenu ev. zařadit do PMAt</w:t>
            </w:r>
            <w:r>
              <w:rPr>
                <w:rFonts w:ascii="Arial" w:eastAsia="Times New Roman" w:hAnsi="Arial" w:cs="Arial"/>
                <w:color w:val="000000"/>
                <w:sz w:val="16"/>
                <w:szCs w:val="16"/>
                <w:lang w:eastAsia="cs-CZ"/>
              </w:rPr>
              <w:t xml:space="preserve"> resp. odstranit ze ZUM</w:t>
            </w:r>
            <w:r w:rsidRPr="00052E99">
              <w:rPr>
                <w:rFonts w:ascii="Arial" w:eastAsia="Times New Roman" w:hAnsi="Arial" w:cs="Arial"/>
                <w:color w:val="000000"/>
                <w:sz w:val="16"/>
                <w:szCs w:val="16"/>
                <w:lang w:eastAsia="cs-CZ"/>
              </w:rPr>
              <w:t>, pokud se jedná o běžnou kanylu</w:t>
            </w:r>
          </w:p>
          <w:p w14:paraId="13814E9B" w14:textId="77777777" w:rsidR="000B63FB" w:rsidRPr="00B57AAF" w:rsidRDefault="000B63FB" w:rsidP="00C77CB7">
            <w:pPr>
              <w:pStyle w:val="Odstavecseseznamem"/>
              <w:numPr>
                <w:ilvl w:val="0"/>
                <w:numId w:val="19"/>
              </w:numPr>
              <w:spacing w:after="0" w:line="240" w:lineRule="auto"/>
              <w:rPr>
                <w:rFonts w:ascii="Arial" w:eastAsia="Times New Roman" w:hAnsi="Arial" w:cs="Arial"/>
                <w:color w:val="000000"/>
                <w:sz w:val="16"/>
                <w:szCs w:val="16"/>
                <w:lang w:eastAsia="cs-CZ"/>
              </w:rPr>
            </w:pPr>
            <w:r w:rsidRPr="00B57AAF">
              <w:rPr>
                <w:rFonts w:ascii="Arial" w:eastAsia="Times New Roman" w:hAnsi="Arial" w:cs="Arial"/>
                <w:b/>
                <w:bCs/>
                <w:color w:val="FF0000"/>
                <w:sz w:val="16"/>
                <w:szCs w:val="16"/>
                <w:lang w:eastAsia="cs-CZ"/>
              </w:rPr>
              <w:t>Nový ZUM A002390 - Testovací mikroelektrody</w:t>
            </w:r>
            <w:r w:rsidRPr="00B57AAF">
              <w:rPr>
                <w:rFonts w:ascii="Arial" w:eastAsia="Times New Roman" w:hAnsi="Arial" w:cs="Arial"/>
                <w:color w:val="FF0000"/>
                <w:sz w:val="16"/>
                <w:szCs w:val="16"/>
                <w:lang w:eastAsia="cs-CZ"/>
              </w:rPr>
              <w:t xml:space="preserve"> není pravděpodobně zařazen v ÚK VZP-ZP. V případě, že zařazen je, prosíme o předložení VZP kódu. </w:t>
            </w:r>
            <w:r w:rsidRPr="00B57AAF">
              <w:rPr>
                <w:rFonts w:ascii="Arial" w:eastAsia="Times New Roman" w:hAnsi="Arial" w:cs="Arial"/>
                <w:b/>
                <w:bCs/>
                <w:color w:val="FF0000"/>
                <w:sz w:val="16"/>
                <w:szCs w:val="16"/>
                <w:lang w:eastAsia="cs-CZ"/>
              </w:rPr>
              <w:t>Pokud zařazen není, prosíme o předložení návrhu na jeho zařazení do Úhradového katalogu VZP ČR dle nových pravidel jednacího řádu</w:t>
            </w:r>
            <w:r w:rsidRPr="00B57AAF">
              <w:rPr>
                <w:rFonts w:ascii="Arial" w:eastAsia="Times New Roman" w:hAnsi="Arial" w:cs="Arial"/>
                <w:color w:val="FF0000"/>
                <w:sz w:val="16"/>
                <w:szCs w:val="16"/>
                <w:lang w:eastAsia="cs-CZ"/>
              </w:rPr>
              <w:t xml:space="preserve"> ("V případě předkládání zdravotního výkonu, u kterého je v registračním listu obsažen nový ZUM, který nemá v úhradovém katalogu VZP ČR trvale hrazenou alternativu, je součástí návrhu medicínsko-ekonomické hodnocení dle zveřejněných metodik na internetových stránkách VZP ČR".).</w:t>
            </w:r>
          </w:p>
          <w:p w14:paraId="4B527C25" w14:textId="34706F41" w:rsidR="000B63FB" w:rsidRPr="00B726DC" w:rsidRDefault="000B63FB" w:rsidP="00A37C78">
            <w:pPr>
              <w:spacing w:after="0" w:line="240" w:lineRule="auto"/>
              <w:rPr>
                <w:rFonts w:ascii="Arial" w:eastAsia="Times New Roman" w:hAnsi="Arial" w:cs="Arial"/>
                <w:color w:val="000000"/>
                <w:sz w:val="16"/>
                <w:szCs w:val="16"/>
                <w:lang w:eastAsia="cs-CZ"/>
              </w:rPr>
            </w:pPr>
            <w:r w:rsidRPr="00677A2B">
              <w:rPr>
                <w:rFonts w:ascii="Arial" w:eastAsia="Times New Roman" w:hAnsi="Arial" w:cs="Arial"/>
                <w:color w:val="000000"/>
                <w:sz w:val="16"/>
                <w:szCs w:val="16"/>
                <w:lang w:eastAsia="cs-CZ"/>
              </w:rPr>
              <w:br/>
            </w:r>
            <w:r w:rsidRPr="00052E99">
              <w:rPr>
                <w:rFonts w:ascii="Arial" w:eastAsia="Times New Roman" w:hAnsi="Arial" w:cs="Arial"/>
                <w:b/>
                <w:bCs/>
                <w:sz w:val="16"/>
                <w:szCs w:val="16"/>
                <w:lang w:eastAsia="cs-CZ"/>
              </w:rPr>
              <w:t xml:space="preserve">Připomínky k přístrojům – </w:t>
            </w:r>
            <w:r w:rsidRPr="00326A2C">
              <w:rPr>
                <w:rFonts w:ascii="Arial" w:eastAsia="Times New Roman" w:hAnsi="Arial" w:cs="Arial"/>
                <w:b/>
                <w:bCs/>
                <w:sz w:val="16"/>
                <w:szCs w:val="16"/>
                <w:u w:val="single"/>
                <w:lang w:eastAsia="cs-CZ"/>
              </w:rPr>
              <w:t>viz výkon 56423</w:t>
            </w:r>
          </w:p>
        </w:tc>
      </w:tr>
      <w:tr w:rsidR="000B63FB" w:rsidRPr="00B726DC" w14:paraId="3C059151" w14:textId="77777777" w:rsidTr="00BA01D7">
        <w:trPr>
          <w:trHeight w:val="1199"/>
        </w:trPr>
        <w:tc>
          <w:tcPr>
            <w:tcW w:w="188" w:type="pct"/>
            <w:tcBorders>
              <w:top w:val="nil"/>
              <w:left w:val="single" w:sz="4" w:space="0" w:color="auto"/>
              <w:bottom w:val="single" w:sz="4" w:space="0" w:color="auto"/>
              <w:right w:val="single" w:sz="4" w:space="0" w:color="auto"/>
            </w:tcBorders>
            <w:noWrap/>
            <w:vAlign w:val="center"/>
            <w:hideMark/>
          </w:tcPr>
          <w:p w14:paraId="3AEB139F"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lastRenderedPageBreak/>
              <w:t>701</w:t>
            </w:r>
          </w:p>
        </w:tc>
        <w:tc>
          <w:tcPr>
            <w:tcW w:w="975" w:type="pct"/>
            <w:tcBorders>
              <w:top w:val="nil"/>
              <w:left w:val="nil"/>
              <w:bottom w:val="single" w:sz="4" w:space="0" w:color="auto"/>
              <w:right w:val="single" w:sz="4" w:space="0" w:color="auto"/>
            </w:tcBorders>
            <w:vAlign w:val="center"/>
            <w:hideMark/>
          </w:tcPr>
          <w:p w14:paraId="675C7C79"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71122</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VESTIBULÁRNÍ VYŠETŘENÍ OTORINOLARYNGOLOGEM V AMBULANTNÍ PRAXI</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nový výkon</w:t>
            </w:r>
          </w:p>
        </w:tc>
        <w:tc>
          <w:tcPr>
            <w:tcW w:w="3837" w:type="pct"/>
            <w:tcBorders>
              <w:top w:val="nil"/>
              <w:left w:val="nil"/>
              <w:bottom w:val="single" w:sz="4" w:space="0" w:color="auto"/>
              <w:right w:val="single" w:sz="4" w:space="0" w:color="auto"/>
            </w:tcBorders>
            <w:hideMark/>
          </w:tcPr>
          <w:p w14:paraId="6F0E5541" w14:textId="64050816" w:rsidR="000B63FB" w:rsidRDefault="000B63FB" w:rsidP="00920B28">
            <w:pPr>
              <w:pStyle w:val="Odstavecseseznamem"/>
              <w:numPr>
                <w:ilvl w:val="0"/>
                <w:numId w:val="1"/>
              </w:numPr>
              <w:spacing w:after="0" w:line="240" w:lineRule="auto"/>
              <w:ind w:left="240" w:hanging="142"/>
              <w:rPr>
                <w:rFonts w:ascii="Arial" w:eastAsia="Times New Roman" w:hAnsi="Arial" w:cs="Arial"/>
                <w:sz w:val="16"/>
                <w:szCs w:val="16"/>
                <w:lang w:eastAsia="cs-CZ"/>
              </w:rPr>
            </w:pPr>
            <w:r>
              <w:rPr>
                <w:rFonts w:ascii="Arial" w:eastAsia="Times New Roman" w:hAnsi="Arial" w:cs="Arial"/>
                <w:sz w:val="16"/>
                <w:szCs w:val="16"/>
                <w:lang w:eastAsia="cs-CZ"/>
              </w:rPr>
              <w:t xml:space="preserve">Název zkrátit na </w:t>
            </w:r>
            <w:r w:rsidRPr="00B726DC">
              <w:rPr>
                <w:rFonts w:ascii="Arial" w:eastAsia="Times New Roman" w:hAnsi="Arial" w:cs="Arial"/>
                <w:b/>
                <w:bCs/>
                <w:color w:val="000000"/>
                <w:sz w:val="16"/>
                <w:szCs w:val="16"/>
                <w:lang w:eastAsia="cs-CZ"/>
              </w:rPr>
              <w:t>VESTIBULÁRNÍ VYŠETŘENÍ</w:t>
            </w:r>
            <w:r>
              <w:rPr>
                <w:rFonts w:ascii="Arial" w:eastAsia="Times New Roman" w:hAnsi="Arial" w:cs="Arial"/>
                <w:b/>
                <w:bCs/>
                <w:color w:val="000000"/>
                <w:sz w:val="16"/>
                <w:szCs w:val="16"/>
                <w:lang w:eastAsia="cs-CZ"/>
              </w:rPr>
              <w:t xml:space="preserve"> </w:t>
            </w:r>
            <w:r w:rsidRPr="00B726DC">
              <w:rPr>
                <w:rFonts w:ascii="Arial" w:eastAsia="Times New Roman" w:hAnsi="Arial" w:cs="Arial"/>
                <w:b/>
                <w:bCs/>
                <w:color w:val="000000"/>
                <w:sz w:val="16"/>
                <w:szCs w:val="16"/>
                <w:lang w:eastAsia="cs-CZ"/>
              </w:rPr>
              <w:t>OTORINOLARYNGOLOGEM</w:t>
            </w:r>
          </w:p>
          <w:p w14:paraId="3EFC8045" w14:textId="016732A3" w:rsidR="000B63FB" w:rsidRDefault="000B63FB" w:rsidP="00920B28">
            <w:pPr>
              <w:pStyle w:val="Odstavecseseznamem"/>
              <w:numPr>
                <w:ilvl w:val="0"/>
                <w:numId w:val="1"/>
              </w:numPr>
              <w:spacing w:after="0" w:line="240" w:lineRule="auto"/>
              <w:ind w:left="240" w:hanging="142"/>
              <w:rPr>
                <w:rFonts w:ascii="Arial" w:eastAsia="Times New Roman" w:hAnsi="Arial" w:cs="Arial"/>
                <w:sz w:val="16"/>
                <w:szCs w:val="16"/>
                <w:lang w:eastAsia="cs-CZ"/>
              </w:rPr>
            </w:pPr>
            <w:r>
              <w:rPr>
                <w:rFonts w:ascii="Arial" w:eastAsia="Times New Roman" w:hAnsi="Arial" w:cs="Arial"/>
                <w:sz w:val="16"/>
                <w:szCs w:val="16"/>
                <w:lang w:eastAsia="cs-CZ"/>
              </w:rPr>
              <w:t xml:space="preserve">Vzhledem k tomu, že nejde o novou péči, jakými výkony byla vykazována? Prosíme vyjmenovat. </w:t>
            </w:r>
          </w:p>
          <w:p w14:paraId="0C1C4530" w14:textId="77777777" w:rsidR="000B63FB" w:rsidRPr="00EB6377" w:rsidRDefault="000B63FB" w:rsidP="0018308F">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920B28">
              <w:rPr>
                <w:rFonts w:ascii="Arial" w:eastAsia="Times New Roman" w:hAnsi="Arial" w:cs="Arial"/>
                <w:sz w:val="16"/>
                <w:szCs w:val="16"/>
                <w:lang w:eastAsia="cs-CZ"/>
              </w:rPr>
              <w:t xml:space="preserve">Pokud má </w:t>
            </w:r>
            <w:r>
              <w:rPr>
                <w:rFonts w:ascii="Arial" w:eastAsia="Times New Roman" w:hAnsi="Arial" w:cs="Arial"/>
                <w:sz w:val="16"/>
                <w:szCs w:val="16"/>
                <w:lang w:eastAsia="cs-CZ"/>
              </w:rPr>
              <w:t xml:space="preserve">nový výkon umožnit </w:t>
            </w:r>
            <w:r w:rsidRPr="00920B28">
              <w:rPr>
                <w:rFonts w:ascii="Arial" w:eastAsia="Times New Roman" w:hAnsi="Arial" w:cs="Arial"/>
                <w:sz w:val="16"/>
                <w:szCs w:val="16"/>
                <w:lang w:eastAsia="cs-CZ"/>
              </w:rPr>
              <w:t xml:space="preserve">vykazování „správné praxe“, </w:t>
            </w:r>
            <w:r>
              <w:rPr>
                <w:rFonts w:ascii="Arial" w:eastAsia="Times New Roman" w:hAnsi="Arial" w:cs="Arial"/>
                <w:sz w:val="16"/>
                <w:szCs w:val="16"/>
                <w:lang w:eastAsia="cs-CZ"/>
              </w:rPr>
              <w:t xml:space="preserve">pak je </w:t>
            </w:r>
            <w:r w:rsidRPr="00383DD0">
              <w:rPr>
                <w:rFonts w:ascii="Arial" w:eastAsia="Times New Roman" w:hAnsi="Arial" w:cs="Arial"/>
                <w:b/>
                <w:bCs/>
                <w:sz w:val="16"/>
                <w:szCs w:val="16"/>
                <w:lang w:eastAsia="cs-CZ"/>
              </w:rPr>
              <w:t>nepodkročitelně nutné</w:t>
            </w:r>
            <w:r>
              <w:rPr>
                <w:rFonts w:ascii="Arial" w:eastAsia="Times New Roman" w:hAnsi="Arial" w:cs="Arial"/>
                <w:b/>
                <w:bCs/>
                <w:sz w:val="16"/>
                <w:szCs w:val="16"/>
                <w:lang w:eastAsia="cs-CZ"/>
              </w:rPr>
              <w:t xml:space="preserve"> v RL </w:t>
            </w:r>
            <w:r w:rsidRPr="00383DD0">
              <w:rPr>
                <w:rFonts w:ascii="Arial" w:eastAsia="Times New Roman" w:hAnsi="Arial" w:cs="Arial"/>
                <w:b/>
                <w:bCs/>
                <w:sz w:val="16"/>
                <w:szCs w:val="16"/>
                <w:lang w:eastAsia="cs-CZ"/>
              </w:rPr>
              <w:t xml:space="preserve">nastavit v </w:t>
            </w:r>
            <w:r w:rsidRPr="00EB6377">
              <w:rPr>
                <w:rFonts w:ascii="Arial" w:eastAsia="Times New Roman" w:hAnsi="Arial" w:cs="Arial"/>
                <w:b/>
                <w:bCs/>
                <w:sz w:val="16"/>
                <w:szCs w:val="16"/>
                <w:lang w:eastAsia="cs-CZ"/>
              </w:rPr>
              <w:t>kontextu již existujících výkonů k běžnému ambulantnímu využití</w:t>
            </w:r>
            <w:r w:rsidRPr="00EB6377">
              <w:rPr>
                <w:rFonts w:ascii="Arial" w:eastAsia="Times New Roman" w:hAnsi="Arial" w:cs="Arial"/>
                <w:sz w:val="16"/>
                <w:szCs w:val="16"/>
                <w:lang w:eastAsia="cs-CZ"/>
              </w:rPr>
              <w:t xml:space="preserve"> </w:t>
            </w:r>
          </w:p>
          <w:p w14:paraId="3E65B79A" w14:textId="2676BFA7" w:rsidR="000B63FB" w:rsidRPr="00EB6377" w:rsidRDefault="000B63FB" w:rsidP="0018308F">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EB6377">
              <w:rPr>
                <w:rFonts w:ascii="Arial" w:eastAsia="Times New Roman" w:hAnsi="Arial" w:cs="Arial"/>
                <w:sz w:val="16"/>
                <w:szCs w:val="16"/>
                <w:lang w:eastAsia="cs-CZ"/>
              </w:rPr>
              <w:t xml:space="preserve">V SZV zavedeny výkony </w:t>
            </w:r>
            <w:r w:rsidRPr="00EB6377">
              <w:rPr>
                <w:rFonts w:ascii="Arial" w:eastAsia="Times New Roman" w:hAnsi="Arial" w:cs="Arial"/>
                <w:b/>
                <w:bCs/>
                <w:sz w:val="16"/>
                <w:szCs w:val="16"/>
                <w:u w:val="single"/>
                <w:lang w:eastAsia="cs-CZ"/>
              </w:rPr>
              <w:t>71115</w:t>
            </w:r>
            <w:r w:rsidRPr="00EB6377">
              <w:rPr>
                <w:rFonts w:ascii="Arial" w:hAnsi="Arial" w:cs="Arial"/>
                <w:color w:val="333333"/>
                <w:sz w:val="16"/>
                <w:szCs w:val="16"/>
                <w:shd w:val="clear" w:color="auto" w:fill="F9F9F9"/>
              </w:rPr>
              <w:t xml:space="preserve"> VYŠETŘENÍ SEMISPONTÁNNÍCH VESTIBULÁRNÍCH JEVŮ</w:t>
            </w:r>
            <w:r w:rsidRPr="00EB6377">
              <w:rPr>
                <w:rFonts w:ascii="Arial" w:eastAsia="Times New Roman" w:hAnsi="Arial" w:cs="Arial"/>
                <w:b/>
                <w:bCs/>
                <w:sz w:val="16"/>
                <w:szCs w:val="16"/>
                <w:u w:val="single"/>
                <w:lang w:eastAsia="cs-CZ"/>
              </w:rPr>
              <w:t xml:space="preserve">, 71125 </w:t>
            </w:r>
            <w:r w:rsidRPr="00EB6377">
              <w:rPr>
                <w:rFonts w:ascii="Arial" w:hAnsi="Arial" w:cs="Arial"/>
                <w:color w:val="333333"/>
                <w:sz w:val="16"/>
                <w:szCs w:val="16"/>
                <w:shd w:val="clear" w:color="auto" w:fill="FFFFFF"/>
              </w:rPr>
              <w:t>VYŠETŘENÍ SPONTÁNNÍHO VESTIBULÁRNÍHO NYSTAGMU A VESTIBULOSPINÁLNÍCH JEVŮ</w:t>
            </w:r>
            <w:r w:rsidRPr="00EB6377">
              <w:rPr>
                <w:rFonts w:ascii="Arial" w:eastAsia="Times New Roman" w:hAnsi="Arial" w:cs="Arial"/>
                <w:sz w:val="16"/>
                <w:szCs w:val="16"/>
                <w:lang w:eastAsia="cs-CZ"/>
              </w:rPr>
              <w:t>, 71113</w:t>
            </w:r>
            <w:r w:rsidRPr="00EB6377">
              <w:rPr>
                <w:rFonts w:ascii="Arial" w:hAnsi="Arial" w:cs="Arial"/>
                <w:color w:val="333333"/>
                <w:sz w:val="16"/>
                <w:szCs w:val="16"/>
                <w:shd w:val="clear" w:color="auto" w:fill="F9F9F9"/>
              </w:rPr>
              <w:t xml:space="preserve"> KALORICKÝ TEST</w:t>
            </w:r>
            <w:r w:rsidRPr="00EB6377">
              <w:rPr>
                <w:rFonts w:ascii="Arial" w:eastAsia="Times New Roman" w:hAnsi="Arial" w:cs="Arial"/>
                <w:sz w:val="16"/>
                <w:szCs w:val="16"/>
                <w:lang w:eastAsia="cs-CZ"/>
              </w:rPr>
              <w:t xml:space="preserve">, 71123 </w:t>
            </w:r>
            <w:r w:rsidRPr="00EB6377">
              <w:rPr>
                <w:rFonts w:ascii="Arial" w:hAnsi="Arial" w:cs="Arial"/>
                <w:color w:val="333333"/>
                <w:sz w:val="16"/>
                <w:szCs w:val="16"/>
                <w:shd w:val="clear" w:color="auto" w:fill="FFFFFF"/>
              </w:rPr>
              <w:t>ROTAČNÍ TESTY K VYŠETŘENÍ PORUCH ROVNOVÁHY</w:t>
            </w:r>
            <w:r w:rsidRPr="00EB6377">
              <w:rPr>
                <w:rFonts w:ascii="Arial" w:eastAsia="Times New Roman" w:hAnsi="Arial" w:cs="Arial"/>
                <w:sz w:val="16"/>
                <w:szCs w:val="16"/>
                <w:lang w:eastAsia="cs-CZ"/>
              </w:rPr>
              <w:t xml:space="preserve"> (poslední dva nejspíše využívány pro zástupné vykazování testů, které dosud neměly vlastní výkony), dále jsou v SZV přístrojové výkony“ tj. 1117,71121,71124,71126,71127 </w:t>
            </w:r>
          </w:p>
          <w:p w14:paraId="0FDE8CCA" w14:textId="47D8955F" w:rsidR="000B63FB" w:rsidRPr="00EB6377" w:rsidRDefault="000B63FB" w:rsidP="00153707">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EB6377">
              <w:rPr>
                <w:rFonts w:ascii="Arial" w:eastAsia="Times New Roman" w:hAnsi="Arial" w:cs="Arial"/>
                <w:sz w:val="16"/>
                <w:szCs w:val="16"/>
                <w:lang w:eastAsia="cs-CZ"/>
              </w:rPr>
              <w:t xml:space="preserve">Potřebné úpravy: snížení OF návrh 1/den, </w:t>
            </w:r>
            <w:r w:rsidRPr="00EB6377">
              <w:rPr>
                <w:rFonts w:ascii="Arial" w:eastAsia="Times New Roman" w:hAnsi="Arial" w:cs="Arial"/>
                <w:strike/>
                <w:sz w:val="16"/>
                <w:szCs w:val="16"/>
                <w:lang w:eastAsia="cs-CZ"/>
              </w:rPr>
              <w:t xml:space="preserve">4/rok </w:t>
            </w:r>
            <w:r w:rsidRPr="00EB6377">
              <w:rPr>
                <w:rFonts w:ascii="Arial" w:eastAsia="Times New Roman" w:hAnsi="Arial" w:cs="Arial"/>
                <w:sz w:val="16"/>
                <w:szCs w:val="16"/>
                <w:lang w:eastAsia="cs-CZ"/>
              </w:rPr>
              <w:t xml:space="preserve">2/rok; </w:t>
            </w:r>
          </w:p>
          <w:p w14:paraId="2166B961" w14:textId="48B4D216" w:rsidR="000B63FB" w:rsidRPr="00EB6377" w:rsidRDefault="000B63FB" w:rsidP="00153707">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EB6377">
              <w:rPr>
                <w:rFonts w:ascii="Arial" w:eastAsia="Times New Roman" w:hAnsi="Arial" w:cs="Arial"/>
                <w:sz w:val="16"/>
                <w:szCs w:val="16"/>
                <w:lang w:eastAsia="cs-CZ"/>
              </w:rPr>
              <w:t xml:space="preserve">Navrhujeme L3 upravit na L2 – neboť dle vyhl. 577/2205Sb., je kompetencí L2 lékaře vyšetření poruch rovnováhy; </w:t>
            </w:r>
          </w:p>
          <w:p w14:paraId="57EFAC6D" w14:textId="074B48DD" w:rsidR="000B63FB" w:rsidRPr="00EB6377" w:rsidRDefault="000B63FB" w:rsidP="00153707">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EB6377">
              <w:rPr>
                <w:rFonts w:ascii="Arial" w:eastAsia="Times New Roman" w:hAnsi="Arial" w:cs="Arial"/>
                <w:sz w:val="16"/>
                <w:szCs w:val="16"/>
                <w:lang w:eastAsia="cs-CZ"/>
              </w:rPr>
              <w:t>Časová dotace – nadhodnocena, dop. 30 min., je záměr rozdílu času výkonu a času nositele?</w:t>
            </w:r>
          </w:p>
          <w:p w14:paraId="125166D6" w14:textId="25111503" w:rsidR="000B63FB" w:rsidRPr="00EB6377" w:rsidRDefault="000B63FB" w:rsidP="00153707">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EB6377">
              <w:rPr>
                <w:rFonts w:ascii="Arial" w:eastAsia="Times New Roman" w:hAnsi="Arial" w:cs="Arial"/>
                <w:sz w:val="16"/>
                <w:szCs w:val="16"/>
                <w:lang w:eastAsia="cs-CZ"/>
              </w:rPr>
              <w:t>Zvážit ev. OM S – potřebné jsou Frenzelovy brýle, ev. jiná specifikace pracoviště?</w:t>
            </w:r>
          </w:p>
          <w:p w14:paraId="66F4DF99" w14:textId="77777777" w:rsidR="000B63FB" w:rsidRDefault="000B63FB" w:rsidP="00153707">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EB6377">
              <w:rPr>
                <w:rFonts w:ascii="Arial" w:eastAsia="Times New Roman" w:hAnsi="Arial" w:cs="Arial"/>
                <w:sz w:val="16"/>
                <w:szCs w:val="16"/>
                <w:lang w:eastAsia="cs-CZ"/>
              </w:rPr>
              <w:t>Doporučujeme úpravu obsahu stávajících výkonů (ve zdůvodnění uvedeno, že jsou zastaralé)……….71115 dle popisu se jedná o polohové testy, je to ale velmi špatně srozumitelné, lze i testy vyjmenovat, asi ve smyslu dg. BPPV/diagnostické polohové testy ……71125 by byla praktičtější OF 4/rok …….</w:t>
            </w:r>
          </w:p>
          <w:p w14:paraId="6817FA26" w14:textId="6066B264" w:rsidR="000B63FB" w:rsidRPr="00EB6377" w:rsidRDefault="000B63FB" w:rsidP="00153707">
            <w:pPr>
              <w:pStyle w:val="Odstavecseseznamem"/>
              <w:numPr>
                <w:ilvl w:val="0"/>
                <w:numId w:val="1"/>
              </w:numPr>
              <w:spacing w:after="0" w:line="240" w:lineRule="auto"/>
              <w:ind w:left="240" w:hanging="142"/>
              <w:rPr>
                <w:rFonts w:ascii="Arial" w:eastAsia="Times New Roman" w:hAnsi="Arial" w:cs="Arial"/>
                <w:sz w:val="16"/>
                <w:szCs w:val="16"/>
                <w:lang w:eastAsia="cs-CZ"/>
              </w:rPr>
            </w:pPr>
            <w:r>
              <w:rPr>
                <w:rFonts w:ascii="Arial" w:eastAsia="Times New Roman" w:hAnsi="Arial" w:cs="Arial"/>
                <w:sz w:val="16"/>
                <w:szCs w:val="16"/>
                <w:lang w:eastAsia="cs-CZ"/>
              </w:rPr>
              <w:t>K</w:t>
            </w:r>
            <w:r w:rsidRPr="00EB6377">
              <w:rPr>
                <w:rFonts w:ascii="Arial" w:eastAsia="Times New Roman" w:hAnsi="Arial" w:cs="Arial"/>
                <w:sz w:val="16"/>
                <w:szCs w:val="16"/>
                <w:lang w:eastAsia="cs-CZ"/>
              </w:rPr>
              <w:t xml:space="preserve">e zvážení zrušení výkonů 71113 a 71123, výkon 71127 </w:t>
            </w:r>
            <w:r w:rsidRPr="00EB6377">
              <w:rPr>
                <w:rFonts w:ascii="Arial" w:hAnsi="Arial" w:cs="Arial"/>
                <w:color w:val="333333"/>
                <w:sz w:val="16"/>
                <w:szCs w:val="16"/>
                <w:shd w:val="clear" w:color="auto" w:fill="FFFFFF"/>
              </w:rPr>
              <w:t>ELEKTRONYSTAGMOGRAFICKÉ</w:t>
            </w:r>
            <w:r>
              <w:rPr>
                <w:rFonts w:ascii="Arial" w:hAnsi="Arial" w:cs="Arial"/>
                <w:color w:val="333333"/>
                <w:sz w:val="16"/>
                <w:szCs w:val="16"/>
                <w:shd w:val="clear" w:color="auto" w:fill="FFFFFF"/>
              </w:rPr>
              <w:t xml:space="preserve"> (ENG)</w:t>
            </w:r>
            <w:r w:rsidRPr="00EB6377">
              <w:rPr>
                <w:rFonts w:ascii="Arial" w:hAnsi="Arial" w:cs="Arial"/>
                <w:color w:val="333333"/>
                <w:sz w:val="16"/>
                <w:szCs w:val="16"/>
                <w:shd w:val="clear" w:color="auto" w:fill="FFFFFF"/>
              </w:rPr>
              <w:t xml:space="preserve"> VYŠETŘENÍ S POČÍTAČOVOU ANALÝZOU ZÁZNAMU</w:t>
            </w:r>
            <w:r w:rsidRPr="00EB6377">
              <w:rPr>
                <w:rFonts w:ascii="Arial" w:eastAsia="Times New Roman" w:hAnsi="Arial" w:cs="Arial"/>
                <w:sz w:val="16"/>
                <w:szCs w:val="16"/>
                <w:lang w:eastAsia="cs-CZ"/>
              </w:rPr>
              <w:t xml:space="preserve"> obsahuje </w:t>
            </w:r>
            <w:r w:rsidRPr="00EB6377">
              <w:rPr>
                <w:rFonts w:ascii="Arial" w:eastAsia="Times New Roman" w:hAnsi="Arial" w:cs="Arial"/>
                <w:b/>
                <w:bCs/>
                <w:sz w:val="16"/>
                <w:szCs w:val="16"/>
                <w:lang w:eastAsia="cs-CZ"/>
              </w:rPr>
              <w:t>kalorické</w:t>
            </w:r>
            <w:r w:rsidRPr="00EB6377">
              <w:rPr>
                <w:rFonts w:ascii="Arial" w:eastAsia="Times New Roman" w:hAnsi="Arial" w:cs="Arial"/>
                <w:sz w:val="16"/>
                <w:szCs w:val="16"/>
                <w:lang w:eastAsia="cs-CZ"/>
              </w:rPr>
              <w:t xml:space="preserve"> a </w:t>
            </w:r>
            <w:r w:rsidRPr="00EB6377">
              <w:rPr>
                <w:rFonts w:ascii="Arial" w:eastAsia="Times New Roman" w:hAnsi="Arial" w:cs="Arial"/>
                <w:b/>
                <w:bCs/>
                <w:sz w:val="16"/>
                <w:szCs w:val="16"/>
                <w:lang w:eastAsia="cs-CZ"/>
              </w:rPr>
              <w:t>rotační testy</w:t>
            </w:r>
            <w:r w:rsidRPr="00EB6377">
              <w:rPr>
                <w:rFonts w:ascii="Arial" w:eastAsia="Times New Roman" w:hAnsi="Arial" w:cs="Arial"/>
                <w:sz w:val="16"/>
                <w:szCs w:val="16"/>
                <w:lang w:eastAsia="cs-CZ"/>
              </w:rPr>
              <w:t xml:space="preserve"> – má smysl je provádět bez ENG? </w:t>
            </w:r>
          </w:p>
          <w:p w14:paraId="038FBB00" w14:textId="6E36F32A" w:rsidR="000B63FB" w:rsidRPr="00D46334" w:rsidRDefault="000B63FB" w:rsidP="00D46334">
            <w:pPr>
              <w:spacing w:after="0" w:line="240" w:lineRule="auto"/>
              <w:ind w:left="98"/>
              <w:rPr>
                <w:rFonts w:ascii="Arial" w:eastAsia="Times New Roman" w:hAnsi="Arial" w:cs="Arial"/>
                <w:color w:val="000000"/>
                <w:sz w:val="16"/>
                <w:szCs w:val="16"/>
                <w:lang w:eastAsia="cs-CZ"/>
              </w:rPr>
            </w:pPr>
          </w:p>
        </w:tc>
      </w:tr>
      <w:tr w:rsidR="000B63FB" w:rsidRPr="00B726DC" w14:paraId="37571E60" w14:textId="77777777" w:rsidTr="00BA01D7">
        <w:trPr>
          <w:trHeight w:val="207"/>
        </w:trPr>
        <w:tc>
          <w:tcPr>
            <w:tcW w:w="188" w:type="pct"/>
            <w:tcBorders>
              <w:top w:val="nil"/>
              <w:left w:val="single" w:sz="4" w:space="0" w:color="auto"/>
              <w:bottom w:val="single" w:sz="4" w:space="0" w:color="auto"/>
              <w:right w:val="single" w:sz="4" w:space="0" w:color="auto"/>
            </w:tcBorders>
            <w:noWrap/>
            <w:vAlign w:val="center"/>
            <w:hideMark/>
          </w:tcPr>
          <w:p w14:paraId="3CA4B19C"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701</w:t>
            </w:r>
          </w:p>
        </w:tc>
        <w:tc>
          <w:tcPr>
            <w:tcW w:w="975" w:type="pct"/>
            <w:tcBorders>
              <w:top w:val="nil"/>
              <w:left w:val="nil"/>
              <w:bottom w:val="single" w:sz="4" w:space="0" w:color="auto"/>
              <w:right w:val="single" w:sz="4" w:space="0" w:color="auto"/>
            </w:tcBorders>
            <w:vAlign w:val="center"/>
            <w:hideMark/>
          </w:tcPr>
          <w:p w14:paraId="153E77B4"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71130</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 xml:space="preserve">LÉČBA BPPV REPOZIČNÍMI </w:t>
            </w:r>
            <w:r w:rsidRPr="00B726DC">
              <w:rPr>
                <w:rFonts w:ascii="Arial" w:eastAsia="Times New Roman" w:hAnsi="Arial" w:cs="Arial"/>
                <w:b/>
                <w:bCs/>
                <w:color w:val="000000"/>
                <w:sz w:val="16"/>
                <w:szCs w:val="16"/>
                <w:lang w:eastAsia="cs-CZ"/>
              </w:rPr>
              <w:lastRenderedPageBreak/>
              <w:t>MANÉVRY</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nový výkon</w:t>
            </w:r>
          </w:p>
        </w:tc>
        <w:tc>
          <w:tcPr>
            <w:tcW w:w="3837" w:type="pct"/>
            <w:tcBorders>
              <w:top w:val="nil"/>
              <w:left w:val="nil"/>
              <w:bottom w:val="single" w:sz="4" w:space="0" w:color="auto"/>
              <w:right w:val="single" w:sz="4" w:space="0" w:color="auto"/>
            </w:tcBorders>
            <w:hideMark/>
          </w:tcPr>
          <w:p w14:paraId="134576B4" w14:textId="330696C8" w:rsidR="000B63FB" w:rsidRDefault="000B63FB" w:rsidP="00D46334">
            <w:pPr>
              <w:pStyle w:val="Odstavecseseznamem"/>
              <w:numPr>
                <w:ilvl w:val="0"/>
                <w:numId w:val="1"/>
              </w:numPr>
              <w:spacing w:after="0" w:line="240" w:lineRule="auto"/>
              <w:ind w:left="240" w:hanging="142"/>
              <w:rPr>
                <w:rFonts w:ascii="Arial" w:eastAsia="Times New Roman" w:hAnsi="Arial" w:cs="Arial"/>
                <w:sz w:val="16"/>
                <w:szCs w:val="16"/>
                <w:lang w:eastAsia="cs-CZ"/>
              </w:rPr>
            </w:pPr>
            <w:r>
              <w:rPr>
                <w:rFonts w:ascii="Arial" w:eastAsia="Times New Roman" w:hAnsi="Arial" w:cs="Arial"/>
                <w:sz w:val="16"/>
                <w:szCs w:val="16"/>
                <w:lang w:eastAsia="cs-CZ"/>
              </w:rPr>
              <w:lastRenderedPageBreak/>
              <w:t>Vhledem k tomu, že nejde o novou péči, jakými výkony byla vykazována? Prosíme vyjmenovat</w:t>
            </w:r>
            <w:r w:rsidRPr="00D46334">
              <w:rPr>
                <w:rFonts w:ascii="Arial" w:eastAsia="Times New Roman" w:hAnsi="Arial" w:cs="Arial"/>
                <w:sz w:val="16"/>
                <w:szCs w:val="16"/>
                <w:lang w:eastAsia="cs-CZ"/>
              </w:rPr>
              <w:t xml:space="preserve"> </w:t>
            </w:r>
            <w:r>
              <w:rPr>
                <w:rFonts w:ascii="Arial" w:eastAsia="Times New Roman" w:hAnsi="Arial" w:cs="Arial"/>
                <w:sz w:val="16"/>
                <w:szCs w:val="16"/>
                <w:lang w:eastAsia="cs-CZ"/>
              </w:rPr>
              <w:t>(</w:t>
            </w:r>
            <w:r w:rsidRPr="00D46334">
              <w:rPr>
                <w:rFonts w:ascii="Arial" w:eastAsia="Times New Roman" w:hAnsi="Arial" w:cs="Arial"/>
                <w:sz w:val="16"/>
                <w:szCs w:val="16"/>
                <w:lang w:eastAsia="cs-CZ"/>
              </w:rPr>
              <w:t>nejspíše 71115</w:t>
            </w:r>
            <w:r>
              <w:rPr>
                <w:rFonts w:ascii="Arial" w:eastAsia="Times New Roman" w:hAnsi="Arial" w:cs="Arial"/>
                <w:sz w:val="16"/>
                <w:szCs w:val="16"/>
                <w:lang w:eastAsia="cs-CZ"/>
              </w:rPr>
              <w:t xml:space="preserve">?). </w:t>
            </w:r>
          </w:p>
          <w:p w14:paraId="7F2507CB" w14:textId="4EC07247" w:rsidR="000B63FB" w:rsidRDefault="000B63FB" w:rsidP="00D46334">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D46334">
              <w:rPr>
                <w:rFonts w:ascii="Arial" w:eastAsia="Times New Roman" w:hAnsi="Arial" w:cs="Arial"/>
                <w:sz w:val="16"/>
                <w:szCs w:val="16"/>
                <w:lang w:eastAsia="cs-CZ"/>
              </w:rPr>
              <w:lastRenderedPageBreak/>
              <w:t>Není uvedena doba trvání výkonu</w:t>
            </w:r>
            <w:r>
              <w:rPr>
                <w:rFonts w:ascii="Arial" w:eastAsia="Times New Roman" w:hAnsi="Arial" w:cs="Arial"/>
                <w:sz w:val="16"/>
                <w:szCs w:val="16"/>
                <w:lang w:eastAsia="cs-CZ"/>
              </w:rPr>
              <w:t xml:space="preserve">, u </w:t>
            </w:r>
            <w:r w:rsidRPr="00D46334">
              <w:rPr>
                <w:rFonts w:ascii="Arial" w:eastAsia="Times New Roman" w:hAnsi="Arial" w:cs="Arial"/>
                <w:sz w:val="16"/>
                <w:szCs w:val="16"/>
                <w:lang w:eastAsia="cs-CZ"/>
              </w:rPr>
              <w:t xml:space="preserve">nositelů </w:t>
            </w:r>
            <w:r>
              <w:rPr>
                <w:rFonts w:ascii="Arial" w:eastAsia="Times New Roman" w:hAnsi="Arial" w:cs="Arial"/>
                <w:sz w:val="16"/>
                <w:szCs w:val="16"/>
                <w:lang w:eastAsia="cs-CZ"/>
              </w:rPr>
              <w:t xml:space="preserve">je </w:t>
            </w:r>
            <w:r w:rsidRPr="00D46334">
              <w:rPr>
                <w:rFonts w:ascii="Arial" w:eastAsia="Times New Roman" w:hAnsi="Arial" w:cs="Arial"/>
                <w:sz w:val="16"/>
                <w:szCs w:val="16"/>
                <w:lang w:eastAsia="cs-CZ"/>
              </w:rPr>
              <w:t>60 minut –</w:t>
            </w:r>
            <w:r>
              <w:rPr>
                <w:rFonts w:ascii="Arial" w:eastAsia="Times New Roman" w:hAnsi="Arial" w:cs="Arial"/>
                <w:sz w:val="16"/>
                <w:szCs w:val="16"/>
                <w:lang w:eastAsia="cs-CZ"/>
              </w:rPr>
              <w:t>nadhodnoceno snížit na 20min. ...</w:t>
            </w:r>
            <w:r w:rsidRPr="00D46334">
              <w:rPr>
                <w:rFonts w:ascii="Arial" w:eastAsia="Times New Roman" w:hAnsi="Arial" w:cs="Arial"/>
                <w:sz w:val="16"/>
                <w:szCs w:val="16"/>
                <w:lang w:eastAsia="cs-CZ"/>
              </w:rPr>
              <w:t xml:space="preserve"> diagnostická část bude vykazována výkonem 71115</w:t>
            </w:r>
            <w:r>
              <w:rPr>
                <w:rFonts w:ascii="Arial" w:eastAsia="Times New Roman" w:hAnsi="Arial" w:cs="Arial"/>
                <w:sz w:val="16"/>
                <w:szCs w:val="16"/>
                <w:lang w:eastAsia="cs-CZ"/>
              </w:rPr>
              <w:t xml:space="preserve"> (?) </w:t>
            </w:r>
            <w:r w:rsidRPr="00D46334">
              <w:rPr>
                <w:rFonts w:ascii="Arial" w:eastAsia="Times New Roman" w:hAnsi="Arial" w:cs="Arial"/>
                <w:sz w:val="16"/>
                <w:szCs w:val="16"/>
                <w:lang w:eastAsia="cs-CZ"/>
              </w:rPr>
              <w:t xml:space="preserve"> vyšetření semispontánních vestibulárních jevů, 25 min. (polohové testy), repoziční manévry bezprostředně v.s. navazují, navíc bude nejspíše současně vykázáno klinické vyšetření</w:t>
            </w:r>
            <w:r>
              <w:rPr>
                <w:rFonts w:ascii="Arial" w:eastAsia="Times New Roman" w:hAnsi="Arial" w:cs="Arial"/>
                <w:sz w:val="16"/>
                <w:szCs w:val="16"/>
                <w:lang w:eastAsia="cs-CZ"/>
              </w:rPr>
              <w:t xml:space="preserve"> </w:t>
            </w:r>
            <w:r w:rsidRPr="00B84869">
              <w:rPr>
                <w:rFonts w:ascii="Arial" w:eastAsia="Times New Roman" w:hAnsi="Arial" w:cs="Arial"/>
                <w:b/>
                <w:bCs/>
                <w:sz w:val="16"/>
                <w:szCs w:val="16"/>
                <w:u w:val="single"/>
                <w:lang w:eastAsia="cs-CZ"/>
              </w:rPr>
              <w:t>– nutno vyjasnit i ve výkonu ukotvit možné a zakázané kombinace</w:t>
            </w:r>
            <w:r>
              <w:rPr>
                <w:rFonts w:ascii="Arial" w:eastAsia="Times New Roman" w:hAnsi="Arial" w:cs="Arial"/>
                <w:sz w:val="16"/>
                <w:szCs w:val="16"/>
                <w:lang w:eastAsia="cs-CZ"/>
              </w:rPr>
              <w:t>.</w:t>
            </w:r>
          </w:p>
          <w:p w14:paraId="0596A734" w14:textId="11DB5912" w:rsidR="000B63FB" w:rsidRDefault="000B63FB" w:rsidP="00D46334">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D46334">
              <w:rPr>
                <w:rFonts w:ascii="Arial" w:eastAsia="Times New Roman" w:hAnsi="Arial" w:cs="Arial"/>
                <w:sz w:val="16"/>
                <w:szCs w:val="16"/>
                <w:lang w:eastAsia="cs-CZ"/>
              </w:rPr>
              <w:t xml:space="preserve">OF </w:t>
            </w:r>
            <w:r>
              <w:rPr>
                <w:rFonts w:ascii="Arial" w:eastAsia="Times New Roman" w:hAnsi="Arial" w:cs="Arial"/>
                <w:sz w:val="16"/>
                <w:szCs w:val="16"/>
                <w:lang w:eastAsia="cs-CZ"/>
              </w:rPr>
              <w:t xml:space="preserve">z jakého důvodu je </w:t>
            </w:r>
            <w:r w:rsidRPr="00D46334">
              <w:rPr>
                <w:rFonts w:ascii="Arial" w:eastAsia="Times New Roman" w:hAnsi="Arial" w:cs="Arial"/>
                <w:sz w:val="16"/>
                <w:szCs w:val="16"/>
                <w:lang w:eastAsia="cs-CZ"/>
              </w:rPr>
              <w:t xml:space="preserve">2x za den? (V popise výkonu zmíněna možnost multikanálového BPPV, ale ošetření se děje postupně podle významnosti postižení) </w:t>
            </w:r>
            <w:r>
              <w:rPr>
                <w:rFonts w:ascii="Arial" w:eastAsia="Times New Roman" w:hAnsi="Arial" w:cs="Arial"/>
                <w:sz w:val="16"/>
                <w:szCs w:val="16"/>
                <w:lang w:eastAsia="cs-CZ"/>
              </w:rPr>
              <w:t xml:space="preserve">navrhujeme </w:t>
            </w:r>
            <w:r w:rsidRPr="00B84869">
              <w:rPr>
                <w:rFonts w:ascii="Arial" w:eastAsia="Times New Roman" w:hAnsi="Arial" w:cs="Arial"/>
                <w:sz w:val="16"/>
                <w:szCs w:val="16"/>
                <w:u w:val="single"/>
                <w:lang w:eastAsia="cs-CZ"/>
              </w:rPr>
              <w:t>snížení 1/den, 4/měsíc, 8/rok</w:t>
            </w:r>
            <w:r w:rsidRPr="00D46334">
              <w:rPr>
                <w:rFonts w:ascii="Arial" w:eastAsia="Times New Roman" w:hAnsi="Arial" w:cs="Arial"/>
                <w:sz w:val="16"/>
                <w:szCs w:val="16"/>
                <w:lang w:eastAsia="cs-CZ"/>
              </w:rPr>
              <w:t>;</w:t>
            </w:r>
          </w:p>
          <w:p w14:paraId="7D8DA2B9" w14:textId="5DA750E4" w:rsidR="000B63FB" w:rsidRDefault="000B63FB" w:rsidP="00D46334">
            <w:pPr>
              <w:pStyle w:val="Odstavecseseznamem"/>
              <w:numPr>
                <w:ilvl w:val="0"/>
                <w:numId w:val="1"/>
              </w:numPr>
              <w:spacing w:after="0" w:line="240" w:lineRule="auto"/>
              <w:ind w:left="240" w:hanging="142"/>
              <w:rPr>
                <w:rFonts w:ascii="Arial" w:eastAsia="Times New Roman" w:hAnsi="Arial" w:cs="Arial"/>
                <w:sz w:val="16"/>
                <w:szCs w:val="16"/>
                <w:lang w:eastAsia="cs-CZ"/>
              </w:rPr>
            </w:pPr>
            <w:r>
              <w:rPr>
                <w:rFonts w:ascii="Arial" w:eastAsia="Times New Roman" w:hAnsi="Arial" w:cs="Arial"/>
                <w:sz w:val="16"/>
                <w:szCs w:val="16"/>
                <w:lang w:eastAsia="cs-CZ"/>
              </w:rPr>
              <w:t xml:space="preserve">Upravit nositele </w:t>
            </w:r>
            <w:r w:rsidRPr="00B84869">
              <w:rPr>
                <w:rFonts w:ascii="Arial" w:eastAsia="Times New Roman" w:hAnsi="Arial" w:cs="Arial"/>
                <w:strike/>
                <w:sz w:val="16"/>
                <w:szCs w:val="16"/>
                <w:lang w:eastAsia="cs-CZ"/>
              </w:rPr>
              <w:t>z  L3</w:t>
            </w:r>
            <w:r>
              <w:rPr>
                <w:rFonts w:ascii="Arial" w:eastAsia="Times New Roman" w:hAnsi="Arial" w:cs="Arial"/>
                <w:sz w:val="16"/>
                <w:szCs w:val="16"/>
                <w:lang w:eastAsia="cs-CZ"/>
              </w:rPr>
              <w:t xml:space="preserve"> na L2</w:t>
            </w:r>
            <w:r w:rsidRPr="00D46334">
              <w:rPr>
                <w:rFonts w:ascii="Arial" w:eastAsia="Times New Roman" w:hAnsi="Arial" w:cs="Arial"/>
                <w:sz w:val="16"/>
                <w:szCs w:val="16"/>
                <w:lang w:eastAsia="cs-CZ"/>
              </w:rPr>
              <w:t>,</w:t>
            </w:r>
            <w:r>
              <w:rPr>
                <w:rFonts w:ascii="Arial" w:eastAsia="Times New Roman" w:hAnsi="Arial" w:cs="Arial"/>
                <w:sz w:val="16"/>
                <w:szCs w:val="16"/>
                <w:lang w:eastAsia="cs-CZ"/>
              </w:rPr>
              <w:t xml:space="preserve"> péče </w:t>
            </w:r>
            <w:r w:rsidRPr="00D46334">
              <w:rPr>
                <w:rFonts w:ascii="Arial" w:eastAsia="Times New Roman" w:hAnsi="Arial" w:cs="Arial"/>
                <w:sz w:val="16"/>
                <w:szCs w:val="16"/>
                <w:lang w:eastAsia="cs-CZ"/>
              </w:rPr>
              <w:t xml:space="preserve">je obsahem kompetencí L2; </w:t>
            </w:r>
          </w:p>
          <w:p w14:paraId="4761182E" w14:textId="77777777" w:rsidR="000B63FB" w:rsidRDefault="000B63FB" w:rsidP="00D46334">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D46334">
              <w:rPr>
                <w:rFonts w:ascii="Arial" w:eastAsia="Times New Roman" w:hAnsi="Arial" w:cs="Arial"/>
                <w:sz w:val="16"/>
                <w:szCs w:val="16"/>
                <w:lang w:eastAsia="cs-CZ"/>
              </w:rPr>
              <w:t>OM BOM</w:t>
            </w:r>
            <w:r>
              <w:rPr>
                <w:rFonts w:ascii="Arial" w:eastAsia="Times New Roman" w:hAnsi="Arial" w:cs="Arial"/>
                <w:sz w:val="16"/>
                <w:szCs w:val="16"/>
                <w:lang w:eastAsia="cs-CZ"/>
              </w:rPr>
              <w:t xml:space="preserve">, upozorňujeme, že </w:t>
            </w:r>
            <w:r w:rsidRPr="00D46334">
              <w:rPr>
                <w:rFonts w:ascii="Arial" w:eastAsia="Times New Roman" w:hAnsi="Arial" w:cs="Arial"/>
                <w:sz w:val="16"/>
                <w:szCs w:val="16"/>
                <w:lang w:eastAsia="cs-CZ"/>
              </w:rPr>
              <w:t>Frenzelovy brýle budou požadovány při nasmlouvání.</w:t>
            </w:r>
          </w:p>
          <w:p w14:paraId="73AC62CC" w14:textId="18203253" w:rsidR="000B63FB" w:rsidRPr="00B726DC" w:rsidRDefault="000B63FB" w:rsidP="00D46334">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D46334">
              <w:rPr>
                <w:rFonts w:ascii="Arial" w:eastAsia="Times New Roman" w:hAnsi="Arial" w:cs="Arial"/>
                <w:sz w:val="16"/>
                <w:szCs w:val="16"/>
                <w:lang w:eastAsia="cs-CZ"/>
              </w:rPr>
              <w:t xml:space="preserve">Ekonomický dopad – </w:t>
            </w:r>
            <w:r w:rsidRPr="00B84869">
              <w:rPr>
                <w:rFonts w:ascii="Arial" w:eastAsia="Times New Roman" w:hAnsi="Arial" w:cs="Arial"/>
                <w:b/>
                <w:bCs/>
                <w:sz w:val="16"/>
                <w:szCs w:val="16"/>
                <w:lang w:eastAsia="cs-CZ"/>
              </w:rPr>
              <w:t>nutno uvést odhadovanou frekvenci vykazování</w:t>
            </w:r>
            <w:r w:rsidRPr="00D46334">
              <w:rPr>
                <w:rFonts w:ascii="Arial" w:eastAsia="Times New Roman" w:hAnsi="Arial" w:cs="Arial"/>
                <w:sz w:val="16"/>
                <w:szCs w:val="16"/>
                <w:lang w:eastAsia="cs-CZ"/>
              </w:rPr>
              <w:t>.</w:t>
            </w:r>
            <w:r w:rsidRPr="00D46334">
              <w:rPr>
                <w:rFonts w:ascii="Arial" w:eastAsia="Times New Roman" w:hAnsi="Arial" w:cs="Arial"/>
                <w:sz w:val="16"/>
                <w:szCs w:val="16"/>
                <w:lang w:eastAsia="cs-CZ"/>
              </w:rPr>
              <w:br/>
            </w:r>
          </w:p>
        </w:tc>
      </w:tr>
      <w:tr w:rsidR="000B63FB" w:rsidRPr="00B726DC" w14:paraId="784EF5D6" w14:textId="77777777" w:rsidTr="00BA01D7">
        <w:trPr>
          <w:trHeight w:val="1199"/>
        </w:trPr>
        <w:tc>
          <w:tcPr>
            <w:tcW w:w="188" w:type="pct"/>
            <w:tcBorders>
              <w:top w:val="nil"/>
              <w:left w:val="single" w:sz="4" w:space="0" w:color="auto"/>
              <w:bottom w:val="single" w:sz="4" w:space="0" w:color="auto"/>
              <w:right w:val="single" w:sz="4" w:space="0" w:color="auto"/>
            </w:tcBorders>
            <w:noWrap/>
            <w:vAlign w:val="center"/>
            <w:hideMark/>
          </w:tcPr>
          <w:p w14:paraId="243522DE"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lastRenderedPageBreak/>
              <w:t>701</w:t>
            </w:r>
          </w:p>
        </w:tc>
        <w:tc>
          <w:tcPr>
            <w:tcW w:w="975" w:type="pct"/>
            <w:tcBorders>
              <w:top w:val="nil"/>
              <w:left w:val="nil"/>
              <w:bottom w:val="single" w:sz="4" w:space="0" w:color="auto"/>
              <w:right w:val="single" w:sz="4" w:space="0" w:color="auto"/>
            </w:tcBorders>
            <w:vAlign w:val="center"/>
            <w:hideMark/>
          </w:tcPr>
          <w:p w14:paraId="258757E5"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71215</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ZAVEDENÍ STENTU UVOLŇUJÍCÍHO LÉČIVO DO PARANASÁLNÍCH DUTIN</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nový výkon</w:t>
            </w:r>
          </w:p>
        </w:tc>
        <w:tc>
          <w:tcPr>
            <w:tcW w:w="3837" w:type="pct"/>
            <w:tcBorders>
              <w:top w:val="nil"/>
              <w:left w:val="nil"/>
              <w:bottom w:val="single" w:sz="4" w:space="0" w:color="auto"/>
              <w:right w:val="single" w:sz="4" w:space="0" w:color="auto"/>
            </w:tcBorders>
            <w:hideMark/>
          </w:tcPr>
          <w:p w14:paraId="58AE5881" w14:textId="77777777" w:rsidR="000B63FB" w:rsidRPr="00506ABA" w:rsidRDefault="000B63FB" w:rsidP="00B84869">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506ABA">
              <w:rPr>
                <w:rFonts w:ascii="Arial" w:eastAsia="Times New Roman" w:hAnsi="Arial" w:cs="Arial"/>
                <w:sz w:val="16"/>
                <w:szCs w:val="16"/>
                <w:lang w:eastAsia="cs-CZ"/>
              </w:rPr>
              <w:t>Z jakého důvodu je potřeba zavádět nový výkon? nestačilo by zavedení možnosti ZUMové položky u výkonů, na které zavedení stentu navazuje??</w:t>
            </w:r>
          </w:p>
          <w:p w14:paraId="6A84523C" w14:textId="64F90FDD" w:rsidR="000B63FB" w:rsidRPr="00506ABA" w:rsidRDefault="000B63FB" w:rsidP="00B84869">
            <w:pPr>
              <w:pStyle w:val="Odstavecseseznamem"/>
              <w:numPr>
                <w:ilvl w:val="0"/>
                <w:numId w:val="1"/>
              </w:numPr>
              <w:spacing w:after="0" w:line="240" w:lineRule="auto"/>
              <w:ind w:left="240" w:hanging="142"/>
              <w:rPr>
                <w:rFonts w:ascii="Arial" w:eastAsia="Times New Roman" w:hAnsi="Arial" w:cs="Arial"/>
                <w:sz w:val="16"/>
                <w:szCs w:val="16"/>
                <w:lang w:eastAsia="cs-CZ"/>
              </w:rPr>
            </w:pPr>
            <w:r>
              <w:rPr>
                <w:rFonts w:ascii="Arial" w:eastAsia="Times New Roman" w:hAnsi="Arial" w:cs="Arial"/>
                <w:sz w:val="16"/>
                <w:szCs w:val="16"/>
                <w:lang w:eastAsia="cs-CZ"/>
              </w:rPr>
              <w:t>P</w:t>
            </w:r>
            <w:r w:rsidRPr="00506ABA">
              <w:rPr>
                <w:rFonts w:ascii="Arial" w:eastAsia="Times New Roman" w:hAnsi="Arial" w:cs="Arial"/>
                <w:sz w:val="16"/>
                <w:szCs w:val="16"/>
                <w:lang w:eastAsia="cs-CZ"/>
              </w:rPr>
              <w:t xml:space="preserve">ozor: výkon 71639 </w:t>
            </w:r>
            <w:r w:rsidRPr="00506ABA">
              <w:rPr>
                <w:rFonts w:ascii="Arial" w:hAnsi="Arial" w:cs="Arial"/>
                <w:color w:val="333333"/>
                <w:sz w:val="16"/>
                <w:szCs w:val="16"/>
                <w:shd w:val="clear" w:color="auto" w:fill="E9ECF1"/>
              </w:rPr>
              <w:t xml:space="preserve">ENDOSKOPICKÁ OPERACE V NOSNÍ DUTINĚ </w:t>
            </w:r>
            <w:hyperlink r:id="rId28" w:history="1">
              <w:r w:rsidRPr="00506ABA">
                <w:rPr>
                  <w:rStyle w:val="Hypertextovodkaz"/>
                  <w:rFonts w:ascii="Arial" w:hAnsi="Arial" w:cs="Arial"/>
                  <w:sz w:val="16"/>
                  <w:szCs w:val="16"/>
                </w:rPr>
                <w:t>Rozdil - Zdravotní výkony</w:t>
              </w:r>
            </w:hyperlink>
            <w:r w:rsidRPr="00506ABA">
              <w:rPr>
                <w:rFonts w:ascii="Arial" w:eastAsia="Times New Roman" w:hAnsi="Arial" w:cs="Arial"/>
                <w:sz w:val="16"/>
                <w:szCs w:val="16"/>
                <w:lang w:eastAsia="cs-CZ"/>
              </w:rPr>
              <w:t xml:space="preserve"> se obsahově od roku 2027 mění nově ZUM ano, ostatní výkony (zevní i endonasální) je ev. v případě potřeby možno nově zavést ZUM položku</w:t>
            </w:r>
            <w:r>
              <w:rPr>
                <w:rFonts w:ascii="Arial" w:eastAsia="Times New Roman" w:hAnsi="Arial" w:cs="Arial"/>
                <w:sz w:val="16"/>
                <w:szCs w:val="16"/>
                <w:lang w:eastAsia="cs-CZ"/>
              </w:rPr>
              <w:t>, výkon paradoxně nemá zavedeny položky ZUM?</w:t>
            </w:r>
          </w:p>
          <w:p w14:paraId="39E810E6" w14:textId="77777777" w:rsidR="000B63FB" w:rsidRPr="00506ABA" w:rsidRDefault="000B63FB" w:rsidP="00B84869">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506ABA">
              <w:rPr>
                <w:rFonts w:ascii="Arial" w:eastAsia="Times New Roman" w:hAnsi="Arial" w:cs="Arial"/>
                <w:sz w:val="16"/>
                <w:szCs w:val="16"/>
                <w:lang w:eastAsia="cs-CZ"/>
              </w:rPr>
              <w:t xml:space="preserve">Proč OF 2x za den? je předpoklad, že může být na obou stranách, nebo 2 stenty na jedné straně? Platí zde pravidlo </w:t>
            </w:r>
            <w:r w:rsidRPr="00506ABA">
              <w:rPr>
                <w:rFonts w:ascii="Arial" w:eastAsia="Times New Roman" w:hAnsi="Arial" w:cs="Arial"/>
                <w:b/>
                <w:bCs/>
                <w:sz w:val="16"/>
                <w:szCs w:val="16"/>
                <w:lang w:eastAsia="cs-CZ"/>
              </w:rPr>
              <w:t xml:space="preserve">párových orgánů tzn. stačí </w:t>
            </w:r>
            <w:r w:rsidRPr="00506ABA">
              <w:rPr>
                <w:rFonts w:ascii="Arial" w:eastAsia="Times New Roman" w:hAnsi="Arial" w:cs="Arial"/>
                <w:sz w:val="16"/>
                <w:szCs w:val="16"/>
                <w:lang w:eastAsia="cs-CZ"/>
              </w:rPr>
              <w:t>OF 1x/den a vykázat s výkonem laterality</w:t>
            </w:r>
          </w:p>
          <w:p w14:paraId="3F942744" w14:textId="77777777" w:rsidR="000B63FB" w:rsidRDefault="000B63FB" w:rsidP="00B84869">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506ABA">
              <w:rPr>
                <w:rFonts w:ascii="Arial" w:eastAsia="Times New Roman" w:hAnsi="Arial" w:cs="Arial"/>
                <w:sz w:val="16"/>
                <w:szCs w:val="16"/>
                <w:lang w:eastAsia="cs-CZ"/>
              </w:rPr>
              <w:t>Přístroje: jsou všechny uvedené skutečně potřeba, budou požadovány při nasmlouvání.</w:t>
            </w:r>
          </w:p>
          <w:p w14:paraId="47DA4144" w14:textId="77777777" w:rsidR="000B63FB" w:rsidRDefault="000B63FB" w:rsidP="00B84869">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84869">
              <w:rPr>
                <w:rFonts w:ascii="Arial" w:eastAsia="Times New Roman" w:hAnsi="Arial" w:cs="Arial"/>
                <w:sz w:val="16"/>
                <w:szCs w:val="16"/>
                <w:lang w:eastAsia="cs-CZ"/>
              </w:rPr>
              <w:t>V návrhu chybí vyčíslení ekonomického dopadu. Výkon má omezením "H/SH", nelze predikovat vliv na CZ-DRG, finanční dopad nelze stanovit</w:t>
            </w:r>
          </w:p>
          <w:p w14:paraId="794D39A3" w14:textId="77777777" w:rsidR="000B63FB" w:rsidRPr="00506ABA" w:rsidRDefault="000B63FB" w:rsidP="00B84869">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506ABA">
              <w:rPr>
                <w:rFonts w:ascii="Arial" w:eastAsia="Times New Roman" w:hAnsi="Arial" w:cs="Arial"/>
                <w:color w:val="FF0000"/>
                <w:sz w:val="16"/>
                <w:szCs w:val="16"/>
                <w:highlight w:val="yellow"/>
                <w:lang w:eastAsia="cs-CZ"/>
              </w:rPr>
              <w:t>Předkládaný návrh neobsahuje bližší informace o stentu/stentech. Jedná se již o registrovaný ZP se stanovenou úhrad</w:t>
            </w:r>
            <w:r>
              <w:rPr>
                <w:rFonts w:ascii="Arial" w:eastAsia="Times New Roman" w:hAnsi="Arial" w:cs="Arial"/>
                <w:color w:val="FF0000"/>
                <w:sz w:val="16"/>
                <w:szCs w:val="16"/>
                <w:highlight w:val="yellow"/>
                <w:lang w:eastAsia="cs-CZ"/>
              </w:rPr>
              <w:t>ou?</w:t>
            </w:r>
            <w:r w:rsidRPr="00506ABA">
              <w:rPr>
                <w:rFonts w:ascii="Arial" w:eastAsia="Times New Roman" w:hAnsi="Arial" w:cs="Arial"/>
                <w:color w:val="FF0000"/>
                <w:sz w:val="16"/>
                <w:szCs w:val="16"/>
                <w:highlight w:val="yellow"/>
                <w:lang w:eastAsia="cs-CZ"/>
              </w:rPr>
              <w:t xml:space="preserve"> Jaká je úhrada? </w:t>
            </w:r>
          </w:p>
          <w:p w14:paraId="45C38194" w14:textId="10F099E9" w:rsidR="000B63FB" w:rsidRPr="00B84869" w:rsidRDefault="000B63FB" w:rsidP="00B84869">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506ABA">
              <w:rPr>
                <w:rFonts w:ascii="Arial" w:eastAsia="Times New Roman" w:hAnsi="Arial" w:cs="Arial"/>
                <w:color w:val="FF0000"/>
                <w:sz w:val="16"/>
                <w:szCs w:val="16"/>
                <w:highlight w:val="yellow"/>
                <w:lang w:eastAsia="cs-CZ"/>
              </w:rPr>
              <w:t>Vzhledem k tomu, že nejsou stenty uvedené v ZUM je jejich cena nižší než 1000 Kč? Bude mít výkon povoleno vykazování ZUM?</w:t>
            </w:r>
            <w:r w:rsidRPr="00506ABA">
              <w:rPr>
                <w:rFonts w:ascii="Arial" w:eastAsia="Times New Roman" w:hAnsi="Arial" w:cs="Arial"/>
                <w:color w:val="FF0000"/>
                <w:sz w:val="16"/>
                <w:szCs w:val="16"/>
                <w:lang w:eastAsia="cs-CZ"/>
              </w:rPr>
              <w:br/>
            </w:r>
          </w:p>
        </w:tc>
      </w:tr>
      <w:tr w:rsidR="000B63FB" w:rsidRPr="00B726DC" w14:paraId="7681890E" w14:textId="77777777" w:rsidTr="00BA01D7">
        <w:trPr>
          <w:trHeight w:val="50"/>
        </w:trPr>
        <w:tc>
          <w:tcPr>
            <w:tcW w:w="188" w:type="pct"/>
            <w:tcBorders>
              <w:top w:val="nil"/>
              <w:left w:val="single" w:sz="4" w:space="0" w:color="auto"/>
              <w:bottom w:val="single" w:sz="4" w:space="0" w:color="auto"/>
              <w:right w:val="single" w:sz="4" w:space="0" w:color="auto"/>
            </w:tcBorders>
            <w:noWrap/>
            <w:vAlign w:val="center"/>
            <w:hideMark/>
          </w:tcPr>
          <w:p w14:paraId="083A023D"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701</w:t>
            </w:r>
          </w:p>
        </w:tc>
        <w:tc>
          <w:tcPr>
            <w:tcW w:w="975" w:type="pct"/>
            <w:tcBorders>
              <w:top w:val="nil"/>
              <w:left w:val="nil"/>
              <w:bottom w:val="single" w:sz="4" w:space="0" w:color="auto"/>
              <w:right w:val="single" w:sz="4" w:space="0" w:color="auto"/>
            </w:tcBorders>
            <w:vAlign w:val="center"/>
            <w:hideMark/>
          </w:tcPr>
          <w:p w14:paraId="34749C6D"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71748</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VIDEOENDOSKOPICKÝ ASISTOVANÝ A VIDEOENDOSKOPICKÝ VÝKON V OTORINOLARYNGOLOGII</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nový výkon</w:t>
            </w:r>
          </w:p>
        </w:tc>
        <w:tc>
          <w:tcPr>
            <w:tcW w:w="3837" w:type="pct"/>
            <w:tcBorders>
              <w:top w:val="nil"/>
              <w:left w:val="nil"/>
              <w:bottom w:val="single" w:sz="4" w:space="0" w:color="auto"/>
              <w:right w:val="single" w:sz="4" w:space="0" w:color="auto"/>
            </w:tcBorders>
            <w:hideMark/>
          </w:tcPr>
          <w:p w14:paraId="0AA495C5" w14:textId="05EAD5E3" w:rsidR="000B63FB" w:rsidRPr="004E6652" w:rsidRDefault="000B63FB" w:rsidP="009C68F5">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4E6652">
              <w:rPr>
                <w:rFonts w:ascii="Arial" w:eastAsia="Times New Roman" w:hAnsi="Arial" w:cs="Arial"/>
                <w:sz w:val="16"/>
                <w:szCs w:val="16"/>
                <w:lang w:eastAsia="cs-CZ"/>
              </w:rPr>
              <w:t xml:space="preserve">Vhodné upravit název – </w:t>
            </w:r>
            <w:r>
              <w:rPr>
                <w:rFonts w:ascii="Arial" w:eastAsia="Times New Roman" w:hAnsi="Arial" w:cs="Arial"/>
                <w:sz w:val="16"/>
                <w:szCs w:val="16"/>
                <w:lang w:eastAsia="cs-CZ"/>
              </w:rPr>
              <w:t xml:space="preserve">je matoucí, </w:t>
            </w:r>
            <w:r w:rsidRPr="004E6652">
              <w:rPr>
                <w:rFonts w:ascii="Arial" w:eastAsia="Times New Roman" w:hAnsi="Arial" w:cs="Arial"/>
                <w:sz w:val="16"/>
                <w:szCs w:val="16"/>
                <w:lang w:eastAsia="cs-CZ"/>
              </w:rPr>
              <w:t xml:space="preserve">dle zmíněných indikací se týká se hl. zevního krku -  využití u primárně neendoskopických zevních výkonů- odpovídá tomu i obsah a rozsah výkonu a přístrojové vybavení, </w:t>
            </w:r>
            <w:r>
              <w:rPr>
                <w:rFonts w:ascii="Arial" w:eastAsia="Times New Roman" w:hAnsi="Arial" w:cs="Arial"/>
                <w:sz w:val="16"/>
                <w:szCs w:val="16"/>
                <w:lang w:eastAsia="cs-CZ"/>
              </w:rPr>
              <w:t xml:space="preserve">nutné </w:t>
            </w:r>
            <w:r w:rsidRPr="004E6652">
              <w:rPr>
                <w:rFonts w:ascii="Arial" w:eastAsia="Times New Roman" w:hAnsi="Arial" w:cs="Arial"/>
                <w:b/>
                <w:bCs/>
                <w:sz w:val="16"/>
                <w:szCs w:val="16"/>
                <w:lang w:eastAsia="cs-CZ"/>
              </w:rPr>
              <w:t>vymezit jasně kritéria, kdy se bude přičítat (</w:t>
            </w:r>
            <w:r w:rsidRPr="004E6652">
              <w:rPr>
                <w:rFonts w:ascii="Arial" w:eastAsia="Times New Roman" w:hAnsi="Arial" w:cs="Arial"/>
                <w:b/>
                <w:bCs/>
                <w:sz w:val="16"/>
                <w:szCs w:val="16"/>
                <w:u w:val="single"/>
                <w:lang w:eastAsia="cs-CZ"/>
              </w:rPr>
              <w:t>optimálně konkrétní výkony, ke kterým se přičítá</w:t>
            </w:r>
            <w:r w:rsidRPr="004E6652">
              <w:rPr>
                <w:rFonts w:ascii="Arial" w:eastAsia="Times New Roman" w:hAnsi="Arial" w:cs="Arial"/>
                <w:b/>
                <w:bCs/>
                <w:sz w:val="16"/>
                <w:szCs w:val="16"/>
                <w:lang w:eastAsia="cs-CZ"/>
              </w:rPr>
              <w:t>).</w:t>
            </w:r>
          </w:p>
          <w:p w14:paraId="3931411C" w14:textId="4E8AB141" w:rsidR="000B63FB" w:rsidRPr="004E6652" w:rsidRDefault="000B63FB" w:rsidP="009C68F5">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color w:val="000000"/>
                <w:sz w:val="16"/>
                <w:szCs w:val="16"/>
                <w:lang w:eastAsia="cs-CZ"/>
              </w:rPr>
              <w:t>Ze seznamu přístrojů odebrat vybavení s cenou pod 50 tis. Kč, jedná se o zbytečnou administrativní zátěž</w:t>
            </w:r>
            <w:r w:rsidRPr="004E6652">
              <w:rPr>
                <w:rFonts w:ascii="Arial" w:eastAsia="Times New Roman" w:hAnsi="Arial" w:cs="Arial"/>
                <w:sz w:val="16"/>
                <w:szCs w:val="16"/>
                <w:lang w:eastAsia="cs-CZ"/>
              </w:rPr>
              <w:t xml:space="preserve"> </w:t>
            </w:r>
          </w:p>
          <w:p w14:paraId="2F06F52C" w14:textId="77777777" w:rsidR="000B63FB" w:rsidRPr="00F6197A" w:rsidRDefault="000B63FB" w:rsidP="00BB58BE">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F6197A">
              <w:rPr>
                <w:rFonts w:ascii="Arial" w:eastAsia="Times New Roman" w:hAnsi="Arial" w:cs="Arial"/>
                <w:sz w:val="16"/>
                <w:szCs w:val="16"/>
                <w:lang w:eastAsia="cs-CZ"/>
              </w:rPr>
              <w:t xml:space="preserve">V důvodu změnového řízení uvedeno, že to nový přístrojový výkon, tzn. přičítací k základním výkonům??, ale důvody využití videoendoskopie při op. výkonech můžou být i edukační! (tedy nemedicínské) a navíc </w:t>
            </w:r>
            <w:r>
              <w:rPr>
                <w:rFonts w:ascii="Arial" w:eastAsia="Times New Roman" w:hAnsi="Arial" w:cs="Arial"/>
                <w:sz w:val="16"/>
                <w:szCs w:val="16"/>
                <w:lang w:eastAsia="cs-CZ"/>
              </w:rPr>
              <w:t>v</w:t>
            </w:r>
            <w:r w:rsidRPr="00F6197A">
              <w:rPr>
                <w:rFonts w:ascii="Arial" w:eastAsia="Times New Roman" w:hAnsi="Arial" w:cs="Arial"/>
                <w:sz w:val="16"/>
                <w:szCs w:val="16"/>
                <w:lang w:eastAsia="cs-CZ"/>
              </w:rPr>
              <w:t xml:space="preserve"> ORL obl. již </w:t>
            </w:r>
            <w:r w:rsidRPr="00F6197A">
              <w:rPr>
                <w:rFonts w:ascii="Arial" w:eastAsia="Times New Roman" w:hAnsi="Arial" w:cs="Arial"/>
                <w:b/>
                <w:bCs/>
                <w:sz w:val="16"/>
                <w:szCs w:val="16"/>
                <w:lang w:eastAsia="cs-CZ"/>
              </w:rPr>
              <w:t>řada endoskopických výkonů existuje,</w:t>
            </w:r>
          </w:p>
          <w:p w14:paraId="413507F2" w14:textId="414668D5" w:rsidR="000B63FB" w:rsidRPr="00F6197A" w:rsidRDefault="000B63FB" w:rsidP="00BB58BE">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Pr>
                <w:rFonts w:ascii="Arial" w:eastAsia="Times New Roman" w:hAnsi="Arial" w:cs="Arial"/>
                <w:sz w:val="16"/>
                <w:szCs w:val="16"/>
                <w:lang w:eastAsia="cs-CZ"/>
              </w:rPr>
              <w:t xml:space="preserve">V SZV je také zaveden </w:t>
            </w:r>
            <w:r w:rsidRPr="00F6197A">
              <w:rPr>
                <w:rFonts w:ascii="Arial" w:eastAsia="Times New Roman" w:hAnsi="Arial" w:cs="Arial"/>
                <w:sz w:val="16"/>
                <w:szCs w:val="16"/>
                <w:lang w:eastAsia="cs-CZ"/>
              </w:rPr>
              <w:t xml:space="preserve">výkon 76801 POUŽITÍ TELEVIZNÍHO ŘETĚZCE PŘI ENDOSKOPICKÉM VÝKONU Á 10 MINUT  </w:t>
            </w:r>
            <w:hyperlink r:id="rId29" w:history="1">
              <w:r w:rsidRPr="00F6197A">
                <w:rPr>
                  <w:rFonts w:ascii="Arial" w:eastAsia="Times New Roman" w:hAnsi="Arial" w:cs="Arial"/>
                  <w:color w:val="4472C4" w:themeColor="accent1"/>
                  <w:sz w:val="16"/>
                  <w:szCs w:val="16"/>
                  <w:lang w:eastAsia="cs-CZ"/>
                </w:rPr>
                <w:t>Detail - Zdravotní výkony</w:t>
              </w:r>
            </w:hyperlink>
            <w:r w:rsidRPr="00F6197A">
              <w:rPr>
                <w:rFonts w:ascii="Arial" w:eastAsia="Times New Roman" w:hAnsi="Arial" w:cs="Arial"/>
                <w:sz w:val="16"/>
                <w:szCs w:val="16"/>
                <w:lang w:eastAsia="cs-CZ"/>
              </w:rPr>
              <w:t xml:space="preserve"> </w:t>
            </w:r>
            <w:r>
              <w:rPr>
                <w:rFonts w:ascii="Arial" w:eastAsia="Times New Roman" w:hAnsi="Arial" w:cs="Arial"/>
                <w:sz w:val="16"/>
                <w:szCs w:val="16"/>
                <w:lang w:eastAsia="cs-CZ"/>
              </w:rPr>
              <w:t>v o</w:t>
            </w:r>
            <w:r w:rsidRPr="00F6197A">
              <w:rPr>
                <w:rFonts w:ascii="Arial" w:eastAsia="Times New Roman" w:hAnsi="Arial" w:cs="Arial"/>
                <w:sz w:val="16"/>
                <w:szCs w:val="16"/>
                <w:lang w:eastAsia="cs-CZ"/>
              </w:rPr>
              <w:t>db. 999, dle popisu využití ke „kontrole endoskopického výkonu při užití rigidního či flexibilního endoskopu“</w:t>
            </w:r>
            <w:r>
              <w:rPr>
                <w:rFonts w:ascii="Arial" w:eastAsia="Times New Roman" w:hAnsi="Arial" w:cs="Arial"/>
                <w:sz w:val="16"/>
                <w:szCs w:val="16"/>
                <w:lang w:eastAsia="cs-CZ"/>
              </w:rPr>
              <w:t xml:space="preserve">tzn. nutná </w:t>
            </w:r>
            <w:r w:rsidRPr="005E26DC">
              <w:rPr>
                <w:rFonts w:ascii="Arial" w:eastAsia="Times New Roman" w:hAnsi="Arial" w:cs="Arial"/>
                <w:b/>
                <w:bCs/>
                <w:sz w:val="16"/>
                <w:szCs w:val="16"/>
                <w:lang w:eastAsia="cs-CZ"/>
              </w:rPr>
              <w:t>z</w:t>
            </w:r>
            <w:r w:rsidRPr="005E26DC">
              <w:rPr>
                <w:rFonts w:ascii="Arial" w:eastAsia="Times New Roman" w:hAnsi="Arial" w:cs="Arial"/>
                <w:b/>
                <w:bCs/>
                <w:color w:val="000000"/>
                <w:sz w:val="16"/>
                <w:szCs w:val="16"/>
                <w:lang w:eastAsia="cs-CZ"/>
              </w:rPr>
              <w:t>akázaná kombinace s výkonem 76801?</w:t>
            </w:r>
            <w:r w:rsidRPr="00F6197A">
              <w:rPr>
                <w:rFonts w:ascii="Arial" w:eastAsia="Times New Roman" w:hAnsi="Arial" w:cs="Arial"/>
                <w:sz w:val="16"/>
                <w:szCs w:val="16"/>
                <w:lang w:eastAsia="cs-CZ"/>
              </w:rPr>
              <w:t xml:space="preserve"> </w:t>
            </w:r>
          </w:p>
          <w:p w14:paraId="406A33BA" w14:textId="071088B4" w:rsidR="000B63FB" w:rsidRPr="005E26DC" w:rsidRDefault="000B63FB" w:rsidP="006E0C0D">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Pr>
                <w:rFonts w:ascii="Arial" w:eastAsia="Times New Roman" w:hAnsi="Arial" w:cs="Arial"/>
                <w:sz w:val="16"/>
                <w:szCs w:val="16"/>
                <w:lang w:eastAsia="cs-CZ"/>
              </w:rPr>
              <w:t>V RL u</w:t>
            </w:r>
            <w:r w:rsidRPr="00F6197A">
              <w:rPr>
                <w:rFonts w:ascii="Arial" w:eastAsia="Times New Roman" w:hAnsi="Arial" w:cs="Arial"/>
                <w:sz w:val="16"/>
                <w:szCs w:val="16"/>
                <w:lang w:eastAsia="cs-CZ"/>
              </w:rPr>
              <w:t>vedeno, že technologie vhodně doplňuje i mikrochirurgické techniky (hl. pro chronický středoušní zánět)-</w:t>
            </w:r>
            <w:r>
              <w:rPr>
                <w:rFonts w:ascii="Arial" w:eastAsia="Times New Roman" w:hAnsi="Arial" w:cs="Arial"/>
                <w:sz w:val="16"/>
                <w:szCs w:val="16"/>
                <w:lang w:eastAsia="cs-CZ"/>
              </w:rPr>
              <w:t xml:space="preserve">tzn. je </w:t>
            </w:r>
            <w:r w:rsidRPr="00F6197A">
              <w:rPr>
                <w:rFonts w:ascii="Arial" w:eastAsia="Times New Roman" w:hAnsi="Arial" w:cs="Arial"/>
                <w:sz w:val="16"/>
                <w:szCs w:val="16"/>
                <w:lang w:eastAsia="cs-CZ"/>
              </w:rPr>
              <w:t xml:space="preserve">nutno vyspecifikovat situace/výkony, </w:t>
            </w:r>
            <w:r w:rsidRPr="005E26DC">
              <w:rPr>
                <w:rFonts w:ascii="Arial" w:eastAsia="Times New Roman" w:hAnsi="Arial" w:cs="Arial"/>
                <w:b/>
                <w:bCs/>
                <w:sz w:val="16"/>
                <w:szCs w:val="16"/>
                <w:lang w:eastAsia="cs-CZ"/>
              </w:rPr>
              <w:t>kdy s využitím mikorchirurgické techniky potřebná videoendoskopická asistence.</w:t>
            </w:r>
            <w:r w:rsidRPr="00F6197A">
              <w:rPr>
                <w:rFonts w:ascii="Arial" w:eastAsia="Times New Roman" w:hAnsi="Arial" w:cs="Arial"/>
                <w:sz w:val="16"/>
                <w:szCs w:val="16"/>
                <w:lang w:eastAsia="cs-CZ"/>
              </w:rPr>
              <w:t xml:space="preserve"> Mimo jiné mikrochirurgie se provádí i v obl. laryngu a hypofaryngu, nejspíše přičítán mikroskop k např. přímé laryngoskopii</w:t>
            </w:r>
            <w:r>
              <w:rPr>
                <w:rFonts w:ascii="Arial" w:eastAsia="Times New Roman" w:hAnsi="Arial" w:cs="Arial"/>
                <w:sz w:val="16"/>
                <w:szCs w:val="16"/>
                <w:lang w:eastAsia="cs-CZ"/>
              </w:rPr>
              <w:t xml:space="preserve"> </w:t>
            </w:r>
            <w:r w:rsidRPr="00F6197A">
              <w:rPr>
                <w:rFonts w:ascii="Arial" w:eastAsia="Times New Roman" w:hAnsi="Arial" w:cs="Arial"/>
                <w:sz w:val="16"/>
                <w:szCs w:val="16"/>
                <w:lang w:eastAsia="cs-CZ"/>
              </w:rPr>
              <w:t xml:space="preserve">- zde </w:t>
            </w:r>
            <w:r>
              <w:rPr>
                <w:rFonts w:ascii="Arial" w:eastAsia="Times New Roman" w:hAnsi="Arial" w:cs="Arial"/>
                <w:sz w:val="16"/>
                <w:szCs w:val="16"/>
                <w:lang w:eastAsia="cs-CZ"/>
              </w:rPr>
              <w:t xml:space="preserve">je </w:t>
            </w:r>
            <w:r w:rsidRPr="00F6197A">
              <w:rPr>
                <w:rFonts w:ascii="Arial" w:eastAsia="Times New Roman" w:hAnsi="Arial" w:cs="Arial"/>
                <w:sz w:val="16"/>
                <w:szCs w:val="16"/>
                <w:lang w:eastAsia="cs-CZ"/>
              </w:rPr>
              <w:t xml:space="preserve">ale kalkulován rigidní endoskop, tzn. že se jedná o endoskopickou techniku a je možno vykázat 76801. </w:t>
            </w:r>
            <w:r>
              <w:rPr>
                <w:rFonts w:ascii="Arial" w:eastAsia="Times New Roman" w:hAnsi="Arial" w:cs="Arial"/>
                <w:sz w:val="16"/>
                <w:szCs w:val="16"/>
                <w:lang w:eastAsia="cs-CZ"/>
              </w:rPr>
              <w:t>..</w:t>
            </w:r>
            <w:r w:rsidRPr="005E26DC">
              <w:rPr>
                <w:rFonts w:ascii="Arial" w:eastAsia="Times New Roman" w:hAnsi="Arial" w:cs="Arial"/>
                <w:b/>
                <w:bCs/>
                <w:sz w:val="16"/>
                <w:szCs w:val="16"/>
                <w:lang w:eastAsia="cs-CZ"/>
              </w:rPr>
              <w:t>nutné vyjasnit</w:t>
            </w:r>
            <w:r>
              <w:rPr>
                <w:rFonts w:ascii="Arial" w:eastAsia="Times New Roman" w:hAnsi="Arial" w:cs="Arial"/>
                <w:sz w:val="16"/>
                <w:szCs w:val="16"/>
                <w:lang w:eastAsia="cs-CZ"/>
              </w:rPr>
              <w:t xml:space="preserve"> </w:t>
            </w:r>
          </w:p>
          <w:p w14:paraId="7A99A8A1" w14:textId="5B6A88DF" w:rsidR="000B63FB" w:rsidRPr="00F6197A" w:rsidRDefault="000B63FB" w:rsidP="006E0C0D">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F6197A">
              <w:rPr>
                <w:rFonts w:ascii="Arial" w:eastAsia="Times New Roman" w:hAnsi="Arial" w:cs="Arial"/>
                <w:sz w:val="16"/>
                <w:szCs w:val="16"/>
                <w:lang w:eastAsia="cs-CZ"/>
              </w:rPr>
              <w:t xml:space="preserve">Obl. nosu a VDN množství endoskopických výkonů. Rigidní ezofagoskopie, též kalkulován rigidní endoskop. </w:t>
            </w:r>
            <w:r>
              <w:rPr>
                <w:rFonts w:ascii="Arial" w:eastAsia="Times New Roman" w:hAnsi="Arial" w:cs="Arial"/>
                <w:sz w:val="16"/>
                <w:szCs w:val="16"/>
                <w:lang w:eastAsia="cs-CZ"/>
              </w:rPr>
              <w:t>..nutné vyjasnit</w:t>
            </w:r>
          </w:p>
          <w:p w14:paraId="64193A6C" w14:textId="6C391CC0" w:rsidR="000B63FB" w:rsidRDefault="000B63FB" w:rsidP="006E0C0D">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F6197A">
              <w:rPr>
                <w:rFonts w:ascii="Arial" w:eastAsia="Times New Roman" w:hAnsi="Arial" w:cs="Arial"/>
                <w:sz w:val="16"/>
                <w:szCs w:val="16"/>
                <w:lang w:eastAsia="cs-CZ"/>
              </w:rPr>
              <w:t>V obsahu výkonu je uvedeno, že se to týká endoskopických i neendoskopických výkonů! Nutná úprava, k primárně endoskopickým výkonům je možno přičítat</w:t>
            </w:r>
            <w:r w:rsidRPr="00F6197A">
              <w:rPr>
                <w:rFonts w:ascii="Arial" w:eastAsia="Times New Roman" w:hAnsi="Arial" w:cs="Arial"/>
                <w:color w:val="000000"/>
                <w:sz w:val="16"/>
                <w:szCs w:val="16"/>
                <w:lang w:eastAsia="cs-CZ"/>
              </w:rPr>
              <w:t xml:space="preserve"> 76801! </w:t>
            </w:r>
            <w:r>
              <w:rPr>
                <w:rFonts w:ascii="Arial" w:eastAsia="Times New Roman" w:hAnsi="Arial" w:cs="Arial"/>
                <w:color w:val="000000"/>
                <w:sz w:val="16"/>
                <w:szCs w:val="16"/>
                <w:lang w:eastAsia="cs-CZ"/>
              </w:rPr>
              <w:t xml:space="preserve"> viz výše  - </w:t>
            </w:r>
            <w:r w:rsidRPr="005E26DC">
              <w:rPr>
                <w:rFonts w:ascii="Arial" w:eastAsia="Times New Roman" w:hAnsi="Arial" w:cs="Arial"/>
                <w:b/>
                <w:bCs/>
                <w:sz w:val="16"/>
                <w:szCs w:val="16"/>
                <w:lang w:eastAsia="cs-CZ"/>
              </w:rPr>
              <w:t>nutné vyjasnit</w:t>
            </w:r>
          </w:p>
          <w:p w14:paraId="3833505C" w14:textId="77777777" w:rsidR="000B63FB" w:rsidRDefault="000B63FB" w:rsidP="00C25FB3">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O</w:t>
            </w:r>
            <w:r w:rsidRPr="005E26DC">
              <w:rPr>
                <w:rFonts w:ascii="Arial" w:eastAsia="Times New Roman" w:hAnsi="Arial" w:cs="Arial"/>
                <w:color w:val="000000"/>
                <w:sz w:val="16"/>
                <w:szCs w:val="16"/>
                <w:lang w:eastAsia="cs-CZ"/>
              </w:rPr>
              <w:t xml:space="preserve"> co se opírá tvrzení nižších nákladů? J</w:t>
            </w:r>
            <w:r>
              <w:rPr>
                <w:rFonts w:ascii="Arial" w:eastAsia="Times New Roman" w:hAnsi="Arial" w:cs="Arial"/>
                <w:color w:val="000000"/>
                <w:sz w:val="16"/>
                <w:szCs w:val="16"/>
                <w:lang w:eastAsia="cs-CZ"/>
              </w:rPr>
              <w:t>d</w:t>
            </w:r>
            <w:r w:rsidRPr="005E26DC">
              <w:rPr>
                <w:rFonts w:ascii="Arial" w:eastAsia="Times New Roman" w:hAnsi="Arial" w:cs="Arial"/>
                <w:color w:val="000000"/>
                <w:sz w:val="16"/>
                <w:szCs w:val="16"/>
                <w:lang w:eastAsia="cs-CZ"/>
              </w:rPr>
              <w:t xml:space="preserve">e </w:t>
            </w:r>
            <w:r>
              <w:rPr>
                <w:rFonts w:ascii="Arial" w:eastAsia="Times New Roman" w:hAnsi="Arial" w:cs="Arial"/>
                <w:color w:val="000000"/>
                <w:sz w:val="16"/>
                <w:szCs w:val="16"/>
                <w:lang w:eastAsia="cs-CZ"/>
              </w:rPr>
              <w:t xml:space="preserve">o </w:t>
            </w:r>
            <w:r w:rsidRPr="005E26DC">
              <w:rPr>
                <w:rFonts w:ascii="Arial" w:eastAsia="Times New Roman" w:hAnsi="Arial" w:cs="Arial"/>
                <w:color w:val="000000"/>
                <w:sz w:val="16"/>
                <w:szCs w:val="16"/>
                <w:lang w:eastAsia="cs-CZ"/>
              </w:rPr>
              <w:t>přičítací, tzn. dražší výkon</w:t>
            </w:r>
            <w:r>
              <w:rPr>
                <w:rFonts w:ascii="Arial" w:eastAsia="Times New Roman" w:hAnsi="Arial" w:cs="Arial"/>
                <w:color w:val="000000"/>
                <w:sz w:val="16"/>
                <w:szCs w:val="16"/>
                <w:lang w:eastAsia="cs-CZ"/>
              </w:rPr>
              <w:t xml:space="preserve">, také </w:t>
            </w:r>
            <w:r w:rsidRPr="005E26DC">
              <w:rPr>
                <w:rFonts w:ascii="Arial" w:eastAsia="Times New Roman" w:hAnsi="Arial" w:cs="Arial"/>
                <w:color w:val="000000"/>
                <w:sz w:val="16"/>
                <w:szCs w:val="16"/>
                <w:lang w:eastAsia="cs-CZ"/>
              </w:rPr>
              <w:t>je potřeba počítat s možnou potřebou konverze na klasický zevní výkon – lze dokonce předpokládat, že bude na počátku častější. Má být potom vykazován videoendoskopicky asistovaný výkon, i když byl výkon dokončen „klasickou“ zevní cestou?</w:t>
            </w:r>
          </w:p>
          <w:p w14:paraId="5769A0FC" w14:textId="0A51CA94" w:rsidR="000B63FB" w:rsidRPr="004E6652" w:rsidRDefault="000B63FB" w:rsidP="00A97E08">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4E6652">
              <w:rPr>
                <w:rFonts w:ascii="Arial" w:eastAsia="Times New Roman" w:hAnsi="Arial" w:cs="Arial"/>
                <w:color w:val="000000"/>
                <w:sz w:val="16"/>
                <w:szCs w:val="16"/>
                <w:lang w:eastAsia="cs-CZ"/>
              </w:rPr>
              <w:t xml:space="preserve">OM H, chybí časová dotace, bodové ohodnocení, </w:t>
            </w:r>
            <w:r w:rsidRPr="004E6652">
              <w:rPr>
                <w:rFonts w:ascii="Arial" w:eastAsia="Times New Roman" w:hAnsi="Arial" w:cs="Arial"/>
                <w:b/>
                <w:bCs/>
                <w:color w:val="000000"/>
                <w:sz w:val="16"/>
                <w:szCs w:val="16"/>
                <w:lang w:eastAsia="cs-CZ"/>
              </w:rPr>
              <w:t>nelze odhadnout ekonom. dopad.</w:t>
            </w:r>
          </w:p>
          <w:p w14:paraId="7ED539DF" w14:textId="1E9F3428" w:rsidR="000B63FB" w:rsidRPr="004E6652" w:rsidRDefault="000B63FB" w:rsidP="004E6652">
            <w:pPr>
              <w:spacing w:after="0" w:line="240" w:lineRule="auto"/>
              <w:ind w:left="98"/>
              <w:rPr>
                <w:rFonts w:ascii="Arial" w:eastAsia="Times New Roman" w:hAnsi="Arial" w:cs="Arial"/>
                <w:sz w:val="16"/>
                <w:szCs w:val="16"/>
                <w:lang w:eastAsia="cs-CZ"/>
              </w:rPr>
            </w:pPr>
            <w:r w:rsidRPr="004E6652">
              <w:rPr>
                <w:rFonts w:ascii="Arial" w:eastAsia="Times New Roman" w:hAnsi="Arial" w:cs="Arial"/>
                <w:sz w:val="16"/>
                <w:szCs w:val="16"/>
                <w:lang w:eastAsia="cs-CZ"/>
              </w:rPr>
              <w:t>ZUM</w:t>
            </w:r>
          </w:p>
          <w:p w14:paraId="4BAA810B" w14:textId="08EBC177" w:rsidR="000B63FB" w:rsidRPr="004E6652" w:rsidRDefault="000B63FB" w:rsidP="00A97E08">
            <w:pPr>
              <w:pStyle w:val="Odstavecseseznamem"/>
              <w:numPr>
                <w:ilvl w:val="0"/>
                <w:numId w:val="1"/>
              </w:numPr>
              <w:spacing w:after="0" w:line="240" w:lineRule="auto"/>
              <w:ind w:left="240" w:hanging="142"/>
              <w:rPr>
                <w:rFonts w:ascii="Arial" w:eastAsia="Times New Roman" w:hAnsi="Arial" w:cs="Arial"/>
                <w:sz w:val="16"/>
                <w:szCs w:val="16"/>
                <w:highlight w:val="lightGray"/>
                <w:lang w:eastAsia="cs-CZ"/>
              </w:rPr>
            </w:pPr>
            <w:r w:rsidRPr="004E6652">
              <w:rPr>
                <w:rFonts w:ascii="Arial" w:eastAsia="Times New Roman" w:hAnsi="Arial" w:cs="Arial"/>
                <w:sz w:val="16"/>
                <w:szCs w:val="16"/>
                <w:highlight w:val="lightGray"/>
                <w:lang w:eastAsia="cs-CZ"/>
              </w:rPr>
              <w:t>M4438Klipy titanové - Počet v ÚK přibližně 63 ks. Úhrada 27,54 - 8582,35 Kč</w:t>
            </w:r>
            <w:r w:rsidRPr="004E6652">
              <w:rPr>
                <w:rFonts w:ascii="Arial" w:eastAsia="Times New Roman" w:hAnsi="Arial" w:cs="Arial"/>
                <w:sz w:val="16"/>
                <w:szCs w:val="16"/>
                <w:highlight w:val="lightGray"/>
                <w:lang w:eastAsia="cs-CZ"/>
              </w:rPr>
              <w:br/>
              <w:t>M1370Systém drenážní trojkomorový- počet v úk 5 ks. Úhrada 1463,40 - 1791,07 Kč</w:t>
            </w:r>
          </w:p>
          <w:p w14:paraId="703E40C1" w14:textId="77777777" w:rsidR="000B63FB" w:rsidRDefault="000B63FB" w:rsidP="005F75D3">
            <w:pPr>
              <w:spacing w:after="0" w:line="240" w:lineRule="auto"/>
              <w:rPr>
                <w:rFonts w:ascii="Arial" w:eastAsia="Times New Roman" w:hAnsi="Arial" w:cs="Arial"/>
                <w:sz w:val="16"/>
                <w:szCs w:val="16"/>
                <w:lang w:eastAsia="cs-CZ"/>
              </w:rPr>
            </w:pPr>
            <w:r w:rsidRPr="004E6652">
              <w:rPr>
                <w:rFonts w:ascii="Arial" w:eastAsia="Times New Roman" w:hAnsi="Arial" w:cs="Arial"/>
                <w:b/>
                <w:bCs/>
                <w:sz w:val="16"/>
                <w:szCs w:val="16"/>
                <w:highlight w:val="lightGray"/>
                <w:u w:val="single"/>
                <w:lang w:eastAsia="cs-CZ"/>
              </w:rPr>
              <w:t>Nutno vyjasnit použití ZUM! – nejsou již uvedeny v primovýkonech ke kterým by se tento nový výkon přičítal</w:t>
            </w:r>
            <w:r w:rsidRPr="004E6652">
              <w:rPr>
                <w:rFonts w:ascii="Arial" w:eastAsia="Times New Roman" w:hAnsi="Arial" w:cs="Arial"/>
                <w:sz w:val="16"/>
                <w:szCs w:val="16"/>
                <w:highlight w:val="lightGray"/>
                <w:lang w:eastAsia="cs-CZ"/>
              </w:rPr>
              <w:t>???</w:t>
            </w:r>
          </w:p>
          <w:p w14:paraId="7418CD1B" w14:textId="2ACF5D62" w:rsidR="000B63FB" w:rsidRPr="00B726DC" w:rsidRDefault="000B63FB" w:rsidP="005F75D3">
            <w:pPr>
              <w:spacing w:after="0" w:line="240" w:lineRule="auto"/>
              <w:rPr>
                <w:rFonts w:ascii="Arial" w:eastAsia="Times New Roman" w:hAnsi="Arial" w:cs="Arial"/>
                <w:color w:val="000000"/>
                <w:sz w:val="16"/>
                <w:szCs w:val="16"/>
                <w:lang w:eastAsia="cs-CZ"/>
              </w:rPr>
            </w:pPr>
          </w:p>
        </w:tc>
      </w:tr>
      <w:tr w:rsidR="000B63FB" w:rsidRPr="00B726DC" w14:paraId="2B7B914E" w14:textId="77777777" w:rsidTr="00BA01D7">
        <w:trPr>
          <w:trHeight w:val="56"/>
        </w:trPr>
        <w:tc>
          <w:tcPr>
            <w:tcW w:w="188" w:type="pct"/>
            <w:tcBorders>
              <w:top w:val="nil"/>
              <w:left w:val="single" w:sz="4" w:space="0" w:color="auto"/>
              <w:bottom w:val="single" w:sz="4" w:space="0" w:color="auto"/>
              <w:right w:val="single" w:sz="4" w:space="0" w:color="auto"/>
            </w:tcBorders>
            <w:noWrap/>
            <w:vAlign w:val="center"/>
            <w:hideMark/>
          </w:tcPr>
          <w:p w14:paraId="6273CEDA"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lastRenderedPageBreak/>
              <w:t>701</w:t>
            </w:r>
          </w:p>
        </w:tc>
        <w:tc>
          <w:tcPr>
            <w:tcW w:w="975" w:type="pct"/>
            <w:tcBorders>
              <w:top w:val="nil"/>
              <w:left w:val="nil"/>
              <w:bottom w:val="single" w:sz="4" w:space="0" w:color="auto"/>
              <w:right w:val="single" w:sz="4" w:space="0" w:color="auto"/>
            </w:tcBorders>
            <w:vAlign w:val="center"/>
            <w:hideMark/>
          </w:tcPr>
          <w:p w14:paraId="0FD36946"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71750</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AUTOFLORESCENČNÍ ZOBRAZENÍ V ORL</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nový výkon</w:t>
            </w:r>
          </w:p>
        </w:tc>
        <w:tc>
          <w:tcPr>
            <w:tcW w:w="3837" w:type="pct"/>
            <w:tcBorders>
              <w:top w:val="nil"/>
              <w:left w:val="nil"/>
              <w:bottom w:val="single" w:sz="4" w:space="0" w:color="auto"/>
              <w:right w:val="single" w:sz="4" w:space="0" w:color="auto"/>
            </w:tcBorders>
            <w:hideMark/>
          </w:tcPr>
          <w:p w14:paraId="6D504480" w14:textId="07693A9A" w:rsidR="000B63FB" w:rsidRDefault="000B63FB" w:rsidP="004E6652">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B726DC">
              <w:rPr>
                <w:rFonts w:ascii="Arial" w:eastAsia="Times New Roman" w:hAnsi="Arial" w:cs="Arial"/>
                <w:color w:val="000000"/>
                <w:sz w:val="16"/>
                <w:szCs w:val="16"/>
                <w:lang w:eastAsia="cs-CZ"/>
              </w:rPr>
              <w:t>Nemá být sdíleno s odborností 704?</w:t>
            </w:r>
          </w:p>
          <w:p w14:paraId="7449362D" w14:textId="5A38F70A" w:rsidR="000B63FB" w:rsidRDefault="000B63FB" w:rsidP="00485B8B">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520D6F">
              <w:rPr>
                <w:rFonts w:ascii="Arial" w:eastAsia="Times New Roman" w:hAnsi="Arial" w:cs="Arial"/>
                <w:color w:val="000000"/>
                <w:sz w:val="16"/>
                <w:szCs w:val="16"/>
                <w:lang w:eastAsia="cs-CZ"/>
              </w:rPr>
              <w:t xml:space="preserve">Jak byla péče vykazována doposud, </w:t>
            </w:r>
            <w:r>
              <w:rPr>
                <w:rFonts w:ascii="Arial" w:eastAsia="Times New Roman" w:hAnsi="Arial" w:cs="Arial"/>
                <w:color w:val="000000"/>
                <w:sz w:val="16"/>
                <w:szCs w:val="16"/>
                <w:lang w:eastAsia="cs-CZ"/>
              </w:rPr>
              <w:t xml:space="preserve">pokud </w:t>
            </w:r>
            <w:r w:rsidRPr="00520D6F">
              <w:rPr>
                <w:rFonts w:ascii="Arial" w:eastAsia="Times New Roman" w:hAnsi="Arial" w:cs="Arial"/>
                <w:color w:val="000000"/>
                <w:sz w:val="16"/>
                <w:szCs w:val="16"/>
                <w:lang w:eastAsia="cs-CZ"/>
              </w:rPr>
              <w:t>zástupně</w:t>
            </w:r>
            <w:r>
              <w:rPr>
                <w:rFonts w:ascii="Arial" w:eastAsia="Times New Roman" w:hAnsi="Arial" w:cs="Arial"/>
                <w:color w:val="000000"/>
                <w:sz w:val="16"/>
                <w:szCs w:val="16"/>
                <w:lang w:eastAsia="cs-CZ"/>
              </w:rPr>
              <w:t>, tak jakými výkony ze SZV</w:t>
            </w:r>
            <w:r w:rsidRPr="00520D6F">
              <w:rPr>
                <w:rFonts w:ascii="Arial" w:eastAsia="Times New Roman" w:hAnsi="Arial" w:cs="Arial"/>
                <w:color w:val="000000"/>
                <w:sz w:val="16"/>
                <w:szCs w:val="16"/>
                <w:lang w:eastAsia="cs-CZ"/>
              </w:rPr>
              <w:t xml:space="preserve">? </w:t>
            </w:r>
          </w:p>
          <w:p w14:paraId="0896C6A5" w14:textId="77777777" w:rsidR="000B63FB" w:rsidRPr="00520D6F" w:rsidRDefault="000B63FB" w:rsidP="00485B8B">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520D6F">
              <w:rPr>
                <w:rFonts w:ascii="Arial" w:eastAsia="Times New Roman" w:hAnsi="Arial" w:cs="Arial"/>
                <w:color w:val="000000"/>
                <w:sz w:val="16"/>
                <w:szCs w:val="16"/>
                <w:lang w:eastAsia="cs-CZ"/>
              </w:rPr>
              <w:t xml:space="preserve">Dle pozn. se jedná o intraoperační zobrazení příštítných tělísek, - „přístrojové zobrazení“  - vizuální identifikace příštítných tělísek nemusí být jednoduchá, ale znamená to, že bude vykazovaný ke všem op. štítné žl.? 51125,51127, operacím příštítných tělísek? 51121, 51131 a centrálním krčním disekcím? 71749, opět nárůst nákladů na samotný výkon → </w:t>
            </w:r>
            <w:r w:rsidRPr="00520D6F">
              <w:rPr>
                <w:rFonts w:ascii="Arial" w:eastAsia="Times New Roman" w:hAnsi="Arial" w:cs="Arial"/>
                <w:b/>
                <w:bCs/>
                <w:color w:val="000000"/>
                <w:sz w:val="16"/>
                <w:szCs w:val="16"/>
                <w:lang w:eastAsia="cs-CZ"/>
              </w:rPr>
              <w:t>nutné vymezit indikace.</w:t>
            </w:r>
          </w:p>
          <w:p w14:paraId="2132C32F" w14:textId="77777777" w:rsidR="000B63FB" w:rsidRDefault="000B63FB" w:rsidP="00485B8B">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520D6F">
              <w:rPr>
                <w:rFonts w:ascii="Arial" w:eastAsia="Times New Roman" w:hAnsi="Arial" w:cs="Arial"/>
                <w:color w:val="000000"/>
                <w:sz w:val="16"/>
                <w:szCs w:val="16"/>
                <w:lang w:eastAsia="cs-CZ"/>
              </w:rPr>
              <w:t xml:space="preserve">aktuálně se týká jen příštítných tělísek? – proč toto není uvedeno v názvu, asi bych doporučovala </w:t>
            </w:r>
            <w:r w:rsidRPr="00520D6F">
              <w:rPr>
                <w:rFonts w:ascii="Arial" w:eastAsia="Times New Roman" w:hAnsi="Arial" w:cs="Arial"/>
                <w:color w:val="000000"/>
                <w:sz w:val="16"/>
                <w:szCs w:val="16"/>
                <w:lang w:eastAsia="cs-CZ"/>
              </w:rPr>
              <w:br/>
              <w:t xml:space="preserve">vizuální identifikace příštítných tělísek je součástí výkonů 51125, 51127, 51121, 51131, v rámci výkonu 71749 bloková disekce krčních uzlin uvedena podmínka vizualizace příštítných tělísek není </w:t>
            </w:r>
          </w:p>
          <w:p w14:paraId="49256486" w14:textId="2D26F682" w:rsidR="000B63FB" w:rsidRDefault="000B63FB" w:rsidP="00485B8B">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520D6F">
              <w:rPr>
                <w:rFonts w:ascii="Arial" w:eastAsia="Times New Roman" w:hAnsi="Arial" w:cs="Arial"/>
                <w:color w:val="000000"/>
                <w:sz w:val="16"/>
                <w:szCs w:val="16"/>
                <w:lang w:eastAsia="cs-CZ"/>
              </w:rPr>
              <w:t>Dle popisu „využití specializovaného kamerového nebo sondového systému“ - v přístrojích není uvedeno</w:t>
            </w:r>
          </w:p>
          <w:p w14:paraId="1DFA14BD" w14:textId="77777777" w:rsidR="000B63FB" w:rsidRDefault="000B63FB" w:rsidP="00485B8B">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520D6F">
              <w:rPr>
                <w:rFonts w:ascii="Arial" w:eastAsia="Times New Roman" w:hAnsi="Arial" w:cs="Arial"/>
                <w:color w:val="000000"/>
                <w:sz w:val="16"/>
                <w:szCs w:val="16"/>
                <w:lang w:eastAsia="cs-CZ"/>
              </w:rPr>
              <w:t>OF 1/den, 4/rok – roční frekvenční omezení se zdá nadhodnoceno.</w:t>
            </w:r>
          </w:p>
          <w:p w14:paraId="0EB7E736" w14:textId="60EDCDB9" w:rsidR="000B63FB" w:rsidRPr="00520D6F" w:rsidRDefault="000B63FB" w:rsidP="00485B8B">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520D6F">
              <w:rPr>
                <w:rFonts w:ascii="Arial" w:eastAsia="Times New Roman" w:hAnsi="Arial" w:cs="Arial"/>
                <w:color w:val="000000"/>
                <w:sz w:val="16"/>
                <w:szCs w:val="16"/>
                <w:lang w:eastAsia="cs-CZ"/>
              </w:rPr>
              <w:t xml:space="preserve">Jako alternativa uváděno využití ICG zobrazení hodnotící perfúzi příštítných tělísek – existuje </w:t>
            </w:r>
            <w:r>
              <w:rPr>
                <w:rFonts w:ascii="Arial" w:eastAsia="Times New Roman" w:hAnsi="Arial" w:cs="Arial"/>
                <w:color w:val="000000"/>
                <w:sz w:val="16"/>
                <w:szCs w:val="16"/>
                <w:lang w:eastAsia="cs-CZ"/>
              </w:rPr>
              <w:t xml:space="preserve">takový </w:t>
            </w:r>
            <w:r w:rsidRPr="00520D6F">
              <w:rPr>
                <w:rFonts w:ascii="Arial" w:eastAsia="Times New Roman" w:hAnsi="Arial" w:cs="Arial"/>
                <w:color w:val="000000"/>
                <w:sz w:val="16"/>
                <w:szCs w:val="16"/>
                <w:lang w:eastAsia="cs-CZ"/>
              </w:rPr>
              <w:t>výkon? (ICG s indokyaninovou zelení) Na jakém základě je stanoveno, že je nový výkon méně nákladný? (pozn: předoperační zobrazení = sono, scinti, PET/CT,  scinti příštítných tělísek 47153, jiné zobrazení specificky pro příštítná tělíska v SZV není)</w:t>
            </w:r>
          </w:p>
          <w:p w14:paraId="471EAE83" w14:textId="50529FA0" w:rsidR="000B63FB" w:rsidRPr="00520D6F" w:rsidRDefault="000B63FB" w:rsidP="00F549C9">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w:t>
            </w:r>
            <w:r w:rsidRPr="00520D6F">
              <w:rPr>
                <w:rFonts w:ascii="Arial" w:eastAsia="Times New Roman" w:hAnsi="Arial" w:cs="Arial"/>
                <w:color w:val="000000"/>
                <w:sz w:val="16"/>
                <w:szCs w:val="16"/>
                <w:lang w:eastAsia="cs-CZ"/>
              </w:rPr>
              <w:t xml:space="preserve">Tzn. Vydefinování výkonu je nedostačující. Chybí informace o tom, kdo může výkon provádět a (jestli) má splňovat nějaké specifické podmínky (L3/L2/J1, spec. kurz, funkční licence), jaký </w:t>
            </w:r>
            <w:r w:rsidRPr="001D69A9">
              <w:rPr>
                <w:rFonts w:ascii="Arial" w:eastAsia="Times New Roman" w:hAnsi="Arial" w:cs="Arial"/>
                <w:b/>
                <w:bCs/>
                <w:color w:val="000000"/>
                <w:sz w:val="16"/>
                <w:szCs w:val="16"/>
                <w:lang w:eastAsia="cs-CZ"/>
              </w:rPr>
              <w:t xml:space="preserve">přístroj a v jaké ceně je nutný k provedení, </w:t>
            </w:r>
            <w:r w:rsidRPr="00D76A19">
              <w:rPr>
                <w:rFonts w:ascii="Arial" w:eastAsia="Times New Roman" w:hAnsi="Arial" w:cs="Arial"/>
                <w:b/>
                <w:bCs/>
                <w:color w:val="FF0000"/>
                <w:sz w:val="16"/>
                <w:szCs w:val="16"/>
                <w:highlight w:val="yellow"/>
                <w:lang w:eastAsia="cs-CZ"/>
              </w:rPr>
              <w:t>zda sonda/kamera jsou součástí přístroje, nebo jednorázově spotřebovávaný ZUM.</w:t>
            </w:r>
            <w:r w:rsidRPr="001D69A9">
              <w:rPr>
                <w:rFonts w:ascii="Arial" w:eastAsia="Times New Roman" w:hAnsi="Arial" w:cs="Arial"/>
                <w:b/>
                <w:bCs/>
                <w:color w:val="000000"/>
                <w:sz w:val="16"/>
                <w:szCs w:val="16"/>
                <w:lang w:eastAsia="cs-CZ"/>
              </w:rPr>
              <w:t xml:space="preserve"> Chybí informace, o kolik tato zobrazovací metoda zákrok prodraží oproti alternativní technice s kontrastní látkou</w:t>
            </w:r>
            <w:r w:rsidRPr="00520D6F">
              <w:rPr>
                <w:rFonts w:ascii="Arial" w:eastAsia="Times New Roman" w:hAnsi="Arial" w:cs="Arial"/>
                <w:color w:val="000000"/>
                <w:sz w:val="16"/>
                <w:szCs w:val="16"/>
                <w:lang w:eastAsia="cs-CZ"/>
              </w:rPr>
              <w:t xml:space="preserve"> (uvedeno pouze, že se jedná o ekonomicky náročnější variantu). Chybí dostatečné odůvodnění a posouzení medicínské efektivity, včetně informace</w:t>
            </w:r>
            <w:r>
              <w:rPr>
                <w:rFonts w:ascii="Arial" w:eastAsia="Times New Roman" w:hAnsi="Arial" w:cs="Arial"/>
                <w:color w:val="000000"/>
                <w:sz w:val="16"/>
                <w:szCs w:val="16"/>
                <w:lang w:eastAsia="cs-CZ"/>
              </w:rPr>
              <w:t>,</w:t>
            </w:r>
            <w:r w:rsidRPr="00520D6F">
              <w:rPr>
                <w:rFonts w:ascii="Arial" w:eastAsia="Times New Roman" w:hAnsi="Arial" w:cs="Arial"/>
                <w:color w:val="000000"/>
                <w:sz w:val="16"/>
                <w:szCs w:val="16"/>
                <w:lang w:eastAsia="cs-CZ"/>
              </w:rPr>
              <w:t xml:space="preserve"> kdy a proč (ne)používat "novou" metodu a kdy "starou".</w:t>
            </w:r>
          </w:p>
          <w:p w14:paraId="3DF6432B" w14:textId="5868E9B4" w:rsidR="000B63FB" w:rsidRPr="00B726DC" w:rsidRDefault="000B63FB" w:rsidP="004E6652">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520D6F">
              <w:rPr>
                <w:rFonts w:ascii="Arial" w:eastAsia="Times New Roman" w:hAnsi="Arial" w:cs="Arial"/>
                <w:sz w:val="16"/>
                <w:szCs w:val="16"/>
                <w:lang w:eastAsia="cs-CZ"/>
              </w:rPr>
              <w:t>V návrhu chybí vyčíslení ekonomického dopadu. Výkon má omezením "H/SH", nelze predikovat vliv na CZ-DRG, finanční dopad nelze stanovit.</w:t>
            </w:r>
          </w:p>
        </w:tc>
      </w:tr>
      <w:tr w:rsidR="000B63FB" w:rsidRPr="00B726DC" w14:paraId="08DA2AAD" w14:textId="77777777" w:rsidTr="000B63FB">
        <w:trPr>
          <w:trHeight w:val="56"/>
        </w:trPr>
        <w:tc>
          <w:tcPr>
            <w:tcW w:w="188" w:type="pct"/>
            <w:tcBorders>
              <w:top w:val="nil"/>
              <w:left w:val="single" w:sz="4" w:space="0" w:color="auto"/>
              <w:bottom w:val="single" w:sz="4" w:space="0" w:color="auto"/>
              <w:right w:val="single" w:sz="4" w:space="0" w:color="auto"/>
            </w:tcBorders>
            <w:noWrap/>
            <w:vAlign w:val="center"/>
            <w:hideMark/>
          </w:tcPr>
          <w:p w14:paraId="3E821828"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701</w:t>
            </w:r>
          </w:p>
        </w:tc>
        <w:tc>
          <w:tcPr>
            <w:tcW w:w="975" w:type="pct"/>
            <w:tcBorders>
              <w:top w:val="nil"/>
              <w:left w:val="nil"/>
              <w:bottom w:val="single" w:sz="4" w:space="0" w:color="auto"/>
              <w:right w:val="single" w:sz="4" w:space="0" w:color="auto"/>
            </w:tcBorders>
            <w:vAlign w:val="center"/>
            <w:hideMark/>
          </w:tcPr>
          <w:p w14:paraId="1FE58090"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71778</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DIAGNOSTICKÁ SIALOENDOSKOPIE</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nový výkon</w:t>
            </w:r>
          </w:p>
        </w:tc>
        <w:tc>
          <w:tcPr>
            <w:tcW w:w="3837" w:type="pct"/>
            <w:tcBorders>
              <w:top w:val="nil"/>
              <w:left w:val="nil"/>
              <w:bottom w:val="single" w:sz="4" w:space="0" w:color="auto"/>
              <w:right w:val="single" w:sz="4" w:space="0" w:color="auto"/>
            </w:tcBorders>
            <w:hideMark/>
          </w:tcPr>
          <w:p w14:paraId="4B4C3C42" w14:textId="77777777" w:rsidR="000B63FB" w:rsidRDefault="000B63FB" w:rsidP="001D69A9">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Jak byla péče vykazována doposud??</w:t>
            </w:r>
          </w:p>
          <w:p w14:paraId="192E14F2" w14:textId="249976B4" w:rsidR="000B63FB" w:rsidRPr="00D76A19" w:rsidRDefault="000B63FB" w:rsidP="008030F4">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D76A19">
              <w:rPr>
                <w:rFonts w:ascii="Arial" w:eastAsia="Times New Roman" w:hAnsi="Arial" w:cs="Arial"/>
                <w:color w:val="000000"/>
                <w:sz w:val="16"/>
                <w:szCs w:val="16"/>
                <w:lang w:eastAsia="cs-CZ"/>
              </w:rPr>
              <w:t>Z jakého důvodu je OF 2xd, je tím myšleno endoskopické vyšetření příušní a submandibulární žlázy v jednom dni?</w:t>
            </w:r>
            <w:r>
              <w:rPr>
                <w:rFonts w:ascii="Arial" w:eastAsia="Times New Roman" w:hAnsi="Arial" w:cs="Arial"/>
                <w:color w:val="000000"/>
                <w:sz w:val="16"/>
                <w:szCs w:val="16"/>
                <w:lang w:eastAsia="cs-CZ"/>
              </w:rPr>
              <w:t xml:space="preserve"> J</w:t>
            </w:r>
            <w:r w:rsidRPr="00D76A19">
              <w:rPr>
                <w:rFonts w:ascii="Arial" w:eastAsia="Times New Roman" w:hAnsi="Arial" w:cs="Arial"/>
                <w:color w:val="000000"/>
                <w:sz w:val="16"/>
                <w:szCs w:val="16"/>
                <w:lang w:eastAsia="cs-CZ"/>
              </w:rPr>
              <w:t>e to vůbec pravděpodobné?, nebo je to z důvodu principu párového orgánu?</w:t>
            </w:r>
            <w:r>
              <w:rPr>
                <w:rFonts w:ascii="Arial" w:eastAsia="Times New Roman" w:hAnsi="Arial" w:cs="Arial"/>
                <w:color w:val="000000"/>
                <w:sz w:val="16"/>
                <w:szCs w:val="16"/>
                <w:lang w:eastAsia="cs-CZ"/>
              </w:rPr>
              <w:t xml:space="preserve"> Upozorňuje, že </w:t>
            </w:r>
            <w:r w:rsidRPr="00D76A19">
              <w:rPr>
                <w:rFonts w:ascii="Arial" w:eastAsia="Times New Roman" w:hAnsi="Arial" w:cs="Arial"/>
                <w:color w:val="000000"/>
                <w:sz w:val="16"/>
                <w:szCs w:val="16"/>
                <w:lang w:eastAsia="cs-CZ"/>
              </w:rPr>
              <w:t xml:space="preserve">vykázání výkonů laterality umožní vykázání pro obě strany i s OF 1x/den tzn.- OF 4/měsíc, 8/rok se zdá nahodnocené ?? diskuse </w:t>
            </w:r>
            <w:r>
              <w:rPr>
                <w:rFonts w:ascii="Arial" w:eastAsia="Times New Roman" w:hAnsi="Arial" w:cs="Arial"/>
                <w:color w:val="000000"/>
                <w:sz w:val="16"/>
                <w:szCs w:val="16"/>
                <w:lang w:eastAsia="cs-CZ"/>
              </w:rPr>
              <w:t>nutná</w:t>
            </w:r>
          </w:p>
          <w:p w14:paraId="6666E4A0" w14:textId="16E992FA" w:rsidR="000B63FB" w:rsidRPr="00B726DC" w:rsidRDefault="000B63FB" w:rsidP="001D69A9">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B726DC">
              <w:rPr>
                <w:rFonts w:ascii="Arial" w:eastAsia="Times New Roman" w:hAnsi="Arial" w:cs="Arial"/>
                <w:color w:val="000000"/>
                <w:sz w:val="16"/>
                <w:szCs w:val="16"/>
                <w:lang w:eastAsia="cs-CZ"/>
              </w:rPr>
              <w:t>OM H? – bude v CA (u dětí asi ano)</w:t>
            </w:r>
            <w:r>
              <w:rPr>
                <w:rFonts w:ascii="Arial" w:eastAsia="Times New Roman" w:hAnsi="Arial" w:cs="Arial"/>
                <w:color w:val="000000"/>
                <w:sz w:val="16"/>
                <w:szCs w:val="16"/>
                <w:lang w:eastAsia="cs-CZ"/>
              </w:rPr>
              <w:t>. J</w:t>
            </w:r>
            <w:r w:rsidRPr="00B726DC">
              <w:rPr>
                <w:rFonts w:ascii="Arial" w:eastAsia="Times New Roman" w:hAnsi="Arial" w:cs="Arial"/>
                <w:color w:val="000000"/>
                <w:sz w:val="16"/>
                <w:szCs w:val="16"/>
                <w:lang w:eastAsia="cs-CZ"/>
              </w:rPr>
              <w:t xml:space="preserve">e záměr pro JPL?, dle popisu/odborné literatury se jeví, že je prováděno v LA, nebylo </w:t>
            </w:r>
            <w:r w:rsidRPr="00D76A19">
              <w:rPr>
                <w:rFonts w:ascii="Arial" w:eastAsia="Times New Roman" w:hAnsi="Arial" w:cs="Arial"/>
                <w:b/>
                <w:bCs/>
                <w:color w:val="000000"/>
                <w:sz w:val="16"/>
                <w:szCs w:val="16"/>
                <w:lang w:eastAsia="cs-CZ"/>
              </w:rPr>
              <w:t>by lépe BOM?</w:t>
            </w:r>
          </w:p>
          <w:p w14:paraId="674E077E" w14:textId="77777777" w:rsidR="000B63FB" w:rsidRPr="00184E53" w:rsidRDefault="000B63FB" w:rsidP="00D76A19">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B726DC">
              <w:rPr>
                <w:rFonts w:ascii="Arial" w:eastAsia="Times New Roman" w:hAnsi="Arial" w:cs="Arial"/>
                <w:color w:val="000000"/>
                <w:sz w:val="16"/>
                <w:szCs w:val="16"/>
                <w:lang w:eastAsia="cs-CZ"/>
              </w:rPr>
              <w:t>V popisu výkonu ustanovení "</w:t>
            </w:r>
            <w:r w:rsidRPr="00184E53">
              <w:rPr>
                <w:rFonts w:ascii="Arial" w:eastAsia="Times New Roman" w:hAnsi="Arial" w:cs="Arial"/>
                <w:i/>
                <w:iCs/>
                <w:color w:val="000000"/>
                <w:sz w:val="16"/>
                <w:szCs w:val="16"/>
                <w:u w:val="single"/>
                <w:lang w:eastAsia="cs-CZ"/>
              </w:rPr>
              <w:t>je součástí terapeutické sialonedokopie 717</w:t>
            </w:r>
            <w:r w:rsidRPr="00B726DC">
              <w:rPr>
                <w:rFonts w:ascii="Arial" w:eastAsia="Times New Roman" w:hAnsi="Arial" w:cs="Arial"/>
                <w:color w:val="000000"/>
                <w:sz w:val="16"/>
                <w:szCs w:val="16"/>
                <w:lang w:eastAsia="cs-CZ"/>
              </w:rPr>
              <w:t>76" nahradit "</w:t>
            </w:r>
            <w:r w:rsidRPr="00184E53">
              <w:rPr>
                <w:rFonts w:ascii="Arial" w:eastAsia="Times New Roman" w:hAnsi="Arial" w:cs="Arial"/>
                <w:i/>
                <w:iCs/>
                <w:color w:val="000000"/>
                <w:sz w:val="16"/>
                <w:szCs w:val="16"/>
                <w:lang w:eastAsia="cs-CZ"/>
              </w:rPr>
              <w:t>je vykaz</w:t>
            </w:r>
            <w:r>
              <w:rPr>
                <w:rFonts w:ascii="Arial" w:eastAsia="Times New Roman" w:hAnsi="Arial" w:cs="Arial"/>
                <w:i/>
                <w:iCs/>
                <w:color w:val="000000"/>
                <w:sz w:val="16"/>
                <w:szCs w:val="16"/>
                <w:lang w:eastAsia="cs-CZ"/>
              </w:rPr>
              <w:t>o</w:t>
            </w:r>
            <w:r w:rsidRPr="00184E53">
              <w:rPr>
                <w:rFonts w:ascii="Arial" w:eastAsia="Times New Roman" w:hAnsi="Arial" w:cs="Arial"/>
                <w:i/>
                <w:iCs/>
                <w:color w:val="000000"/>
                <w:sz w:val="16"/>
                <w:szCs w:val="16"/>
                <w:lang w:eastAsia="cs-CZ"/>
              </w:rPr>
              <w:t>váno samostatně výkonem 71776"</w:t>
            </w:r>
          </w:p>
          <w:p w14:paraId="13548CCA" w14:textId="32077AAA" w:rsidR="000B63FB" w:rsidRPr="00184E53" w:rsidRDefault="000B63FB" w:rsidP="00D76A19">
            <w:pPr>
              <w:pStyle w:val="Odstavecseseznamem"/>
              <w:numPr>
                <w:ilvl w:val="0"/>
                <w:numId w:val="1"/>
              </w:numPr>
              <w:spacing w:after="0" w:line="240" w:lineRule="auto"/>
              <w:ind w:left="240" w:hanging="142"/>
              <w:rPr>
                <w:rFonts w:ascii="Arial" w:eastAsia="Times New Roman" w:hAnsi="Arial" w:cs="Arial"/>
                <w:sz w:val="16"/>
                <w:szCs w:val="16"/>
                <w:lang w:eastAsia="cs-CZ"/>
              </w:rPr>
            </w:pPr>
            <w:r>
              <w:rPr>
                <w:rFonts w:ascii="Arial" w:eastAsia="Times New Roman" w:hAnsi="Arial" w:cs="Arial"/>
                <w:color w:val="000000"/>
                <w:sz w:val="16"/>
                <w:szCs w:val="16"/>
                <w:lang w:eastAsia="cs-CZ"/>
              </w:rPr>
              <w:t xml:space="preserve">Jak se bude řešit </w:t>
            </w:r>
            <w:r w:rsidRPr="00B726DC">
              <w:rPr>
                <w:rFonts w:ascii="Arial" w:eastAsia="Times New Roman" w:hAnsi="Arial" w:cs="Arial"/>
                <w:color w:val="000000"/>
                <w:sz w:val="16"/>
                <w:szCs w:val="16"/>
                <w:lang w:eastAsia="cs-CZ"/>
              </w:rPr>
              <w:t xml:space="preserve">když </w:t>
            </w:r>
            <w:r>
              <w:rPr>
                <w:rFonts w:ascii="Arial" w:eastAsia="Times New Roman" w:hAnsi="Arial" w:cs="Arial"/>
                <w:color w:val="000000"/>
                <w:sz w:val="16"/>
                <w:szCs w:val="16"/>
                <w:lang w:eastAsia="cs-CZ"/>
              </w:rPr>
              <w:t xml:space="preserve">bude </w:t>
            </w:r>
            <w:r w:rsidRPr="00B726DC">
              <w:rPr>
                <w:rFonts w:ascii="Arial" w:eastAsia="Times New Roman" w:hAnsi="Arial" w:cs="Arial"/>
                <w:color w:val="000000"/>
                <w:sz w:val="16"/>
                <w:szCs w:val="16"/>
                <w:lang w:eastAsia="cs-CZ"/>
              </w:rPr>
              <w:t xml:space="preserve">diagnostika rovnou spojena s léčbou?? – odstranění sialolitu, </w:t>
            </w:r>
            <w:r>
              <w:rPr>
                <w:rFonts w:ascii="Arial" w:eastAsia="Times New Roman" w:hAnsi="Arial" w:cs="Arial"/>
                <w:color w:val="000000"/>
                <w:sz w:val="16"/>
                <w:szCs w:val="16"/>
                <w:lang w:eastAsia="cs-CZ"/>
              </w:rPr>
              <w:t>jak bude péče v</w:t>
            </w:r>
            <w:r w:rsidRPr="00184E53">
              <w:rPr>
                <w:rFonts w:ascii="Arial" w:eastAsia="Times New Roman" w:hAnsi="Arial" w:cs="Arial"/>
                <w:sz w:val="16"/>
                <w:szCs w:val="16"/>
                <w:lang w:eastAsia="cs-CZ"/>
              </w:rPr>
              <w:t xml:space="preserve">ykazována? </w:t>
            </w:r>
          </w:p>
          <w:p w14:paraId="0A80C38A" w14:textId="79028AE4" w:rsidR="000B63FB" w:rsidRPr="00B726DC" w:rsidRDefault="000B63FB" w:rsidP="00D76A19">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184E53">
              <w:rPr>
                <w:rFonts w:ascii="Arial" w:eastAsia="Times New Roman" w:hAnsi="Arial" w:cs="Arial"/>
                <w:sz w:val="16"/>
                <w:szCs w:val="16"/>
                <w:lang w:eastAsia="cs-CZ"/>
              </w:rPr>
              <w:t>V návrhu chybí vyčíslení ekonomického dopadu. Výkon má omezením "H", nelze predikovat vliv na CZ-DRG, finanční dopad nelze stanovit</w:t>
            </w:r>
          </w:p>
        </w:tc>
      </w:tr>
      <w:tr w:rsidR="000B63FB" w:rsidRPr="00B726DC" w14:paraId="4CB050D4" w14:textId="77777777" w:rsidTr="00BA01D7">
        <w:trPr>
          <w:trHeight w:val="207"/>
        </w:trPr>
        <w:tc>
          <w:tcPr>
            <w:tcW w:w="188" w:type="pct"/>
            <w:tcBorders>
              <w:top w:val="nil"/>
              <w:left w:val="single" w:sz="4" w:space="0" w:color="auto"/>
              <w:bottom w:val="single" w:sz="4" w:space="0" w:color="auto"/>
              <w:right w:val="single" w:sz="4" w:space="0" w:color="auto"/>
            </w:tcBorders>
            <w:noWrap/>
            <w:vAlign w:val="center"/>
            <w:hideMark/>
          </w:tcPr>
          <w:p w14:paraId="34A3E266"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701</w:t>
            </w:r>
          </w:p>
        </w:tc>
        <w:tc>
          <w:tcPr>
            <w:tcW w:w="975" w:type="pct"/>
            <w:tcBorders>
              <w:top w:val="nil"/>
              <w:left w:val="nil"/>
              <w:bottom w:val="single" w:sz="4" w:space="0" w:color="auto"/>
              <w:right w:val="single" w:sz="4" w:space="0" w:color="auto"/>
            </w:tcBorders>
            <w:vAlign w:val="center"/>
            <w:hideMark/>
          </w:tcPr>
          <w:p w14:paraId="0E313BB3"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71776</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TERAPEUTICKÁ SIALOENDOSKOPIE</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nový výkon</w:t>
            </w:r>
          </w:p>
        </w:tc>
        <w:tc>
          <w:tcPr>
            <w:tcW w:w="3837" w:type="pct"/>
            <w:tcBorders>
              <w:top w:val="nil"/>
              <w:left w:val="nil"/>
              <w:bottom w:val="single" w:sz="4" w:space="0" w:color="auto"/>
              <w:right w:val="single" w:sz="4" w:space="0" w:color="auto"/>
            </w:tcBorders>
            <w:hideMark/>
          </w:tcPr>
          <w:p w14:paraId="20265805" w14:textId="77777777" w:rsidR="000B63FB" w:rsidRDefault="000B63FB" w:rsidP="00184E53">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Jak byla péče vykazována doposud??</w:t>
            </w:r>
          </w:p>
          <w:p w14:paraId="6CF2477F" w14:textId="547F653C" w:rsidR="000B63FB" w:rsidRPr="00B726DC" w:rsidRDefault="000B63FB" w:rsidP="00184E53">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B726DC">
              <w:rPr>
                <w:rFonts w:ascii="Arial" w:eastAsia="Times New Roman" w:hAnsi="Arial" w:cs="Arial"/>
                <w:color w:val="000000"/>
                <w:sz w:val="16"/>
                <w:szCs w:val="16"/>
                <w:lang w:eastAsia="cs-CZ"/>
              </w:rPr>
              <w:t>Nemá být sdíleno s odborností 704?</w:t>
            </w:r>
          </w:p>
          <w:p w14:paraId="3FC9DAA6" w14:textId="77777777" w:rsidR="000B63FB" w:rsidRDefault="000B63FB" w:rsidP="00184E53">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B726DC">
              <w:rPr>
                <w:rFonts w:ascii="Arial" w:eastAsia="Times New Roman" w:hAnsi="Arial" w:cs="Arial"/>
                <w:color w:val="000000"/>
                <w:sz w:val="16"/>
                <w:szCs w:val="16"/>
                <w:lang w:eastAsia="cs-CZ"/>
              </w:rPr>
              <w:t>V popisu výkonu nahradit "návaznosti ne předchozí " za "návaznosti na předchozí "</w:t>
            </w:r>
          </w:p>
          <w:p w14:paraId="7C9CAA27" w14:textId="6711111E" w:rsidR="000B63FB" w:rsidRDefault="000B63FB" w:rsidP="00184E53">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B726DC">
              <w:rPr>
                <w:rFonts w:ascii="Arial" w:eastAsia="Times New Roman" w:hAnsi="Arial" w:cs="Arial"/>
                <w:color w:val="000000"/>
                <w:sz w:val="16"/>
                <w:szCs w:val="16"/>
                <w:lang w:eastAsia="cs-CZ"/>
              </w:rPr>
              <w:t xml:space="preserve">Výkon může být proveden samostatně nebo v návaznosti na předchozí diagnostickou sialoendoskopii??? </w:t>
            </w:r>
            <w:r>
              <w:rPr>
                <w:rFonts w:ascii="Arial" w:eastAsia="Times New Roman" w:hAnsi="Arial" w:cs="Arial"/>
                <w:color w:val="000000"/>
                <w:sz w:val="16"/>
                <w:szCs w:val="16"/>
                <w:lang w:eastAsia="cs-CZ"/>
              </w:rPr>
              <w:t>Ale o</w:t>
            </w:r>
            <w:r w:rsidRPr="00B726DC">
              <w:rPr>
                <w:rFonts w:ascii="Arial" w:eastAsia="Times New Roman" w:hAnsi="Arial" w:cs="Arial"/>
                <w:color w:val="000000"/>
                <w:sz w:val="16"/>
                <w:szCs w:val="16"/>
                <w:lang w:eastAsia="cs-CZ"/>
              </w:rPr>
              <w:t xml:space="preserve">bsahy výkonů se překrývají (nelze je vykazovat současně při aktuálním popisu obou výkonů a je to vůbec pravděpodobné, že by byl proveden bez diagnostické fáze?) </w:t>
            </w:r>
            <w:r>
              <w:rPr>
                <w:rFonts w:ascii="Arial" w:eastAsia="Times New Roman" w:hAnsi="Arial" w:cs="Arial"/>
                <w:color w:val="000000"/>
                <w:sz w:val="16"/>
                <w:szCs w:val="16"/>
                <w:lang w:eastAsia="cs-CZ"/>
              </w:rPr>
              <w:t>→</w:t>
            </w:r>
            <w:r w:rsidRPr="00B726DC">
              <w:rPr>
                <w:rFonts w:ascii="Arial" w:eastAsia="Times New Roman" w:hAnsi="Arial" w:cs="Arial"/>
                <w:color w:val="000000"/>
                <w:sz w:val="16"/>
                <w:szCs w:val="16"/>
                <w:lang w:eastAsia="cs-CZ"/>
              </w:rPr>
              <w:t>Doporuču</w:t>
            </w:r>
            <w:r>
              <w:rPr>
                <w:rFonts w:ascii="Arial" w:eastAsia="Times New Roman" w:hAnsi="Arial" w:cs="Arial"/>
                <w:color w:val="000000"/>
                <w:sz w:val="16"/>
                <w:szCs w:val="16"/>
                <w:lang w:eastAsia="cs-CZ"/>
              </w:rPr>
              <w:t>jeme</w:t>
            </w:r>
            <w:r w:rsidRPr="00B726DC">
              <w:rPr>
                <w:rFonts w:ascii="Arial" w:eastAsia="Times New Roman" w:hAnsi="Arial" w:cs="Arial"/>
                <w:color w:val="000000"/>
                <w:sz w:val="16"/>
                <w:szCs w:val="16"/>
                <w:lang w:eastAsia="cs-CZ"/>
              </w:rPr>
              <w:t xml:space="preserve"> úprava obsahu terapeutické sialoendoskopie, </w:t>
            </w:r>
            <w:r w:rsidRPr="00184E53">
              <w:rPr>
                <w:rFonts w:ascii="Arial" w:eastAsia="Times New Roman" w:hAnsi="Arial" w:cs="Arial"/>
                <w:b/>
                <w:bCs/>
                <w:color w:val="000000"/>
                <w:sz w:val="16"/>
                <w:szCs w:val="16"/>
                <w:lang w:eastAsia="cs-CZ"/>
              </w:rPr>
              <w:t>ve smyslu přičítacím k</w:t>
            </w:r>
            <w:r>
              <w:rPr>
                <w:rFonts w:ascii="Arial" w:eastAsia="Times New Roman" w:hAnsi="Arial" w:cs="Arial"/>
                <w:b/>
                <w:bCs/>
                <w:color w:val="000000"/>
                <w:sz w:val="16"/>
                <w:szCs w:val="16"/>
                <w:lang w:eastAsia="cs-CZ"/>
              </w:rPr>
              <w:t> </w:t>
            </w:r>
            <w:r w:rsidRPr="00184E53">
              <w:rPr>
                <w:rFonts w:ascii="Arial" w:eastAsia="Times New Roman" w:hAnsi="Arial" w:cs="Arial"/>
                <w:b/>
                <w:bCs/>
                <w:color w:val="000000"/>
                <w:sz w:val="16"/>
                <w:szCs w:val="16"/>
                <w:lang w:eastAsia="cs-CZ"/>
              </w:rPr>
              <w:t>d</w:t>
            </w:r>
            <w:r>
              <w:rPr>
                <w:rFonts w:ascii="Arial" w:eastAsia="Times New Roman" w:hAnsi="Arial" w:cs="Arial"/>
                <w:b/>
                <w:bCs/>
                <w:color w:val="000000"/>
                <w:sz w:val="16"/>
                <w:szCs w:val="16"/>
                <w:lang w:eastAsia="cs-CZ"/>
              </w:rPr>
              <w:t xml:space="preserve">iagnostickému </w:t>
            </w:r>
            <w:r w:rsidRPr="00184E53">
              <w:rPr>
                <w:rFonts w:ascii="Arial" w:eastAsia="Times New Roman" w:hAnsi="Arial" w:cs="Arial"/>
                <w:b/>
                <w:bCs/>
                <w:color w:val="000000"/>
                <w:sz w:val="16"/>
                <w:szCs w:val="16"/>
                <w:lang w:eastAsia="cs-CZ"/>
              </w:rPr>
              <w:t>výkonu</w:t>
            </w:r>
            <w:r w:rsidRPr="00B726DC">
              <w:rPr>
                <w:rFonts w:ascii="Arial" w:eastAsia="Times New Roman" w:hAnsi="Arial" w:cs="Arial"/>
                <w:color w:val="000000"/>
                <w:sz w:val="16"/>
                <w:szCs w:val="16"/>
                <w:lang w:eastAsia="cs-CZ"/>
              </w:rPr>
              <w:t xml:space="preserve"> při naplnění obsahu výkonu, tj. extrakce konkrementu, dilataci vývodu nebo zavedení stentu. Druhá možnost řešení zakázaná kombinace v jednom dni, aktuálně se obsahy výkonů překrývají. Pak </w:t>
            </w:r>
            <w:r>
              <w:rPr>
                <w:rFonts w:ascii="Arial" w:eastAsia="Times New Roman" w:hAnsi="Arial" w:cs="Arial"/>
                <w:color w:val="000000"/>
                <w:sz w:val="16"/>
                <w:szCs w:val="16"/>
                <w:lang w:eastAsia="cs-CZ"/>
              </w:rPr>
              <w:t xml:space="preserve">nutná </w:t>
            </w:r>
            <w:r w:rsidRPr="00B726DC">
              <w:rPr>
                <w:rFonts w:ascii="Arial" w:eastAsia="Times New Roman" w:hAnsi="Arial" w:cs="Arial"/>
                <w:color w:val="000000"/>
                <w:sz w:val="16"/>
                <w:szCs w:val="16"/>
                <w:lang w:eastAsia="cs-CZ"/>
              </w:rPr>
              <w:t>úprava protikladu v textu - uvedeno, že se provede samostatně nebo v návaznosti na výkon 71778.</w:t>
            </w:r>
          </w:p>
          <w:p w14:paraId="266AC79A" w14:textId="77777777" w:rsidR="000B63FB" w:rsidRDefault="000B63FB" w:rsidP="00184E53">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B726DC">
              <w:rPr>
                <w:rFonts w:ascii="Arial" w:eastAsia="Times New Roman" w:hAnsi="Arial" w:cs="Arial"/>
                <w:color w:val="000000"/>
                <w:sz w:val="16"/>
                <w:szCs w:val="16"/>
                <w:lang w:eastAsia="cs-CZ"/>
              </w:rPr>
              <w:t>Není OF ani OM (předpoklád</w:t>
            </w:r>
            <w:r>
              <w:rPr>
                <w:rFonts w:ascii="Arial" w:eastAsia="Times New Roman" w:hAnsi="Arial" w:cs="Arial"/>
                <w:color w:val="000000"/>
                <w:sz w:val="16"/>
                <w:szCs w:val="16"/>
                <w:lang w:eastAsia="cs-CZ"/>
              </w:rPr>
              <w:t>áme OM H j</w:t>
            </w:r>
            <w:r w:rsidRPr="00B726DC">
              <w:rPr>
                <w:rFonts w:ascii="Arial" w:eastAsia="Times New Roman" w:hAnsi="Arial" w:cs="Arial"/>
                <w:color w:val="000000"/>
                <w:sz w:val="16"/>
                <w:szCs w:val="16"/>
                <w:lang w:eastAsia="cs-CZ"/>
              </w:rPr>
              <w:t>ako diagnostická sialoendoskopie, nebo BOM viz výše</w:t>
            </w:r>
            <w:r>
              <w:rPr>
                <w:rFonts w:ascii="Arial" w:eastAsia="Times New Roman" w:hAnsi="Arial" w:cs="Arial"/>
                <w:color w:val="000000"/>
                <w:sz w:val="16"/>
                <w:szCs w:val="16"/>
                <w:lang w:eastAsia="cs-CZ"/>
              </w:rPr>
              <w:t xml:space="preserve"> připomínka?</w:t>
            </w:r>
          </w:p>
          <w:p w14:paraId="496EB1F4" w14:textId="77777777" w:rsidR="000B63FB" w:rsidRDefault="000B63FB" w:rsidP="00184E53">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184E53">
              <w:rPr>
                <w:rFonts w:ascii="Arial" w:eastAsia="Times New Roman" w:hAnsi="Arial" w:cs="Arial"/>
                <w:color w:val="000000"/>
                <w:sz w:val="16"/>
                <w:szCs w:val="16"/>
                <w:lang w:eastAsia="cs-CZ"/>
              </w:rPr>
              <w:t>v ZUMové položce</w:t>
            </w:r>
            <w:r>
              <w:rPr>
                <w:rFonts w:ascii="Arial" w:eastAsia="Times New Roman" w:hAnsi="Arial" w:cs="Arial"/>
                <w:color w:val="000000"/>
                <w:sz w:val="16"/>
                <w:szCs w:val="16"/>
                <w:lang w:eastAsia="cs-CZ"/>
              </w:rPr>
              <w:t xml:space="preserve"> není nic uvedeno ?je to záměr </w:t>
            </w:r>
            <w:r w:rsidRPr="00184E53">
              <w:rPr>
                <w:rFonts w:ascii="Arial" w:eastAsia="Times New Roman" w:hAnsi="Arial" w:cs="Arial"/>
                <w:color w:val="000000"/>
                <w:sz w:val="16"/>
                <w:szCs w:val="16"/>
                <w:lang w:eastAsia="cs-CZ"/>
              </w:rPr>
              <w:t xml:space="preserve"> např. stenty? Nejsou v číselníku?</w:t>
            </w:r>
          </w:p>
          <w:p w14:paraId="0FD2F4FC" w14:textId="3C19EB8F" w:rsidR="000B63FB" w:rsidRDefault="000B63FB" w:rsidP="00184E53">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184E53">
              <w:rPr>
                <w:rFonts w:ascii="Arial" w:eastAsia="Times New Roman" w:hAnsi="Arial" w:cs="Arial"/>
                <w:color w:val="000000"/>
                <w:sz w:val="16"/>
                <w:szCs w:val="16"/>
                <w:lang w:eastAsia="cs-CZ"/>
              </w:rPr>
              <w:t xml:space="preserve">V návrhu chybí vyčíslení ekonomického dopadu. Výkon má </w:t>
            </w:r>
            <w:r>
              <w:rPr>
                <w:rFonts w:ascii="Arial" w:eastAsia="Times New Roman" w:hAnsi="Arial" w:cs="Arial"/>
                <w:color w:val="000000"/>
                <w:sz w:val="16"/>
                <w:szCs w:val="16"/>
                <w:lang w:eastAsia="cs-CZ"/>
              </w:rPr>
              <w:t xml:space="preserve">nejspíše </w:t>
            </w:r>
            <w:r w:rsidRPr="00184E53">
              <w:rPr>
                <w:rFonts w:ascii="Arial" w:eastAsia="Times New Roman" w:hAnsi="Arial" w:cs="Arial"/>
                <w:color w:val="000000"/>
                <w:sz w:val="16"/>
                <w:szCs w:val="16"/>
                <w:lang w:eastAsia="cs-CZ"/>
              </w:rPr>
              <w:t>omezení "H", nelze predikovat vliv na CZ-DRG, finanční dopad nelze stanovit</w:t>
            </w:r>
            <w:r>
              <w:rPr>
                <w:rFonts w:ascii="Arial" w:eastAsia="Times New Roman" w:hAnsi="Arial" w:cs="Arial"/>
                <w:color w:val="000000"/>
                <w:sz w:val="16"/>
                <w:szCs w:val="16"/>
                <w:lang w:eastAsia="cs-CZ"/>
              </w:rPr>
              <w:t>.</w:t>
            </w:r>
          </w:p>
          <w:p w14:paraId="57E6CF6C" w14:textId="36ADB1C9" w:rsidR="000B63FB" w:rsidRPr="00184E53" w:rsidRDefault="000B63FB" w:rsidP="00184E53">
            <w:pPr>
              <w:spacing w:after="0" w:line="240" w:lineRule="auto"/>
              <w:ind w:left="98"/>
              <w:rPr>
                <w:rFonts w:ascii="Arial" w:eastAsia="Times New Roman" w:hAnsi="Arial" w:cs="Arial"/>
                <w:color w:val="000000"/>
                <w:sz w:val="16"/>
                <w:szCs w:val="16"/>
                <w:lang w:eastAsia="cs-CZ"/>
              </w:rPr>
            </w:pPr>
          </w:p>
        </w:tc>
      </w:tr>
      <w:tr w:rsidR="000B63FB" w:rsidRPr="00B726DC" w14:paraId="4731EBAE" w14:textId="77777777" w:rsidTr="00BA01D7">
        <w:trPr>
          <w:trHeight w:val="1865"/>
        </w:trPr>
        <w:tc>
          <w:tcPr>
            <w:tcW w:w="188" w:type="pct"/>
            <w:tcBorders>
              <w:top w:val="nil"/>
              <w:left w:val="single" w:sz="4" w:space="0" w:color="auto"/>
              <w:bottom w:val="single" w:sz="4" w:space="0" w:color="auto"/>
              <w:right w:val="single" w:sz="4" w:space="0" w:color="auto"/>
            </w:tcBorders>
            <w:noWrap/>
            <w:vAlign w:val="center"/>
            <w:hideMark/>
          </w:tcPr>
          <w:p w14:paraId="2319B2C1"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lastRenderedPageBreak/>
              <w:t>701</w:t>
            </w:r>
          </w:p>
        </w:tc>
        <w:tc>
          <w:tcPr>
            <w:tcW w:w="975" w:type="pct"/>
            <w:tcBorders>
              <w:top w:val="nil"/>
              <w:left w:val="nil"/>
              <w:bottom w:val="single" w:sz="4" w:space="0" w:color="auto"/>
              <w:right w:val="single" w:sz="4" w:space="0" w:color="auto"/>
            </w:tcBorders>
            <w:vAlign w:val="center"/>
            <w:hideMark/>
          </w:tcPr>
          <w:p w14:paraId="2BEB5282"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71112</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AUDIOMETRICKÝ SCREENING SLUCHU PŘEDŠKOLNÍHO DÍTĚTE</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změnové řízení: změna názvu výkonu, popisu, obsahu, přístrojů a bodové hodnoty</w:t>
            </w:r>
          </w:p>
        </w:tc>
        <w:tc>
          <w:tcPr>
            <w:tcW w:w="3837" w:type="pct"/>
            <w:tcBorders>
              <w:top w:val="nil"/>
              <w:left w:val="nil"/>
              <w:bottom w:val="single" w:sz="4" w:space="0" w:color="auto"/>
              <w:right w:val="single" w:sz="4" w:space="0" w:color="auto"/>
            </w:tcBorders>
            <w:hideMark/>
          </w:tcPr>
          <w:p w14:paraId="715A938C" w14:textId="3DB28AA5" w:rsidR="000B63FB" w:rsidRDefault="000B63FB" w:rsidP="000E5B13">
            <w:pPr>
              <w:pStyle w:val="Odstavecseseznamem"/>
              <w:numPr>
                <w:ilvl w:val="0"/>
                <w:numId w:val="1"/>
              </w:numPr>
              <w:spacing w:after="0" w:line="240" w:lineRule="auto"/>
              <w:ind w:left="240" w:hanging="142"/>
              <w:rPr>
                <w:rFonts w:ascii="Arial" w:eastAsia="Times New Roman" w:hAnsi="Arial" w:cs="Arial"/>
                <w:sz w:val="16"/>
                <w:szCs w:val="16"/>
                <w:lang w:eastAsia="cs-CZ"/>
              </w:rPr>
            </w:pPr>
            <w:r>
              <w:rPr>
                <w:rFonts w:ascii="Arial" w:eastAsia="Times New Roman" w:hAnsi="Arial" w:cs="Arial"/>
                <w:sz w:val="16"/>
                <w:szCs w:val="16"/>
                <w:lang w:eastAsia="cs-CZ"/>
              </w:rPr>
              <w:t xml:space="preserve">Dochází k </w:t>
            </w:r>
            <w:r w:rsidRPr="000E5B13">
              <w:rPr>
                <w:rFonts w:ascii="Arial" w:eastAsia="Times New Roman" w:hAnsi="Arial" w:cs="Arial"/>
                <w:sz w:val="16"/>
                <w:szCs w:val="16"/>
                <w:lang w:eastAsia="cs-CZ"/>
              </w:rPr>
              <w:t>rozšíření věkové hranice</w:t>
            </w:r>
            <w:r>
              <w:rPr>
                <w:rFonts w:ascii="Arial" w:eastAsia="Times New Roman" w:hAnsi="Arial" w:cs="Arial"/>
                <w:sz w:val="16"/>
                <w:szCs w:val="16"/>
                <w:lang w:eastAsia="cs-CZ"/>
              </w:rPr>
              <w:t xml:space="preserve"> nově až </w:t>
            </w:r>
            <w:r w:rsidRPr="000E5B13">
              <w:rPr>
                <w:rFonts w:ascii="Arial" w:eastAsia="Times New Roman" w:hAnsi="Arial" w:cs="Arial"/>
                <w:sz w:val="16"/>
                <w:szCs w:val="16"/>
                <w:lang w:eastAsia="cs-CZ"/>
              </w:rPr>
              <w:t xml:space="preserve">5-7 let </w:t>
            </w:r>
            <w:r>
              <w:rPr>
                <w:rFonts w:ascii="Arial" w:eastAsia="Times New Roman" w:hAnsi="Arial" w:cs="Arial"/>
                <w:sz w:val="16"/>
                <w:szCs w:val="16"/>
                <w:lang w:eastAsia="cs-CZ"/>
              </w:rPr>
              <w:t>(nyní 5 let) – ale Metodika ve Věstníku MZČR z r. 2018 uvádí SC v 5 letech – nutný soulad.</w:t>
            </w:r>
            <w:r w:rsidRPr="000E5B13">
              <w:rPr>
                <w:rFonts w:ascii="Arial" w:eastAsia="Times New Roman" w:hAnsi="Arial" w:cs="Arial"/>
                <w:sz w:val="16"/>
                <w:szCs w:val="16"/>
                <w:lang w:eastAsia="cs-CZ"/>
              </w:rPr>
              <w:t xml:space="preserve"> </w:t>
            </w:r>
          </w:p>
          <w:p w14:paraId="3A21266C" w14:textId="5B8DAE56" w:rsidR="000B63FB" w:rsidRDefault="000B63FB" w:rsidP="000E5B13">
            <w:pPr>
              <w:pStyle w:val="Odstavecseseznamem"/>
              <w:numPr>
                <w:ilvl w:val="0"/>
                <w:numId w:val="1"/>
              </w:numPr>
              <w:spacing w:after="0" w:line="240" w:lineRule="auto"/>
              <w:ind w:left="240" w:hanging="142"/>
              <w:rPr>
                <w:rFonts w:ascii="Arial" w:eastAsia="Times New Roman" w:hAnsi="Arial" w:cs="Arial"/>
                <w:sz w:val="16"/>
                <w:szCs w:val="16"/>
                <w:lang w:eastAsia="cs-CZ"/>
              </w:rPr>
            </w:pPr>
            <w:r>
              <w:rPr>
                <w:rFonts w:ascii="Arial" w:eastAsia="Times New Roman" w:hAnsi="Arial" w:cs="Arial"/>
                <w:sz w:val="16"/>
                <w:szCs w:val="16"/>
                <w:lang w:eastAsia="cs-CZ"/>
              </w:rPr>
              <w:t xml:space="preserve">Při „otevření“ RL nutno upřesnit a </w:t>
            </w:r>
            <w:r w:rsidRPr="00792FA7">
              <w:rPr>
                <w:rFonts w:ascii="Arial" w:eastAsia="Times New Roman" w:hAnsi="Arial" w:cs="Arial"/>
                <w:b/>
                <w:bCs/>
                <w:sz w:val="16"/>
                <w:szCs w:val="16"/>
                <w:u w:val="single"/>
                <w:lang w:eastAsia="cs-CZ"/>
              </w:rPr>
              <w:t>ukotvit zakázané kombinace s klin. vyšetřeními ev. zákaz vykazování dalších výkonů</w:t>
            </w:r>
            <w:r w:rsidRPr="000E5B13">
              <w:rPr>
                <w:rFonts w:ascii="Arial" w:eastAsia="Times New Roman" w:hAnsi="Arial" w:cs="Arial"/>
                <w:sz w:val="16"/>
                <w:szCs w:val="16"/>
                <w:lang w:eastAsia="cs-CZ"/>
              </w:rPr>
              <w:t xml:space="preserve">  </w:t>
            </w:r>
            <w:r>
              <w:rPr>
                <w:rFonts w:ascii="Arial" w:eastAsia="Times New Roman" w:hAnsi="Arial" w:cs="Arial"/>
                <w:sz w:val="16"/>
                <w:szCs w:val="16"/>
                <w:lang w:eastAsia="cs-CZ"/>
              </w:rPr>
              <w:t xml:space="preserve">- aktuálně není jasné </w:t>
            </w:r>
          </w:p>
          <w:p w14:paraId="244A086C" w14:textId="4AE31AC4" w:rsidR="000B63FB" w:rsidRPr="00B726DC" w:rsidRDefault="000B63FB" w:rsidP="00BE7E49">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0E5B13">
              <w:rPr>
                <w:rFonts w:ascii="Arial" w:eastAsia="Times New Roman" w:hAnsi="Arial" w:cs="Arial"/>
                <w:sz w:val="16"/>
                <w:szCs w:val="16"/>
                <w:lang w:eastAsia="cs-CZ"/>
              </w:rPr>
              <w:t xml:space="preserve">Aaudiometr ani příslušenství nevyužito 100 % času výkonu – </w:t>
            </w:r>
            <w:r w:rsidRPr="00BE7E49">
              <w:rPr>
                <w:rFonts w:ascii="Arial" w:eastAsia="Times New Roman" w:hAnsi="Arial" w:cs="Arial"/>
                <w:b/>
                <w:bCs/>
                <w:sz w:val="16"/>
                <w:szCs w:val="16"/>
                <w:lang w:eastAsia="cs-CZ"/>
              </w:rPr>
              <w:t>odstranit nebo snížit na 0,5 c</w:t>
            </w:r>
            <w:r w:rsidRPr="000E5B13">
              <w:rPr>
                <w:rFonts w:ascii="Arial" w:eastAsia="Times New Roman" w:hAnsi="Arial" w:cs="Arial"/>
                <w:sz w:val="16"/>
                <w:szCs w:val="16"/>
                <w:lang w:eastAsia="cs-CZ"/>
              </w:rPr>
              <w:t>ož bylo v původn</w:t>
            </w:r>
            <w:r>
              <w:rPr>
                <w:rFonts w:ascii="Arial" w:eastAsia="Times New Roman" w:hAnsi="Arial" w:cs="Arial"/>
                <w:sz w:val="16"/>
                <w:szCs w:val="16"/>
                <w:lang w:eastAsia="cs-CZ"/>
              </w:rPr>
              <w:t>í</w:t>
            </w:r>
            <w:r w:rsidRPr="000E5B13">
              <w:rPr>
                <w:rFonts w:ascii="Arial" w:eastAsia="Times New Roman" w:hAnsi="Arial" w:cs="Arial"/>
                <w:sz w:val="16"/>
                <w:szCs w:val="16"/>
                <w:lang w:eastAsia="cs-CZ"/>
              </w:rPr>
              <w:t>m RL</w:t>
            </w:r>
            <w:r>
              <w:rPr>
                <w:rFonts w:ascii="Arial" w:eastAsia="Times New Roman" w:hAnsi="Arial" w:cs="Arial"/>
                <w:sz w:val="16"/>
                <w:szCs w:val="16"/>
                <w:lang w:eastAsia="cs-CZ"/>
              </w:rPr>
              <w:t>, ideálně z</w:t>
            </w:r>
            <w:r w:rsidRPr="000E5B13">
              <w:rPr>
                <w:rFonts w:ascii="Arial" w:eastAsia="Times New Roman" w:hAnsi="Arial" w:cs="Arial"/>
                <w:sz w:val="16"/>
                <w:szCs w:val="16"/>
                <w:lang w:eastAsia="cs-CZ"/>
              </w:rPr>
              <w:t xml:space="preserve"> přístrojového vybavení odebrat položku "A002499 - Příslušenství k audiometrickému" v detailu této položky je uvedeno, že se jedná o </w:t>
            </w:r>
            <w:r w:rsidRPr="00BE7E49">
              <w:rPr>
                <w:rFonts w:ascii="Arial" w:eastAsia="Times New Roman" w:hAnsi="Arial" w:cs="Arial"/>
                <w:b/>
                <w:bCs/>
                <w:sz w:val="16"/>
                <w:szCs w:val="16"/>
                <w:u w:val="single"/>
                <w:lang w:eastAsia="cs-CZ"/>
              </w:rPr>
              <w:t>tichou odhlučněnou komoru, která je dle vyhlášky 92/2012 Sb., část B, odst. 1.33 povinnou součástí ORL ambulance</w:t>
            </w:r>
            <w:r w:rsidRPr="000E5B13">
              <w:rPr>
                <w:rFonts w:ascii="Arial" w:eastAsia="Times New Roman" w:hAnsi="Arial" w:cs="Arial"/>
                <w:sz w:val="16"/>
                <w:szCs w:val="16"/>
                <w:lang w:eastAsia="cs-CZ"/>
              </w:rPr>
              <w:t xml:space="preserve">, která chce provádět audiologické vyšetření. Náklady na její provoz jsou započteny v minutové režii odbornosti. </w:t>
            </w:r>
            <w:r w:rsidRPr="00BE7E49">
              <w:rPr>
                <w:rFonts w:ascii="Arial" w:eastAsia="Times New Roman" w:hAnsi="Arial" w:cs="Arial"/>
                <w:b/>
                <w:bCs/>
                <w:sz w:val="16"/>
                <w:szCs w:val="16"/>
                <w:u w:val="single"/>
                <w:lang w:eastAsia="cs-CZ"/>
              </w:rPr>
              <w:t>Ze stejného důvodu odebrat i položku</w:t>
            </w:r>
            <w:r w:rsidRPr="000E5B13">
              <w:rPr>
                <w:rFonts w:ascii="Arial" w:eastAsia="Times New Roman" w:hAnsi="Arial" w:cs="Arial"/>
                <w:sz w:val="16"/>
                <w:szCs w:val="16"/>
                <w:lang w:eastAsia="cs-CZ"/>
              </w:rPr>
              <w:t xml:space="preserve"> M0288- Audiometr klinický v ceně 260 000,-, neboť uvedený bod vyhlášky 92/2012 Sb. uvádí: "Pokud není audiologické vyšetření zajištěno na jiném pracovišti zdravotnického zařízení nebo smluvně ve zdravotnickém zařízení jiného poskytovatele, zřizuje se tichá komora vybavená audiometrem." = náklady na audiometr, který je součástí tiché komory, jsou také započítány v minutové režii odbornosti.</w:t>
            </w:r>
            <w:r w:rsidRPr="000E5B13">
              <w:rPr>
                <w:rFonts w:ascii="Arial" w:eastAsia="Times New Roman" w:hAnsi="Arial" w:cs="Arial"/>
                <w:sz w:val="16"/>
                <w:szCs w:val="16"/>
                <w:lang w:eastAsia="cs-CZ"/>
              </w:rPr>
              <w:br/>
            </w:r>
          </w:p>
        </w:tc>
      </w:tr>
      <w:tr w:rsidR="000B63FB" w:rsidRPr="00B726DC" w14:paraId="44C94655" w14:textId="77777777" w:rsidTr="00BA01D7">
        <w:trPr>
          <w:trHeight w:val="50"/>
        </w:trPr>
        <w:tc>
          <w:tcPr>
            <w:tcW w:w="188" w:type="pct"/>
            <w:tcBorders>
              <w:top w:val="nil"/>
              <w:left w:val="single" w:sz="4" w:space="0" w:color="auto"/>
              <w:bottom w:val="single" w:sz="4" w:space="0" w:color="auto"/>
              <w:right w:val="single" w:sz="4" w:space="0" w:color="auto"/>
            </w:tcBorders>
            <w:noWrap/>
            <w:vAlign w:val="center"/>
            <w:hideMark/>
          </w:tcPr>
          <w:p w14:paraId="612B40E2"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306</w:t>
            </w:r>
          </w:p>
        </w:tc>
        <w:tc>
          <w:tcPr>
            <w:tcW w:w="975" w:type="pct"/>
            <w:tcBorders>
              <w:top w:val="nil"/>
              <w:left w:val="nil"/>
              <w:bottom w:val="single" w:sz="4" w:space="0" w:color="auto"/>
              <w:right w:val="single" w:sz="4" w:space="0" w:color="auto"/>
            </w:tcBorders>
            <w:vAlign w:val="center"/>
            <w:hideMark/>
          </w:tcPr>
          <w:p w14:paraId="536513AA"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36077</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ASYNCHRONNÍ DISTANČNÍ ODBORNÁ KONZULTACE V DĚTSKÉ PSYCHIATRII</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nový výkon</w:t>
            </w:r>
          </w:p>
        </w:tc>
        <w:tc>
          <w:tcPr>
            <w:tcW w:w="3837" w:type="pct"/>
            <w:tcBorders>
              <w:top w:val="nil"/>
              <w:left w:val="nil"/>
              <w:bottom w:val="single" w:sz="4" w:space="0" w:color="auto"/>
              <w:right w:val="single" w:sz="4" w:space="0" w:color="auto"/>
            </w:tcBorders>
            <w:hideMark/>
          </w:tcPr>
          <w:p w14:paraId="7CEF1673" w14:textId="5BAB9A00" w:rsidR="000B63FB" w:rsidRPr="00D539E6" w:rsidRDefault="000B63FB" w:rsidP="00D539E6">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D539E6">
              <w:rPr>
                <w:rFonts w:ascii="Arial" w:eastAsia="Times New Roman" w:hAnsi="Arial" w:cs="Arial"/>
                <w:sz w:val="16"/>
                <w:szCs w:val="16"/>
                <w:lang w:eastAsia="cs-CZ"/>
              </w:rPr>
              <w:t xml:space="preserve">Jde o administrativní činnost, čas lékaře tato komunikace nešetří, je otazný přínos pro pacienta/rodiče, </w:t>
            </w:r>
            <w:r>
              <w:rPr>
                <w:rFonts w:ascii="Arial" w:eastAsia="Times New Roman" w:hAnsi="Arial" w:cs="Arial"/>
                <w:sz w:val="16"/>
                <w:szCs w:val="16"/>
                <w:lang w:eastAsia="cs-CZ"/>
              </w:rPr>
              <w:t xml:space="preserve">navíc </w:t>
            </w:r>
            <w:r w:rsidRPr="00D539E6">
              <w:rPr>
                <w:rFonts w:ascii="Arial" w:eastAsia="Times New Roman" w:hAnsi="Arial" w:cs="Arial"/>
                <w:sz w:val="16"/>
                <w:szCs w:val="16"/>
                <w:lang w:eastAsia="cs-CZ"/>
              </w:rPr>
              <w:t xml:space="preserve">za existence mnoha možností pro vykázání péče (fyzicky kl. vyšetření, distanční a telefonické možnosti)  </w:t>
            </w:r>
          </w:p>
          <w:p w14:paraId="459AE678" w14:textId="3294A7CB" w:rsidR="000B63FB" w:rsidRPr="00D539E6" w:rsidRDefault="000B63FB" w:rsidP="00D539E6">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D539E6">
              <w:rPr>
                <w:rFonts w:ascii="Arial" w:eastAsia="Times New Roman" w:hAnsi="Arial" w:cs="Arial"/>
                <w:sz w:val="16"/>
                <w:szCs w:val="16"/>
                <w:lang w:eastAsia="cs-CZ"/>
              </w:rPr>
              <w:t>V SZV již zavedeny výkony:</w:t>
            </w:r>
          </w:p>
          <w:p w14:paraId="6250AFC8" w14:textId="77777777" w:rsidR="000B63FB" w:rsidRPr="00D539E6" w:rsidRDefault="000B63FB" w:rsidP="00D539E6">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D539E6">
              <w:rPr>
                <w:rFonts w:ascii="Arial" w:eastAsia="Times New Roman" w:hAnsi="Arial" w:cs="Arial"/>
                <w:sz w:val="16"/>
                <w:szCs w:val="16"/>
                <w:lang w:eastAsia="cs-CZ"/>
              </w:rPr>
              <w:t xml:space="preserve">36073 </w:t>
            </w:r>
            <w:hyperlink r:id="rId30" w:history="1">
              <w:r w:rsidRPr="00D539E6">
                <w:rPr>
                  <w:rFonts w:ascii="Arial" w:eastAsia="Times New Roman" w:hAnsi="Arial" w:cs="Arial"/>
                  <w:color w:val="4472C4" w:themeColor="accent1"/>
                  <w:sz w:val="16"/>
                  <w:szCs w:val="16"/>
                  <w:lang w:eastAsia="cs-CZ"/>
                </w:rPr>
                <w:t>Detail - Zdravotní</w:t>
              </w:r>
              <w:r w:rsidRPr="00D539E6">
                <w:rPr>
                  <w:rFonts w:ascii="Arial" w:eastAsia="Times New Roman" w:hAnsi="Arial" w:cs="Arial"/>
                  <w:sz w:val="16"/>
                  <w:szCs w:val="16"/>
                  <w:lang w:eastAsia="cs-CZ"/>
                </w:rPr>
                <w:t xml:space="preserve"> výkony</w:t>
              </w:r>
            </w:hyperlink>
            <w:r w:rsidRPr="00D539E6">
              <w:rPr>
                <w:rFonts w:ascii="Arial" w:eastAsia="Times New Roman" w:hAnsi="Arial" w:cs="Arial"/>
                <w:sz w:val="16"/>
                <w:szCs w:val="16"/>
                <w:lang w:eastAsia="cs-CZ"/>
              </w:rPr>
              <w:t xml:space="preserve"> DISTANČNÍ KONTAKT V PEDOPSYCHIATRII 4/1 den, 20/1 rok 30 min…tj 10 hod</w:t>
            </w:r>
          </w:p>
          <w:p w14:paraId="48893AD2" w14:textId="6DE416EF" w:rsidR="000B63FB" w:rsidRPr="00D539E6" w:rsidRDefault="000B63FB" w:rsidP="00D539E6">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D539E6">
              <w:rPr>
                <w:rFonts w:ascii="Arial" w:eastAsia="Times New Roman" w:hAnsi="Arial" w:cs="Arial"/>
                <w:sz w:val="16"/>
                <w:szCs w:val="16"/>
                <w:lang w:eastAsia="cs-CZ"/>
              </w:rPr>
              <w:t xml:space="preserve">09513 TELEFONICKÁ KONZULTACE OŠETŘUJÍCÍHO LÉKAŘE PACIENTEM </w:t>
            </w:r>
            <w:hyperlink r:id="rId31" w:history="1">
              <w:r w:rsidRPr="00D539E6">
                <w:rPr>
                  <w:rFonts w:ascii="Arial" w:eastAsia="Times New Roman" w:hAnsi="Arial" w:cs="Arial"/>
                  <w:color w:val="4472C4" w:themeColor="accent1"/>
                  <w:sz w:val="16"/>
                  <w:szCs w:val="16"/>
                  <w:lang w:eastAsia="cs-CZ"/>
                </w:rPr>
                <w:t>Detail - Zdravotní</w:t>
              </w:r>
              <w:r w:rsidRPr="00D539E6">
                <w:rPr>
                  <w:rFonts w:ascii="Arial" w:eastAsia="Times New Roman" w:hAnsi="Arial" w:cs="Arial"/>
                  <w:sz w:val="16"/>
                  <w:szCs w:val="16"/>
                  <w:lang w:eastAsia="cs-CZ"/>
                </w:rPr>
                <w:t xml:space="preserve"> výkony</w:t>
              </w:r>
            </w:hyperlink>
            <w:r w:rsidRPr="00D539E6">
              <w:rPr>
                <w:rFonts w:ascii="Arial" w:eastAsia="Times New Roman" w:hAnsi="Arial" w:cs="Arial"/>
                <w:sz w:val="16"/>
                <w:szCs w:val="16"/>
                <w:lang w:eastAsia="cs-CZ"/>
              </w:rPr>
              <w:t xml:space="preserve"> 2x/den 10 min</w:t>
            </w:r>
          </w:p>
          <w:p w14:paraId="47A1420A" w14:textId="674E9E67" w:rsidR="000B63FB" w:rsidRPr="00D539E6" w:rsidRDefault="000B63FB" w:rsidP="00D539E6">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D539E6">
              <w:rPr>
                <w:rFonts w:ascii="Arial" w:eastAsia="Times New Roman" w:hAnsi="Arial" w:cs="Arial"/>
                <w:sz w:val="16"/>
                <w:szCs w:val="16"/>
                <w:lang w:eastAsia="cs-CZ"/>
              </w:rPr>
              <w:t xml:space="preserve">09525– ROZHOVOR LÉKAŘE S RODINOU – W </w:t>
            </w:r>
            <w:hyperlink r:id="rId32" w:history="1">
              <w:r w:rsidRPr="00D539E6">
                <w:rPr>
                  <w:rFonts w:ascii="Arial" w:eastAsia="Times New Roman" w:hAnsi="Arial" w:cs="Arial"/>
                  <w:color w:val="4472C4" w:themeColor="accent1"/>
                  <w:sz w:val="16"/>
                  <w:szCs w:val="16"/>
                  <w:lang w:eastAsia="cs-CZ"/>
                </w:rPr>
                <w:t>Detail - Zdravotní</w:t>
              </w:r>
              <w:r w:rsidRPr="00D539E6">
                <w:rPr>
                  <w:rFonts w:ascii="Arial" w:eastAsia="Times New Roman" w:hAnsi="Arial" w:cs="Arial"/>
                  <w:sz w:val="16"/>
                  <w:szCs w:val="16"/>
                  <w:lang w:eastAsia="cs-CZ"/>
                </w:rPr>
                <w:t xml:space="preserve"> výkony</w:t>
              </w:r>
            </w:hyperlink>
            <w:r w:rsidRPr="00D539E6">
              <w:rPr>
                <w:rFonts w:ascii="Arial" w:eastAsia="Times New Roman" w:hAnsi="Arial" w:cs="Arial"/>
                <w:sz w:val="16"/>
                <w:szCs w:val="16"/>
                <w:lang w:eastAsia="cs-CZ"/>
              </w:rPr>
              <w:t xml:space="preserve"> do 15 let 2xrok 30 min</w:t>
            </w:r>
          </w:p>
          <w:p w14:paraId="7A8D2036" w14:textId="582AC083" w:rsidR="000B63FB" w:rsidRDefault="000B63FB" w:rsidP="00D539E6">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D539E6">
              <w:rPr>
                <w:rFonts w:ascii="Arial" w:eastAsia="Times New Roman" w:hAnsi="Arial" w:cs="Arial"/>
                <w:sz w:val="16"/>
                <w:szCs w:val="16"/>
                <w:lang w:eastAsia="cs-CZ"/>
              </w:rPr>
              <w:t xml:space="preserve">09523 EDUKAČNÍ POHOVOR LÉKAŘE S NEMOCNÝM ČI RODINOU </w:t>
            </w:r>
            <w:hyperlink r:id="rId33" w:history="1">
              <w:r w:rsidRPr="00D539E6">
                <w:rPr>
                  <w:rFonts w:ascii="Arial" w:eastAsia="Times New Roman" w:hAnsi="Arial" w:cs="Arial"/>
                  <w:sz w:val="16"/>
                  <w:szCs w:val="16"/>
                  <w:lang w:eastAsia="cs-CZ"/>
                </w:rPr>
                <w:t>D</w:t>
              </w:r>
              <w:r w:rsidRPr="00D539E6">
                <w:rPr>
                  <w:rFonts w:ascii="Arial" w:eastAsia="Times New Roman" w:hAnsi="Arial" w:cs="Arial"/>
                  <w:color w:val="4472C4" w:themeColor="accent1"/>
                  <w:sz w:val="16"/>
                  <w:szCs w:val="16"/>
                  <w:lang w:eastAsia="cs-CZ"/>
                </w:rPr>
                <w:t>etail - Zdravotn</w:t>
              </w:r>
              <w:r w:rsidRPr="00D539E6">
                <w:rPr>
                  <w:rFonts w:ascii="Arial" w:eastAsia="Times New Roman" w:hAnsi="Arial" w:cs="Arial"/>
                  <w:sz w:val="16"/>
                  <w:szCs w:val="16"/>
                  <w:lang w:eastAsia="cs-CZ"/>
                </w:rPr>
                <w:t>í výkony</w:t>
              </w:r>
            </w:hyperlink>
            <w:r w:rsidRPr="00D539E6">
              <w:rPr>
                <w:rFonts w:ascii="Arial" w:eastAsia="Times New Roman" w:hAnsi="Arial" w:cs="Arial"/>
                <w:sz w:val="16"/>
                <w:szCs w:val="16"/>
                <w:lang w:eastAsia="cs-CZ"/>
              </w:rPr>
              <w:t xml:space="preserve">  1x1den 30 min</w:t>
            </w:r>
          </w:p>
          <w:p w14:paraId="7B28531A" w14:textId="5BE6A556" w:rsidR="000B63FB" w:rsidRPr="00D539E6" w:rsidRDefault="000B63FB" w:rsidP="00D539E6">
            <w:pPr>
              <w:pStyle w:val="Odstavecseseznamem"/>
              <w:numPr>
                <w:ilvl w:val="0"/>
                <w:numId w:val="1"/>
              </w:numPr>
              <w:spacing w:after="0" w:line="240" w:lineRule="auto"/>
              <w:ind w:left="240" w:hanging="142"/>
              <w:rPr>
                <w:rFonts w:ascii="Arial" w:eastAsia="Times New Roman" w:hAnsi="Arial" w:cs="Arial"/>
                <w:sz w:val="16"/>
                <w:szCs w:val="16"/>
                <w:lang w:eastAsia="cs-CZ"/>
              </w:rPr>
            </w:pPr>
            <w:r>
              <w:rPr>
                <w:rFonts w:ascii="Arial" w:eastAsia="Times New Roman" w:hAnsi="Arial" w:cs="Arial"/>
                <w:sz w:val="16"/>
                <w:szCs w:val="16"/>
                <w:lang w:eastAsia="cs-CZ"/>
              </w:rPr>
              <w:t xml:space="preserve">Ev. 09511 </w:t>
            </w:r>
            <w:r w:rsidRPr="00D539E6">
              <w:rPr>
                <w:rFonts w:ascii="Arial" w:hAnsi="Arial" w:cs="Arial"/>
                <w:color w:val="333333"/>
                <w:sz w:val="16"/>
                <w:szCs w:val="16"/>
                <w:shd w:val="clear" w:color="auto" w:fill="F9F9F9"/>
              </w:rPr>
              <w:t>MINIMÁLNÍ KONTAKT LÉKAŘE S PACIENTEM</w:t>
            </w:r>
          </w:p>
          <w:p w14:paraId="6EBC31A4" w14:textId="2F12741C" w:rsidR="000B63FB" w:rsidRPr="00D539E6" w:rsidRDefault="000B63FB" w:rsidP="00D539E6">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D539E6">
              <w:rPr>
                <w:rFonts w:ascii="Arial" w:eastAsia="Times New Roman" w:hAnsi="Arial" w:cs="Arial"/>
                <w:b/>
                <w:bCs/>
                <w:sz w:val="16"/>
                <w:szCs w:val="16"/>
                <w:u w:val="single"/>
                <w:lang w:eastAsia="cs-CZ"/>
              </w:rPr>
              <w:t>Tento kód výkonu byl již mezi lety 1992 a 1997 použit pro výkon PROTĚTÍ N.VII PŘI HEMISPAZMU, nelze tedy použít. Nejbližší volný kód je 36094</w:t>
            </w:r>
            <w:r w:rsidRPr="00D539E6">
              <w:rPr>
                <w:rFonts w:ascii="Arial" w:eastAsia="Times New Roman" w:hAnsi="Arial" w:cs="Arial"/>
                <w:sz w:val="16"/>
                <w:szCs w:val="16"/>
                <w:lang w:eastAsia="cs-CZ"/>
              </w:rPr>
              <w:t>.</w:t>
            </w:r>
          </w:p>
        </w:tc>
      </w:tr>
      <w:tr w:rsidR="000B63FB" w:rsidRPr="00B726DC" w14:paraId="1399AEDC" w14:textId="77777777" w:rsidTr="00BA01D7">
        <w:trPr>
          <w:trHeight w:val="349"/>
        </w:trPr>
        <w:tc>
          <w:tcPr>
            <w:tcW w:w="188" w:type="pct"/>
            <w:tcBorders>
              <w:top w:val="nil"/>
              <w:left w:val="single" w:sz="4" w:space="0" w:color="auto"/>
              <w:bottom w:val="single" w:sz="4" w:space="0" w:color="auto"/>
              <w:right w:val="single" w:sz="4" w:space="0" w:color="auto"/>
            </w:tcBorders>
            <w:noWrap/>
            <w:vAlign w:val="center"/>
            <w:hideMark/>
          </w:tcPr>
          <w:p w14:paraId="789BF820"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 </w:t>
            </w:r>
          </w:p>
        </w:tc>
        <w:tc>
          <w:tcPr>
            <w:tcW w:w="975" w:type="pct"/>
            <w:tcBorders>
              <w:top w:val="nil"/>
              <w:left w:val="nil"/>
              <w:bottom w:val="single" w:sz="4" w:space="0" w:color="auto"/>
              <w:right w:val="single" w:sz="4" w:space="0" w:color="auto"/>
            </w:tcBorders>
            <w:vAlign w:val="center"/>
            <w:hideMark/>
          </w:tcPr>
          <w:p w14:paraId="128AEE3F"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změnové řízení: změna obecné části SZV: Kapitola 7 bod 1</w:t>
            </w:r>
          </w:p>
        </w:tc>
        <w:tc>
          <w:tcPr>
            <w:tcW w:w="3837" w:type="pct"/>
            <w:tcBorders>
              <w:top w:val="nil"/>
              <w:left w:val="nil"/>
              <w:bottom w:val="single" w:sz="4" w:space="0" w:color="auto"/>
              <w:right w:val="single" w:sz="4" w:space="0" w:color="auto"/>
            </w:tcBorders>
            <w:hideMark/>
          </w:tcPr>
          <w:p w14:paraId="6E8230DE" w14:textId="16F72DFC" w:rsidR="000B63FB" w:rsidRPr="00B726DC" w:rsidRDefault="000B63FB" w:rsidP="005F75D3">
            <w:pPr>
              <w:spacing w:after="0" w:line="240" w:lineRule="auto"/>
              <w:rPr>
                <w:rFonts w:ascii="Arial" w:eastAsia="Times New Roman" w:hAnsi="Arial" w:cs="Arial"/>
                <w:color w:val="000000"/>
                <w:sz w:val="16"/>
                <w:szCs w:val="16"/>
                <w:lang w:eastAsia="cs-CZ"/>
              </w:rPr>
            </w:pPr>
            <w:r w:rsidRPr="00B726DC">
              <w:rPr>
                <w:rFonts w:ascii="Arial" w:eastAsia="Times New Roman" w:hAnsi="Arial" w:cs="Arial"/>
                <w:color w:val="000000"/>
                <w:sz w:val="16"/>
                <w:szCs w:val="16"/>
                <w:lang w:eastAsia="cs-CZ"/>
              </w:rPr>
              <w:t>Opakovaně předkládaný návrh, naposledy 3/2025, 6/2024, kde návrh v PS SZV neschválen.</w:t>
            </w:r>
            <w:r w:rsidRPr="00B726DC">
              <w:rPr>
                <w:rFonts w:ascii="Arial" w:eastAsia="Times New Roman" w:hAnsi="Arial" w:cs="Arial"/>
                <w:color w:val="000000"/>
                <w:sz w:val="16"/>
                <w:szCs w:val="16"/>
                <w:lang w:eastAsia="cs-CZ"/>
              </w:rPr>
              <w:br/>
            </w:r>
            <w:r w:rsidRPr="00B726DC">
              <w:rPr>
                <w:rFonts w:ascii="Arial" w:eastAsia="Times New Roman" w:hAnsi="Arial" w:cs="Arial"/>
                <w:color w:val="000000"/>
                <w:sz w:val="16"/>
                <w:szCs w:val="16"/>
                <w:lang w:eastAsia="cs-CZ"/>
              </w:rPr>
              <w:br/>
            </w:r>
            <w:r w:rsidRPr="00B726DC">
              <w:rPr>
                <w:rFonts w:ascii="Arial" w:eastAsia="Times New Roman" w:hAnsi="Arial" w:cs="Arial"/>
                <w:b/>
                <w:bCs/>
                <w:color w:val="000000"/>
                <w:sz w:val="16"/>
                <w:szCs w:val="16"/>
                <w:lang w:eastAsia="cs-CZ"/>
              </w:rPr>
              <w:t>Stanovisko VZP i nadále trvá, viz původní připomínky VZP:</w:t>
            </w:r>
            <w:r w:rsidRPr="00B726DC">
              <w:rPr>
                <w:rFonts w:ascii="Arial" w:eastAsia="Times New Roman" w:hAnsi="Arial" w:cs="Arial"/>
                <w:color w:val="000000"/>
                <w:sz w:val="16"/>
                <w:szCs w:val="16"/>
                <w:lang w:eastAsia="cs-CZ"/>
              </w:rPr>
              <w:br/>
              <w:t>• Předpoklad, že navýšení počtu bodů za jednotlivé výkony se automaticky zohlední do úhrady za jednotlivé výkony je naprosto chybný.</w:t>
            </w:r>
            <w:r w:rsidRPr="00B726DC">
              <w:rPr>
                <w:rFonts w:ascii="Arial" w:eastAsia="Times New Roman" w:hAnsi="Arial" w:cs="Arial"/>
                <w:color w:val="000000"/>
                <w:sz w:val="16"/>
                <w:szCs w:val="16"/>
                <w:lang w:eastAsia="cs-CZ"/>
              </w:rPr>
              <w:br/>
              <w:t>• Do úhrady za jednotlivé výkony vstupuje ukazatel hodnota bodu. Zdravotní pojišťovny musí při dohodovacím řízení k hodnotám bodu vycházet z predikce výběru pojistného - jiný postup by znamenal deficit zdravotně - pojistných plánů a riziko následné platební neschopnosti.</w:t>
            </w:r>
            <w:r w:rsidRPr="00B726DC">
              <w:rPr>
                <w:rFonts w:ascii="Arial" w:eastAsia="Times New Roman" w:hAnsi="Arial" w:cs="Arial"/>
                <w:color w:val="000000"/>
                <w:sz w:val="16"/>
                <w:szCs w:val="16"/>
                <w:lang w:eastAsia="cs-CZ"/>
              </w:rPr>
              <w:br/>
              <w:t>• Výběr pojistného není automaticky navýšen o inflaci, protože o inflaci se automaticky nenavyšují mzdy a příjmy pro základ výpočtu platby za zdravotní pojištění.</w:t>
            </w:r>
            <w:r w:rsidRPr="00B726DC">
              <w:rPr>
                <w:rFonts w:ascii="Arial" w:eastAsia="Times New Roman" w:hAnsi="Arial" w:cs="Arial"/>
                <w:color w:val="000000"/>
                <w:sz w:val="16"/>
                <w:szCs w:val="16"/>
                <w:lang w:eastAsia="cs-CZ"/>
              </w:rPr>
              <w:br/>
              <w:t>• Pokud by došlo (např. ve veřejném zájmu) k požadovanému navýšení minutové režijní sazby, neznamenalo by to žádné další navýšení plateb za hrazené služby, protože hodnota bodu, by se adekvátně k tomto navýšení snížila a teprve tato snížená hodnota by se event. navyšovala v rámci možností dle bodu 2.</w:t>
            </w:r>
            <w:r w:rsidRPr="00B726DC">
              <w:rPr>
                <w:rFonts w:ascii="Arial" w:eastAsia="Times New Roman" w:hAnsi="Arial" w:cs="Arial"/>
                <w:color w:val="000000"/>
                <w:sz w:val="16"/>
                <w:szCs w:val="16"/>
                <w:lang w:eastAsia="cs-CZ"/>
              </w:rPr>
              <w:br/>
              <w:t>• Za VZP ČR jsme zásadně proti jakýmkoliv úpravám SZV, které se týkají inflace. Tyto úpravy jsou pouze administrativního charakteru a nemají žádný praktický význam pro úhradu hrazených služeb. Při vysoké inflaci potom dochází k paradoxu, kdy se oproti minulému období ceny bodu za výkony v úhradové vyhlášce snižují, a to s ohledem na disponibilní zdroje – taková situace se pak těžko komunikuje nejen směrem k poskytovatelům, ale také mezi poskytovateli v rámci segmentu.</w:t>
            </w:r>
            <w:r w:rsidRPr="00B726DC">
              <w:rPr>
                <w:rFonts w:ascii="Arial" w:eastAsia="Times New Roman" w:hAnsi="Arial" w:cs="Arial"/>
                <w:color w:val="000000"/>
                <w:sz w:val="16"/>
                <w:szCs w:val="16"/>
                <w:lang w:eastAsia="cs-CZ"/>
              </w:rPr>
              <w:br/>
            </w:r>
            <w:r w:rsidRPr="00B726DC">
              <w:rPr>
                <w:rFonts w:ascii="Arial" w:eastAsia="Times New Roman" w:hAnsi="Arial" w:cs="Arial"/>
                <w:color w:val="000000"/>
                <w:sz w:val="16"/>
                <w:szCs w:val="16"/>
                <w:lang w:eastAsia="cs-CZ"/>
              </w:rPr>
              <w:br/>
              <w:t>Při minulém předložení ČLK žádala ÚZIS, aby provedl odhad ekonomického dopadu. Ten byl sdělen Ministerstvem zdravotnictví v rámci jednání 3/2025 a byl vyčíslen na 12 980 000 000 Kč.</w:t>
            </w:r>
            <w:r w:rsidRPr="00B726DC">
              <w:rPr>
                <w:rFonts w:ascii="Arial" w:eastAsia="Times New Roman" w:hAnsi="Arial" w:cs="Arial"/>
                <w:color w:val="000000"/>
                <w:sz w:val="16"/>
                <w:szCs w:val="16"/>
                <w:lang w:eastAsia="cs-CZ"/>
              </w:rPr>
              <w:br/>
            </w:r>
          </w:p>
        </w:tc>
      </w:tr>
      <w:tr w:rsidR="000B63FB" w:rsidRPr="00B726DC" w14:paraId="105349A1" w14:textId="77777777" w:rsidTr="00A37C78">
        <w:trPr>
          <w:trHeight w:val="567"/>
        </w:trPr>
        <w:tc>
          <w:tcPr>
            <w:tcW w:w="188" w:type="pct"/>
            <w:tcBorders>
              <w:top w:val="nil"/>
              <w:left w:val="single" w:sz="4" w:space="0" w:color="auto"/>
              <w:bottom w:val="single" w:sz="4" w:space="0" w:color="auto"/>
              <w:right w:val="single" w:sz="4" w:space="0" w:color="auto"/>
            </w:tcBorders>
            <w:noWrap/>
            <w:vAlign w:val="center"/>
            <w:hideMark/>
          </w:tcPr>
          <w:p w14:paraId="09D5EB4B"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 </w:t>
            </w:r>
          </w:p>
        </w:tc>
        <w:tc>
          <w:tcPr>
            <w:tcW w:w="975" w:type="pct"/>
            <w:tcBorders>
              <w:top w:val="nil"/>
              <w:left w:val="nil"/>
              <w:bottom w:val="single" w:sz="4" w:space="0" w:color="auto"/>
              <w:right w:val="single" w:sz="4" w:space="0" w:color="auto"/>
            </w:tcBorders>
            <w:vAlign w:val="center"/>
            <w:hideMark/>
          </w:tcPr>
          <w:p w14:paraId="6EB046A7"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změnové řízení: změna obecné části SZV: Kapitola 7 body 2.1 a 2.2</w:t>
            </w:r>
          </w:p>
        </w:tc>
        <w:tc>
          <w:tcPr>
            <w:tcW w:w="3837" w:type="pct"/>
            <w:tcBorders>
              <w:top w:val="nil"/>
              <w:left w:val="nil"/>
              <w:bottom w:val="single" w:sz="4" w:space="0" w:color="auto"/>
              <w:right w:val="single" w:sz="4" w:space="0" w:color="auto"/>
            </w:tcBorders>
            <w:hideMark/>
          </w:tcPr>
          <w:p w14:paraId="61DDAD6E" w14:textId="795DBE90" w:rsidR="000B63FB" w:rsidRPr="00B726DC" w:rsidRDefault="000B63FB" w:rsidP="005F75D3">
            <w:pPr>
              <w:spacing w:after="0" w:line="240" w:lineRule="auto"/>
              <w:rPr>
                <w:rFonts w:ascii="Arial" w:eastAsia="Times New Roman" w:hAnsi="Arial" w:cs="Arial"/>
                <w:color w:val="000000"/>
                <w:sz w:val="16"/>
                <w:szCs w:val="16"/>
                <w:lang w:eastAsia="cs-CZ"/>
              </w:rPr>
            </w:pPr>
            <w:r w:rsidRPr="00B726DC">
              <w:rPr>
                <w:rFonts w:ascii="Arial" w:eastAsia="Times New Roman" w:hAnsi="Arial" w:cs="Arial"/>
                <w:color w:val="000000"/>
                <w:sz w:val="16"/>
                <w:szCs w:val="16"/>
                <w:lang w:eastAsia="cs-CZ"/>
              </w:rPr>
              <w:t>dtto</w:t>
            </w:r>
          </w:p>
        </w:tc>
      </w:tr>
      <w:tr w:rsidR="000B63FB" w:rsidRPr="00B726DC" w14:paraId="2C14655F" w14:textId="77777777" w:rsidTr="00BA01D7">
        <w:trPr>
          <w:trHeight w:val="2107"/>
        </w:trPr>
        <w:tc>
          <w:tcPr>
            <w:tcW w:w="188" w:type="pct"/>
            <w:tcBorders>
              <w:top w:val="nil"/>
              <w:left w:val="single" w:sz="4" w:space="0" w:color="auto"/>
              <w:bottom w:val="single" w:sz="4" w:space="0" w:color="auto"/>
              <w:right w:val="single" w:sz="4" w:space="0" w:color="auto"/>
            </w:tcBorders>
            <w:noWrap/>
            <w:vAlign w:val="center"/>
            <w:hideMark/>
          </w:tcPr>
          <w:p w14:paraId="663C51D8"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lastRenderedPageBreak/>
              <w:t>404</w:t>
            </w:r>
          </w:p>
        </w:tc>
        <w:tc>
          <w:tcPr>
            <w:tcW w:w="975" w:type="pct"/>
            <w:tcBorders>
              <w:top w:val="nil"/>
              <w:left w:val="nil"/>
              <w:bottom w:val="single" w:sz="4" w:space="0" w:color="auto"/>
              <w:right w:val="single" w:sz="4" w:space="0" w:color="auto"/>
            </w:tcBorders>
            <w:vAlign w:val="center"/>
            <w:hideMark/>
          </w:tcPr>
          <w:p w14:paraId="331CB9B0"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44237</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KRYALIZACE</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změnové řízení: změna popisu, obsahu, materiálů, přístrojů a bodové hodnoty</w:t>
            </w:r>
          </w:p>
        </w:tc>
        <w:tc>
          <w:tcPr>
            <w:tcW w:w="3837" w:type="pct"/>
            <w:tcBorders>
              <w:top w:val="nil"/>
              <w:left w:val="nil"/>
              <w:bottom w:val="single" w:sz="4" w:space="0" w:color="auto"/>
              <w:right w:val="single" w:sz="4" w:space="0" w:color="auto"/>
            </w:tcBorders>
            <w:hideMark/>
          </w:tcPr>
          <w:p w14:paraId="0DA94BDE" w14:textId="5EEF7E8B" w:rsidR="000B63FB" w:rsidRPr="00AB23F3" w:rsidRDefault="000B63FB" w:rsidP="00AB23F3">
            <w:pPr>
              <w:pStyle w:val="Odstavecseseznamem"/>
              <w:numPr>
                <w:ilvl w:val="0"/>
                <w:numId w:val="1"/>
              </w:numPr>
              <w:spacing w:after="0" w:line="240" w:lineRule="auto"/>
              <w:ind w:left="240" w:hanging="142"/>
              <w:rPr>
                <w:rFonts w:ascii="Arial" w:eastAsia="Times New Roman" w:hAnsi="Arial" w:cs="Arial"/>
                <w:sz w:val="16"/>
                <w:szCs w:val="16"/>
                <w:lang w:eastAsia="cs-CZ"/>
              </w:rPr>
            </w:pPr>
            <w:r>
              <w:rPr>
                <w:rFonts w:ascii="Arial" w:eastAsia="Times New Roman" w:hAnsi="Arial" w:cs="Arial"/>
                <w:sz w:val="16"/>
                <w:szCs w:val="16"/>
                <w:lang w:eastAsia="cs-CZ"/>
              </w:rPr>
              <w:t>C</w:t>
            </w:r>
            <w:r w:rsidRPr="00AB23F3">
              <w:rPr>
                <w:rFonts w:ascii="Arial" w:eastAsia="Times New Roman" w:hAnsi="Arial" w:cs="Arial"/>
                <w:sz w:val="16"/>
                <w:szCs w:val="16"/>
                <w:lang w:eastAsia="cs-CZ"/>
              </w:rPr>
              <w:t>hybí stanovisko OS</w:t>
            </w:r>
            <w:r>
              <w:rPr>
                <w:rFonts w:ascii="Arial" w:eastAsia="Times New Roman" w:hAnsi="Arial" w:cs="Arial"/>
                <w:sz w:val="16"/>
                <w:szCs w:val="16"/>
                <w:lang w:eastAsia="cs-CZ"/>
              </w:rPr>
              <w:t xml:space="preserve"> – k původnímu návrhu nebyl souhlas</w:t>
            </w:r>
            <w:r w:rsidRPr="00AB23F3">
              <w:rPr>
                <w:rFonts w:ascii="Arial" w:eastAsia="Times New Roman" w:hAnsi="Arial" w:cs="Arial"/>
                <w:sz w:val="16"/>
                <w:szCs w:val="16"/>
                <w:lang w:eastAsia="cs-CZ"/>
              </w:rPr>
              <w:t xml:space="preserve">  </w:t>
            </w:r>
          </w:p>
          <w:p w14:paraId="3BAE1DCA" w14:textId="5565BCC0" w:rsidR="000B63FB" w:rsidRPr="00AB23F3" w:rsidRDefault="000B63FB" w:rsidP="00AB23F3">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AB23F3">
              <w:rPr>
                <w:rFonts w:ascii="Arial" w:eastAsia="Times New Roman" w:hAnsi="Arial" w:cs="Arial"/>
                <w:sz w:val="16"/>
                <w:szCs w:val="16"/>
                <w:lang w:eastAsia="cs-CZ"/>
              </w:rPr>
              <w:t>2násobný nárůst bodů navíc s možností vykázat 2x/den, je-li ložisko větší než 5cm</w:t>
            </w:r>
            <w:r>
              <w:rPr>
                <w:rFonts w:ascii="Arial" w:eastAsia="Times New Roman" w:hAnsi="Arial" w:cs="Arial"/>
                <w:sz w:val="16"/>
                <w:szCs w:val="16"/>
                <w:lang w:eastAsia="cs-CZ"/>
              </w:rPr>
              <w:t>2</w:t>
            </w:r>
            <w:r w:rsidRPr="00AB23F3">
              <w:rPr>
                <w:rFonts w:ascii="Arial" w:eastAsia="Times New Roman" w:hAnsi="Arial" w:cs="Arial"/>
                <w:sz w:val="16"/>
                <w:szCs w:val="16"/>
                <w:lang w:eastAsia="cs-CZ"/>
              </w:rPr>
              <w:t xml:space="preserve">., ale </w:t>
            </w:r>
            <w:r w:rsidRPr="00AB23F3">
              <w:rPr>
                <w:rFonts w:ascii="Arial" w:eastAsia="Times New Roman" w:hAnsi="Arial" w:cs="Arial"/>
                <w:b/>
                <w:bCs/>
                <w:sz w:val="16"/>
                <w:szCs w:val="16"/>
                <w:u w:val="single"/>
                <w:lang w:eastAsia="cs-CZ"/>
              </w:rPr>
              <w:t>není rozlišeno</w:t>
            </w:r>
            <w:r w:rsidRPr="00AB23F3">
              <w:rPr>
                <w:rFonts w:ascii="Arial" w:eastAsia="Times New Roman" w:hAnsi="Arial" w:cs="Arial"/>
                <w:b/>
                <w:bCs/>
                <w:sz w:val="16"/>
                <w:szCs w:val="16"/>
                <w:lang w:eastAsia="cs-CZ"/>
              </w:rPr>
              <w:t>, kdy se bude vykazovat pro 44227, který má nově, vyjma přístroje kryokauter, stejné vybavení jako 44237</w:t>
            </w:r>
            <w:r w:rsidRPr="00AB23F3">
              <w:rPr>
                <w:rFonts w:ascii="Arial" w:eastAsia="Times New Roman" w:hAnsi="Arial" w:cs="Arial"/>
                <w:sz w:val="16"/>
                <w:szCs w:val="16"/>
                <w:lang w:eastAsia="cs-CZ"/>
              </w:rPr>
              <w:t xml:space="preserve"> - nesystémové </w:t>
            </w:r>
          </w:p>
          <w:p w14:paraId="785FA441" w14:textId="77777777" w:rsidR="000B63FB" w:rsidRDefault="000B63FB" w:rsidP="00AB23F3">
            <w:pPr>
              <w:pStyle w:val="Odstavecseseznamem"/>
              <w:numPr>
                <w:ilvl w:val="0"/>
                <w:numId w:val="1"/>
              </w:numPr>
              <w:spacing w:after="0" w:line="240" w:lineRule="auto"/>
              <w:ind w:left="240" w:hanging="142"/>
              <w:rPr>
                <w:rFonts w:ascii="Arial" w:eastAsia="Times New Roman" w:hAnsi="Arial" w:cs="Arial"/>
                <w:sz w:val="16"/>
                <w:szCs w:val="16"/>
                <w:lang w:eastAsia="cs-CZ"/>
              </w:rPr>
            </w:pPr>
            <w:r>
              <w:rPr>
                <w:rFonts w:ascii="Arial" w:eastAsia="Times New Roman" w:hAnsi="Arial" w:cs="Arial"/>
                <w:sz w:val="16"/>
                <w:szCs w:val="16"/>
                <w:lang w:eastAsia="cs-CZ"/>
              </w:rPr>
              <w:t xml:space="preserve">K diskusi úprava </w:t>
            </w:r>
            <w:r w:rsidRPr="00AB23F3">
              <w:rPr>
                <w:rFonts w:ascii="Arial" w:eastAsia="Times New Roman" w:hAnsi="Arial" w:cs="Arial"/>
                <w:sz w:val="16"/>
                <w:szCs w:val="16"/>
                <w:lang w:eastAsia="cs-CZ"/>
              </w:rPr>
              <w:t>názv</w:t>
            </w:r>
            <w:r>
              <w:rPr>
                <w:rFonts w:ascii="Arial" w:eastAsia="Times New Roman" w:hAnsi="Arial" w:cs="Arial"/>
                <w:sz w:val="16"/>
                <w:szCs w:val="16"/>
                <w:lang w:eastAsia="cs-CZ"/>
              </w:rPr>
              <w:t>u</w:t>
            </w:r>
            <w:r w:rsidRPr="00AB23F3">
              <w:rPr>
                <w:rFonts w:ascii="Arial" w:eastAsia="Times New Roman" w:hAnsi="Arial" w:cs="Arial"/>
                <w:sz w:val="16"/>
                <w:szCs w:val="16"/>
                <w:lang w:eastAsia="cs-CZ"/>
              </w:rPr>
              <w:t xml:space="preserve"> na "KRYALIZACE DO 5cm2" a OF na "2/1den" + náležitě upravit popis výkonu. </w:t>
            </w:r>
          </w:p>
          <w:p w14:paraId="4DC26F6F" w14:textId="77777777" w:rsidR="000B63FB" w:rsidRDefault="000B63FB" w:rsidP="00AB23F3">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AB23F3">
              <w:rPr>
                <w:rFonts w:ascii="Arial" w:eastAsia="Times New Roman" w:hAnsi="Arial" w:cs="Arial"/>
                <w:sz w:val="16"/>
                <w:szCs w:val="16"/>
                <w:lang w:eastAsia="cs-CZ"/>
              </w:rPr>
              <w:t xml:space="preserve">Proč pro výkon nejsou dostačující chirurgické rukavice A000006 za 6 Kč pár, ale jsou nutné chirurgické rukavice A084957 za 17 Kč pár? </w:t>
            </w:r>
          </w:p>
          <w:p w14:paraId="3FECEE82" w14:textId="77777777" w:rsidR="000B63FB" w:rsidRDefault="000B63FB" w:rsidP="00AB23F3">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AB23F3">
              <w:rPr>
                <w:rFonts w:ascii="Arial" w:eastAsia="Times New Roman" w:hAnsi="Arial" w:cs="Arial"/>
                <w:sz w:val="16"/>
                <w:szCs w:val="16"/>
                <w:lang w:eastAsia="cs-CZ"/>
              </w:rPr>
              <w:t xml:space="preserve">V popisu výkonu je uvedena Dewarova nádoba, ale v přístrojovém vybavení byla nahrazena za Zásobník na kapalný dusík, proč? </w:t>
            </w:r>
          </w:p>
          <w:p w14:paraId="700C89A6" w14:textId="77777777" w:rsidR="000B63FB" w:rsidRDefault="000B63FB" w:rsidP="00AB23F3">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AB23F3">
              <w:rPr>
                <w:rFonts w:ascii="Arial" w:eastAsia="Times New Roman" w:hAnsi="Arial" w:cs="Arial"/>
                <w:sz w:val="16"/>
                <w:szCs w:val="16"/>
                <w:lang w:eastAsia="cs-CZ"/>
              </w:rPr>
              <w:t xml:space="preserve">Cena dusíku byla navýšena o víc než 900% oproti roku 2014? </w:t>
            </w:r>
          </w:p>
          <w:p w14:paraId="0414B2F7" w14:textId="77777777" w:rsidR="000B63FB" w:rsidRDefault="000B63FB" w:rsidP="00AB23F3">
            <w:pPr>
              <w:pStyle w:val="Odstavecseseznamem"/>
              <w:numPr>
                <w:ilvl w:val="0"/>
                <w:numId w:val="1"/>
              </w:numPr>
              <w:spacing w:after="0" w:line="240" w:lineRule="auto"/>
              <w:ind w:left="240" w:hanging="142"/>
              <w:rPr>
                <w:rFonts w:ascii="Arial" w:eastAsia="Times New Roman" w:hAnsi="Arial" w:cs="Arial"/>
                <w:sz w:val="16"/>
                <w:szCs w:val="16"/>
                <w:lang w:eastAsia="cs-CZ"/>
              </w:rPr>
            </w:pPr>
            <w:r>
              <w:rPr>
                <w:rFonts w:ascii="Arial" w:eastAsia="Times New Roman" w:hAnsi="Arial" w:cs="Arial"/>
                <w:sz w:val="16"/>
                <w:szCs w:val="16"/>
                <w:lang w:eastAsia="cs-CZ"/>
              </w:rPr>
              <w:t xml:space="preserve">Položky </w:t>
            </w:r>
            <w:r w:rsidRPr="00AB23F3">
              <w:rPr>
                <w:rFonts w:ascii="Arial" w:eastAsia="Times New Roman" w:hAnsi="Arial" w:cs="Arial"/>
                <w:sz w:val="16"/>
                <w:szCs w:val="16"/>
                <w:lang w:eastAsia="cs-CZ"/>
              </w:rPr>
              <w:t>A008500, A008501 a A008497 jsou víceúčelová zařízení, která nejsou pro provedení výkonu bezpodmínečně nutná a tudíž se jejich opotřebení dle kalkulačního vzorce MZ do kalkulace výkonu nezapočítávají.</w:t>
            </w:r>
          </w:p>
          <w:p w14:paraId="291F2D2A" w14:textId="7666513C" w:rsidR="000B63FB" w:rsidRPr="00AB23F3" w:rsidRDefault="000B63FB" w:rsidP="00AB23F3">
            <w:pPr>
              <w:pStyle w:val="Odstavecseseznamem"/>
              <w:numPr>
                <w:ilvl w:val="0"/>
                <w:numId w:val="1"/>
              </w:numPr>
              <w:spacing w:after="0" w:line="240" w:lineRule="auto"/>
              <w:ind w:left="240" w:hanging="142"/>
              <w:rPr>
                <w:rFonts w:ascii="Arial" w:eastAsia="Times New Roman" w:hAnsi="Arial" w:cs="Arial"/>
                <w:b/>
                <w:bCs/>
                <w:sz w:val="16"/>
                <w:szCs w:val="16"/>
                <w:lang w:eastAsia="cs-CZ"/>
              </w:rPr>
            </w:pPr>
            <w:r w:rsidRPr="00AB23F3">
              <w:rPr>
                <w:rFonts w:ascii="Arial" w:eastAsia="Times New Roman" w:hAnsi="Arial" w:cs="Arial"/>
                <w:b/>
                <w:bCs/>
                <w:sz w:val="16"/>
                <w:szCs w:val="16"/>
                <w:lang w:eastAsia="cs-CZ"/>
              </w:rPr>
              <w:t>Výkon je prováděn téměř výhradně v amb. režimu. Odhadovaný finanční dopad do systému za amb. péči může být s nárůstem o 22 mil. Kč).</w:t>
            </w:r>
          </w:p>
        </w:tc>
      </w:tr>
      <w:tr w:rsidR="000B63FB" w:rsidRPr="00B726DC" w14:paraId="73208EC3" w14:textId="77777777" w:rsidTr="00BA01D7">
        <w:trPr>
          <w:trHeight w:val="1941"/>
        </w:trPr>
        <w:tc>
          <w:tcPr>
            <w:tcW w:w="188" w:type="pct"/>
            <w:tcBorders>
              <w:top w:val="nil"/>
              <w:left w:val="single" w:sz="4" w:space="0" w:color="auto"/>
              <w:bottom w:val="single" w:sz="4" w:space="0" w:color="auto"/>
              <w:right w:val="single" w:sz="4" w:space="0" w:color="auto"/>
            </w:tcBorders>
            <w:noWrap/>
            <w:vAlign w:val="center"/>
            <w:hideMark/>
          </w:tcPr>
          <w:p w14:paraId="2581C16F"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404</w:t>
            </w:r>
          </w:p>
        </w:tc>
        <w:tc>
          <w:tcPr>
            <w:tcW w:w="975" w:type="pct"/>
            <w:tcBorders>
              <w:top w:val="nil"/>
              <w:left w:val="nil"/>
              <w:bottom w:val="single" w:sz="4" w:space="0" w:color="auto"/>
              <w:right w:val="single" w:sz="4" w:space="0" w:color="auto"/>
            </w:tcBorders>
            <w:vAlign w:val="center"/>
            <w:hideMark/>
          </w:tcPr>
          <w:p w14:paraId="7DE68395"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44227</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KRYODESTRUKCE KOŽNÍCH LÉZÍ (1-2 LÉZE)</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změnové řízení: změna popisu, obsahu, materiálů, přístrojů a bodové hodnoty</w:t>
            </w:r>
          </w:p>
        </w:tc>
        <w:tc>
          <w:tcPr>
            <w:tcW w:w="3837" w:type="pct"/>
            <w:tcBorders>
              <w:top w:val="nil"/>
              <w:left w:val="nil"/>
              <w:bottom w:val="single" w:sz="4" w:space="0" w:color="auto"/>
              <w:right w:val="single" w:sz="4" w:space="0" w:color="auto"/>
            </w:tcBorders>
            <w:hideMark/>
          </w:tcPr>
          <w:p w14:paraId="77260817" w14:textId="77777777" w:rsidR="000B63FB" w:rsidRPr="00AB23F3" w:rsidRDefault="000B63FB" w:rsidP="00AB23F3">
            <w:pPr>
              <w:pStyle w:val="Odstavecseseznamem"/>
              <w:numPr>
                <w:ilvl w:val="0"/>
                <w:numId w:val="1"/>
              </w:numPr>
              <w:spacing w:after="0" w:line="240" w:lineRule="auto"/>
              <w:ind w:left="240" w:hanging="142"/>
              <w:rPr>
                <w:rFonts w:ascii="Arial" w:eastAsia="Times New Roman" w:hAnsi="Arial" w:cs="Arial"/>
                <w:sz w:val="16"/>
                <w:szCs w:val="16"/>
                <w:lang w:eastAsia="cs-CZ"/>
              </w:rPr>
            </w:pPr>
            <w:r>
              <w:rPr>
                <w:rFonts w:ascii="Arial" w:eastAsia="Times New Roman" w:hAnsi="Arial" w:cs="Arial"/>
                <w:sz w:val="16"/>
                <w:szCs w:val="16"/>
                <w:lang w:eastAsia="cs-CZ"/>
              </w:rPr>
              <w:t>C</w:t>
            </w:r>
            <w:r w:rsidRPr="00AB23F3">
              <w:rPr>
                <w:rFonts w:ascii="Arial" w:eastAsia="Times New Roman" w:hAnsi="Arial" w:cs="Arial"/>
                <w:sz w:val="16"/>
                <w:szCs w:val="16"/>
                <w:lang w:eastAsia="cs-CZ"/>
              </w:rPr>
              <w:t>hybí stanovisko OS</w:t>
            </w:r>
            <w:r>
              <w:rPr>
                <w:rFonts w:ascii="Arial" w:eastAsia="Times New Roman" w:hAnsi="Arial" w:cs="Arial"/>
                <w:sz w:val="16"/>
                <w:szCs w:val="16"/>
                <w:lang w:eastAsia="cs-CZ"/>
              </w:rPr>
              <w:t xml:space="preserve"> – k původnímu návrhu nebyl souhlas</w:t>
            </w:r>
            <w:r w:rsidRPr="00AB23F3">
              <w:rPr>
                <w:rFonts w:ascii="Arial" w:eastAsia="Times New Roman" w:hAnsi="Arial" w:cs="Arial"/>
                <w:sz w:val="16"/>
                <w:szCs w:val="16"/>
                <w:lang w:eastAsia="cs-CZ"/>
              </w:rPr>
              <w:t xml:space="preserve">  </w:t>
            </w:r>
          </w:p>
          <w:p w14:paraId="7DB5FD0A" w14:textId="554453DD" w:rsidR="000B63FB" w:rsidRPr="00AB23F3" w:rsidRDefault="000B63FB" w:rsidP="00AB23F3">
            <w:pPr>
              <w:pStyle w:val="Odstavecseseznamem"/>
              <w:numPr>
                <w:ilvl w:val="0"/>
                <w:numId w:val="1"/>
              </w:numPr>
              <w:spacing w:after="0" w:line="240" w:lineRule="auto"/>
              <w:ind w:left="240" w:hanging="142"/>
              <w:rPr>
                <w:rFonts w:ascii="Arial" w:eastAsia="Times New Roman" w:hAnsi="Arial" w:cs="Arial"/>
                <w:sz w:val="16"/>
                <w:szCs w:val="16"/>
                <w:lang w:eastAsia="cs-CZ"/>
              </w:rPr>
            </w:pPr>
            <w:r>
              <w:rPr>
                <w:rFonts w:ascii="Arial" w:eastAsia="Times New Roman" w:hAnsi="Arial" w:cs="Arial"/>
                <w:sz w:val="16"/>
                <w:szCs w:val="16"/>
                <w:lang w:eastAsia="cs-CZ"/>
              </w:rPr>
              <w:t>Viz výše - k</w:t>
            </w:r>
            <w:r w:rsidRPr="00AB23F3">
              <w:rPr>
                <w:rFonts w:ascii="Arial" w:eastAsia="Times New Roman" w:hAnsi="Arial" w:cs="Arial"/>
                <w:sz w:val="16"/>
                <w:szCs w:val="16"/>
                <w:lang w:eastAsia="cs-CZ"/>
              </w:rPr>
              <w:t>dy se používá kryalizace a kdy kryokauterizace - vyjasnit, uvést indikace.</w:t>
            </w:r>
          </w:p>
          <w:p w14:paraId="23D4D666" w14:textId="14A97989" w:rsidR="000B63FB" w:rsidRPr="00AB23F3" w:rsidRDefault="000B63FB" w:rsidP="00AB23F3">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AB23F3">
              <w:rPr>
                <w:rFonts w:ascii="Arial" w:eastAsia="Times New Roman" w:hAnsi="Arial" w:cs="Arial"/>
                <w:sz w:val="16"/>
                <w:szCs w:val="16"/>
                <w:lang w:eastAsia="cs-CZ"/>
              </w:rPr>
              <w:t xml:space="preserve">Nově do výkonu doplněny přístroje, které jsou uvedeny ve výkonu 44237, jaký je důvod této úpravy? </w:t>
            </w:r>
          </w:p>
          <w:p w14:paraId="72286BEC" w14:textId="46B4F105" w:rsidR="000B63FB" w:rsidRPr="00AB23F3" w:rsidRDefault="000B63FB" w:rsidP="00AB23F3">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AB23F3">
              <w:rPr>
                <w:rFonts w:ascii="Arial" w:eastAsia="Times New Roman" w:hAnsi="Arial" w:cs="Arial"/>
                <w:sz w:val="16"/>
                <w:szCs w:val="16"/>
                <w:lang w:eastAsia="cs-CZ"/>
              </w:rPr>
              <w:t>Z jakého důvodu uvedeny kompresy za  24 Kč – srovnej např kompresy EYCOPAD OČNÍ STERILNÍ  080417u výkonu  75329 PERFORUJÍCÍ KERATOPLASTIKA, KERATOPROTÉZA (1 OKO) za 5 b</w:t>
            </w:r>
            <w:r>
              <w:rPr>
                <w:rFonts w:ascii="Arial" w:eastAsia="Times New Roman" w:hAnsi="Arial" w:cs="Arial"/>
                <w:sz w:val="16"/>
                <w:szCs w:val="16"/>
                <w:lang w:eastAsia="cs-CZ"/>
              </w:rPr>
              <w:t xml:space="preserve"> -upravit</w:t>
            </w:r>
          </w:p>
          <w:p w14:paraId="28389467" w14:textId="77777777" w:rsidR="000B63FB" w:rsidRDefault="000B63FB" w:rsidP="00AB23F3">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AB23F3">
              <w:rPr>
                <w:rFonts w:ascii="Arial" w:eastAsia="Times New Roman" w:hAnsi="Arial" w:cs="Arial"/>
                <w:sz w:val="16"/>
                <w:szCs w:val="16"/>
                <w:lang w:eastAsia="cs-CZ"/>
              </w:rPr>
              <w:t>Proč pro výkon nejsou dostačující chirurgické rukavice A000006 za 6 Kč pár, ale jsou nutné chirurgické rukavice A084957 za 17 Kč pár?</w:t>
            </w:r>
          </w:p>
          <w:p w14:paraId="7FDC53DE" w14:textId="77777777" w:rsidR="000B63FB" w:rsidRDefault="000B63FB" w:rsidP="00AB23F3">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AB23F3">
              <w:rPr>
                <w:rFonts w:ascii="Arial" w:eastAsia="Times New Roman" w:hAnsi="Arial" w:cs="Arial"/>
                <w:sz w:val="16"/>
                <w:szCs w:val="16"/>
                <w:lang w:eastAsia="cs-CZ"/>
              </w:rPr>
              <w:t xml:space="preserve">Na kryodestrukci jedné až dvou lézí je potřeba půl litru tekutého dusíku, nejedná se o překlep? Cena dusíku byla navýšena o víc než 900% oproti roku 2014? </w:t>
            </w:r>
          </w:p>
          <w:p w14:paraId="7815B07C" w14:textId="4E476A79" w:rsidR="000B63FB" w:rsidRPr="00AB23F3" w:rsidRDefault="000B63FB" w:rsidP="00AB23F3">
            <w:pPr>
              <w:pStyle w:val="Odstavecseseznamem"/>
              <w:numPr>
                <w:ilvl w:val="0"/>
                <w:numId w:val="1"/>
              </w:numPr>
              <w:spacing w:after="0" w:line="240" w:lineRule="auto"/>
              <w:ind w:left="240" w:hanging="142"/>
              <w:rPr>
                <w:rFonts w:ascii="Arial" w:eastAsia="Times New Roman" w:hAnsi="Arial" w:cs="Arial"/>
                <w:sz w:val="16"/>
                <w:szCs w:val="16"/>
                <w:lang w:eastAsia="cs-CZ"/>
              </w:rPr>
            </w:pPr>
            <w:r>
              <w:rPr>
                <w:rFonts w:ascii="Arial" w:eastAsia="Times New Roman" w:hAnsi="Arial" w:cs="Arial"/>
                <w:sz w:val="16"/>
                <w:szCs w:val="16"/>
                <w:lang w:eastAsia="cs-CZ"/>
              </w:rPr>
              <w:t xml:space="preserve">Položky </w:t>
            </w:r>
            <w:r w:rsidRPr="00AB23F3">
              <w:rPr>
                <w:rFonts w:ascii="Arial" w:eastAsia="Times New Roman" w:hAnsi="Arial" w:cs="Arial"/>
                <w:sz w:val="16"/>
                <w:szCs w:val="16"/>
                <w:lang w:eastAsia="cs-CZ"/>
              </w:rPr>
              <w:t>A008500, A008501 a A008497 jsou víceúčelová zařízení, která nejsou pro provedení výkonu bezpodmínečně nutná a tudíž se jejich opotřebení dle kalkulačního vzorce MZ do kalkulace výkonu nezapočítávají.</w:t>
            </w:r>
          </w:p>
        </w:tc>
      </w:tr>
      <w:tr w:rsidR="000B63FB" w:rsidRPr="00B726DC" w14:paraId="211B8151" w14:textId="77777777" w:rsidTr="00BA01D7">
        <w:trPr>
          <w:trHeight w:val="632"/>
        </w:trPr>
        <w:tc>
          <w:tcPr>
            <w:tcW w:w="188" w:type="pct"/>
            <w:tcBorders>
              <w:top w:val="nil"/>
              <w:left w:val="single" w:sz="4" w:space="0" w:color="auto"/>
              <w:bottom w:val="single" w:sz="4" w:space="0" w:color="auto"/>
              <w:right w:val="single" w:sz="4" w:space="0" w:color="auto"/>
            </w:tcBorders>
            <w:noWrap/>
            <w:vAlign w:val="center"/>
            <w:hideMark/>
          </w:tcPr>
          <w:p w14:paraId="4311C9A6" w14:textId="77ED261B" w:rsidR="000B63FB" w:rsidRPr="00B726DC" w:rsidRDefault="000B63FB" w:rsidP="00C77CB7">
            <w:pPr>
              <w:spacing w:after="0" w:line="240" w:lineRule="auto"/>
              <w:jc w:val="center"/>
              <w:rPr>
                <w:rFonts w:ascii="Arial" w:eastAsia="Times New Roman" w:hAnsi="Arial" w:cs="Arial"/>
                <w:b/>
                <w:bCs/>
                <w:color w:val="000000"/>
                <w:sz w:val="16"/>
                <w:szCs w:val="16"/>
                <w:lang w:eastAsia="cs-CZ"/>
              </w:rPr>
            </w:pPr>
            <w:r w:rsidRPr="00677A2B">
              <w:rPr>
                <w:rFonts w:ascii="Arial" w:eastAsia="Times New Roman" w:hAnsi="Arial" w:cs="Arial"/>
                <w:b/>
                <w:bCs/>
                <w:color w:val="000000"/>
                <w:sz w:val="16"/>
                <w:szCs w:val="16"/>
                <w:lang w:eastAsia="cs-CZ"/>
              </w:rPr>
              <w:t>205</w:t>
            </w:r>
          </w:p>
        </w:tc>
        <w:tc>
          <w:tcPr>
            <w:tcW w:w="975" w:type="pct"/>
            <w:tcBorders>
              <w:top w:val="nil"/>
              <w:left w:val="nil"/>
              <w:bottom w:val="single" w:sz="4" w:space="0" w:color="auto"/>
              <w:right w:val="single" w:sz="4" w:space="0" w:color="auto"/>
            </w:tcBorders>
            <w:vAlign w:val="center"/>
            <w:hideMark/>
          </w:tcPr>
          <w:p w14:paraId="1C71B40F" w14:textId="0D64B827" w:rsidR="000B63FB" w:rsidRPr="00B726DC" w:rsidRDefault="000B63FB" w:rsidP="00C77CB7">
            <w:pPr>
              <w:spacing w:after="0" w:line="240" w:lineRule="auto"/>
              <w:jc w:val="center"/>
              <w:rPr>
                <w:rFonts w:ascii="Arial" w:eastAsia="Times New Roman" w:hAnsi="Arial" w:cs="Arial"/>
                <w:b/>
                <w:bCs/>
                <w:color w:val="000000"/>
                <w:sz w:val="16"/>
                <w:szCs w:val="16"/>
                <w:lang w:eastAsia="cs-CZ"/>
              </w:rPr>
            </w:pPr>
            <w:r w:rsidRPr="00677A2B">
              <w:rPr>
                <w:rFonts w:ascii="Arial" w:eastAsia="Times New Roman" w:hAnsi="Arial" w:cs="Arial"/>
                <w:b/>
                <w:bCs/>
                <w:color w:val="000000"/>
                <w:sz w:val="16"/>
                <w:szCs w:val="16"/>
                <w:lang w:eastAsia="cs-CZ"/>
              </w:rPr>
              <w:t>25027</w:t>
            </w:r>
            <w:r w:rsidRPr="00677A2B">
              <w:rPr>
                <w:rFonts w:ascii="Arial" w:eastAsia="Times New Roman" w:hAnsi="Arial" w:cs="Arial"/>
                <w:b/>
                <w:bCs/>
                <w:color w:val="000000"/>
                <w:sz w:val="16"/>
                <w:szCs w:val="16"/>
                <w:lang w:eastAsia="cs-CZ"/>
              </w:rPr>
              <w:br/>
            </w:r>
            <w:r w:rsidRPr="00677A2B">
              <w:rPr>
                <w:rFonts w:ascii="Arial" w:eastAsia="Times New Roman" w:hAnsi="Arial" w:cs="Arial"/>
                <w:b/>
                <w:bCs/>
                <w:color w:val="000000"/>
                <w:sz w:val="16"/>
                <w:szCs w:val="16"/>
                <w:lang w:eastAsia="cs-CZ"/>
              </w:rPr>
              <w:br/>
              <w:t>TERAPIE AKUTNÍHO STAVU PŘI ONEMOCNĚNÍ PLIC, PLEURY A MEDIASTINA</w:t>
            </w:r>
            <w:r w:rsidRPr="00677A2B">
              <w:rPr>
                <w:rFonts w:ascii="Arial" w:eastAsia="Times New Roman" w:hAnsi="Arial" w:cs="Arial"/>
                <w:b/>
                <w:bCs/>
                <w:color w:val="000000"/>
                <w:sz w:val="16"/>
                <w:szCs w:val="16"/>
                <w:lang w:eastAsia="cs-CZ"/>
              </w:rPr>
              <w:br/>
            </w:r>
            <w:r w:rsidRPr="00677A2B">
              <w:rPr>
                <w:rFonts w:ascii="Arial" w:eastAsia="Times New Roman" w:hAnsi="Arial" w:cs="Arial"/>
                <w:b/>
                <w:bCs/>
                <w:color w:val="000000"/>
                <w:sz w:val="16"/>
                <w:szCs w:val="16"/>
                <w:lang w:eastAsia="cs-CZ"/>
              </w:rPr>
              <w:br/>
              <w:t>nový výkon</w:t>
            </w:r>
          </w:p>
        </w:tc>
        <w:tc>
          <w:tcPr>
            <w:tcW w:w="3837" w:type="pct"/>
            <w:tcBorders>
              <w:top w:val="nil"/>
              <w:left w:val="nil"/>
              <w:bottom w:val="single" w:sz="4" w:space="0" w:color="auto"/>
              <w:right w:val="single" w:sz="4" w:space="0" w:color="auto"/>
            </w:tcBorders>
            <w:hideMark/>
          </w:tcPr>
          <w:p w14:paraId="06C9E77D" w14:textId="77777777" w:rsidR="000B63FB" w:rsidRPr="00226DA6" w:rsidRDefault="000B63FB" w:rsidP="00226DA6">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226DA6">
              <w:rPr>
                <w:rFonts w:ascii="Arial" w:eastAsia="Times New Roman" w:hAnsi="Arial" w:cs="Arial"/>
                <w:sz w:val="16"/>
                <w:szCs w:val="16"/>
                <w:lang w:eastAsia="cs-CZ"/>
              </w:rPr>
              <w:t xml:space="preserve">Jak bylo vykazováno doposud? </w:t>
            </w:r>
          </w:p>
          <w:p w14:paraId="0AC25877" w14:textId="77777777" w:rsidR="000B63FB" w:rsidRPr="00226DA6" w:rsidRDefault="000B63FB" w:rsidP="00226DA6">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226DA6">
              <w:rPr>
                <w:rFonts w:ascii="Arial" w:eastAsia="Times New Roman" w:hAnsi="Arial" w:cs="Arial"/>
                <w:sz w:val="16"/>
                <w:szCs w:val="16"/>
                <w:lang w:eastAsia="cs-CZ"/>
              </w:rPr>
              <w:t>Nevidíme důvod pro zavedení takto specifického výkonu, tuto péči již pokrývají stávající SZV výkony (25022- CÍLENÉ VYŠETŘENÍ PNEUMOLOGEM a 09211- NEODKLADNÁ PÉČE POSKYTOVANÁ LÉKAŘEM Á 10 MINUT)</w:t>
            </w:r>
          </w:p>
          <w:p w14:paraId="5CC88D98" w14:textId="77777777" w:rsidR="000B63FB" w:rsidRPr="00226DA6" w:rsidRDefault="000B63FB" w:rsidP="00226DA6">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226DA6">
              <w:rPr>
                <w:rFonts w:ascii="Arial" w:eastAsia="Times New Roman" w:hAnsi="Arial" w:cs="Arial"/>
                <w:sz w:val="16"/>
                <w:szCs w:val="16"/>
                <w:lang w:eastAsia="cs-CZ"/>
              </w:rPr>
              <w:t>Chybí dostatečné zdůvodnění zavedení výkonu. Akutní život ohrožující stav, mezi které respirační insuficience patří, má být ihned směrován k vyšetření a ošetření na pracovišti urgentní medicíny a do ambulantního režimu zdravotní péče nepatří.</w:t>
            </w:r>
          </w:p>
          <w:p w14:paraId="3A27BA1B" w14:textId="56F9AAA3" w:rsidR="000B63FB" w:rsidRPr="00B726DC" w:rsidRDefault="000B63FB" w:rsidP="000B63FB">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226DA6">
              <w:rPr>
                <w:rFonts w:ascii="Arial" w:eastAsia="Times New Roman" w:hAnsi="Arial" w:cs="Arial"/>
                <w:sz w:val="16"/>
                <w:szCs w:val="16"/>
                <w:lang w:eastAsia="cs-CZ"/>
              </w:rPr>
              <w:t>Omezení místem je SA - čím je pracoviště specializované? V poznámce je uvedena specializovaná plicní ambulance - "specializovaná" v jakém ohledu?</w:t>
            </w:r>
          </w:p>
        </w:tc>
      </w:tr>
      <w:tr w:rsidR="000B63FB" w:rsidRPr="00B726DC" w14:paraId="2403589E" w14:textId="77777777" w:rsidTr="00BA01D7">
        <w:trPr>
          <w:trHeight w:val="207"/>
        </w:trPr>
        <w:tc>
          <w:tcPr>
            <w:tcW w:w="188" w:type="pct"/>
            <w:tcBorders>
              <w:top w:val="nil"/>
              <w:left w:val="single" w:sz="4" w:space="0" w:color="auto"/>
              <w:bottom w:val="single" w:sz="4" w:space="0" w:color="auto"/>
              <w:right w:val="single" w:sz="4" w:space="0" w:color="auto"/>
            </w:tcBorders>
            <w:noWrap/>
            <w:vAlign w:val="center"/>
            <w:hideMark/>
          </w:tcPr>
          <w:p w14:paraId="373CBC4B" w14:textId="2B136EB9" w:rsidR="000B63FB" w:rsidRPr="00B726DC" w:rsidRDefault="000B63FB" w:rsidP="00C77CB7">
            <w:pPr>
              <w:spacing w:after="0" w:line="240" w:lineRule="auto"/>
              <w:jc w:val="center"/>
              <w:rPr>
                <w:rFonts w:ascii="Arial" w:eastAsia="Times New Roman" w:hAnsi="Arial" w:cs="Arial"/>
                <w:b/>
                <w:bCs/>
                <w:color w:val="000000"/>
                <w:sz w:val="16"/>
                <w:szCs w:val="16"/>
                <w:lang w:eastAsia="cs-CZ"/>
              </w:rPr>
            </w:pPr>
            <w:r w:rsidRPr="00677A2B">
              <w:rPr>
                <w:rFonts w:ascii="Arial" w:eastAsia="Times New Roman" w:hAnsi="Arial" w:cs="Arial"/>
                <w:b/>
                <w:bCs/>
                <w:color w:val="000000"/>
                <w:sz w:val="16"/>
                <w:szCs w:val="16"/>
                <w:lang w:eastAsia="cs-CZ"/>
              </w:rPr>
              <w:t>205</w:t>
            </w:r>
          </w:p>
        </w:tc>
        <w:tc>
          <w:tcPr>
            <w:tcW w:w="975" w:type="pct"/>
            <w:tcBorders>
              <w:top w:val="nil"/>
              <w:left w:val="nil"/>
              <w:bottom w:val="single" w:sz="4" w:space="0" w:color="auto"/>
              <w:right w:val="single" w:sz="4" w:space="0" w:color="auto"/>
            </w:tcBorders>
            <w:vAlign w:val="center"/>
            <w:hideMark/>
          </w:tcPr>
          <w:p w14:paraId="3010681B" w14:textId="37B709D4" w:rsidR="000B63FB" w:rsidRPr="00B726DC" w:rsidRDefault="000B63FB" w:rsidP="00C77CB7">
            <w:pPr>
              <w:spacing w:after="0" w:line="240" w:lineRule="auto"/>
              <w:jc w:val="center"/>
              <w:rPr>
                <w:rFonts w:ascii="Arial" w:eastAsia="Times New Roman" w:hAnsi="Arial" w:cs="Arial"/>
                <w:b/>
                <w:bCs/>
                <w:color w:val="000000"/>
                <w:sz w:val="16"/>
                <w:szCs w:val="16"/>
                <w:lang w:eastAsia="cs-CZ"/>
              </w:rPr>
            </w:pPr>
            <w:r w:rsidRPr="00677A2B">
              <w:rPr>
                <w:rFonts w:ascii="Arial" w:eastAsia="Times New Roman" w:hAnsi="Arial" w:cs="Arial"/>
                <w:b/>
                <w:bCs/>
                <w:color w:val="000000"/>
                <w:sz w:val="16"/>
                <w:szCs w:val="16"/>
                <w:lang w:eastAsia="cs-CZ"/>
              </w:rPr>
              <w:t>25028</w:t>
            </w:r>
            <w:r w:rsidRPr="00677A2B">
              <w:rPr>
                <w:rFonts w:ascii="Arial" w:eastAsia="Times New Roman" w:hAnsi="Arial" w:cs="Arial"/>
                <w:b/>
                <w:bCs/>
                <w:color w:val="000000"/>
                <w:sz w:val="16"/>
                <w:szCs w:val="16"/>
                <w:lang w:eastAsia="cs-CZ"/>
              </w:rPr>
              <w:br/>
            </w:r>
            <w:r w:rsidRPr="00677A2B">
              <w:rPr>
                <w:rFonts w:ascii="Arial" w:eastAsia="Times New Roman" w:hAnsi="Arial" w:cs="Arial"/>
                <w:b/>
                <w:bCs/>
                <w:color w:val="000000"/>
                <w:sz w:val="16"/>
                <w:szCs w:val="16"/>
                <w:lang w:eastAsia="cs-CZ"/>
              </w:rPr>
              <w:br/>
              <w:t>APLIKACE MEDICINÁLNÍHO KYSLÍKU PŘI TERAPII AKUTNÍHO STAVU U ONEMOCNĚNÍ PLIC, PLEURY A MEDIASTINA A/NEBO U AMBULANTNÍHO OŠETŘENÍ PACIENTA S RESPIRAČNÍ</w:t>
            </w:r>
            <w:r w:rsidRPr="00677A2B">
              <w:rPr>
                <w:rFonts w:ascii="Arial" w:eastAsia="Times New Roman" w:hAnsi="Arial" w:cs="Arial"/>
                <w:b/>
                <w:bCs/>
                <w:color w:val="000000"/>
                <w:sz w:val="16"/>
                <w:szCs w:val="16"/>
                <w:lang w:eastAsia="cs-CZ"/>
              </w:rPr>
              <w:br/>
            </w:r>
            <w:r w:rsidRPr="00677A2B">
              <w:rPr>
                <w:rFonts w:ascii="Arial" w:eastAsia="Times New Roman" w:hAnsi="Arial" w:cs="Arial"/>
                <w:b/>
                <w:bCs/>
                <w:color w:val="000000"/>
                <w:sz w:val="16"/>
                <w:szCs w:val="16"/>
                <w:lang w:eastAsia="cs-CZ"/>
              </w:rPr>
              <w:br/>
              <w:t>nový výkon</w:t>
            </w:r>
          </w:p>
        </w:tc>
        <w:tc>
          <w:tcPr>
            <w:tcW w:w="3837" w:type="pct"/>
            <w:tcBorders>
              <w:top w:val="nil"/>
              <w:left w:val="nil"/>
              <w:bottom w:val="single" w:sz="4" w:space="0" w:color="auto"/>
              <w:right w:val="single" w:sz="4" w:space="0" w:color="auto"/>
            </w:tcBorders>
            <w:hideMark/>
          </w:tcPr>
          <w:p w14:paraId="7D8550B4" w14:textId="77777777" w:rsidR="000B63FB" w:rsidRPr="008F06AC" w:rsidRDefault="000B63FB" w:rsidP="008F06AC">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8F06AC">
              <w:rPr>
                <w:rFonts w:ascii="Arial" w:eastAsia="Times New Roman" w:hAnsi="Arial" w:cs="Arial"/>
                <w:sz w:val="16"/>
                <w:szCs w:val="16"/>
                <w:lang w:eastAsia="cs-CZ"/>
              </w:rPr>
              <w:t xml:space="preserve">Chybí odůvodnění žádosti. </w:t>
            </w:r>
          </w:p>
          <w:p w14:paraId="7E75F6C8" w14:textId="77777777" w:rsidR="000B63FB" w:rsidRPr="008F06AC" w:rsidRDefault="000B63FB" w:rsidP="008F06AC">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8F06AC">
              <w:rPr>
                <w:rFonts w:ascii="Arial" w:eastAsia="Times New Roman" w:hAnsi="Arial" w:cs="Arial"/>
                <w:sz w:val="16"/>
                <w:szCs w:val="16"/>
                <w:lang w:eastAsia="cs-CZ"/>
              </w:rPr>
              <w:t xml:space="preserve">Jak bylo vykazováno doposud? </w:t>
            </w:r>
          </w:p>
          <w:p w14:paraId="0E895E5B" w14:textId="77777777" w:rsidR="000B63FB" w:rsidRPr="008F06AC" w:rsidRDefault="000B63FB" w:rsidP="008F06AC">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8F06AC">
              <w:rPr>
                <w:rFonts w:ascii="Arial" w:eastAsia="Times New Roman" w:hAnsi="Arial" w:cs="Arial"/>
                <w:sz w:val="16"/>
                <w:szCs w:val="16"/>
                <w:lang w:eastAsia="cs-CZ"/>
              </w:rPr>
              <w:t xml:space="preserve">Akutní život ohrožující stav, mezi které respirační insuficience patří, má být ihned směrován k vyšetření a ošetření na pracovišti urgentní medicíny a do ambulantního režimu zdravotní péče nepatří. </w:t>
            </w:r>
          </w:p>
          <w:p w14:paraId="5272688B" w14:textId="77777777" w:rsidR="000B63FB" w:rsidRPr="008F06AC" w:rsidRDefault="000B63FB" w:rsidP="008F06AC">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8F06AC">
              <w:rPr>
                <w:rFonts w:ascii="Arial" w:eastAsia="Times New Roman" w:hAnsi="Arial" w:cs="Arial"/>
                <w:sz w:val="16"/>
                <w:szCs w:val="16"/>
                <w:lang w:eastAsia="cs-CZ"/>
              </w:rPr>
              <w:t>Omezení místem je SA - čím je pracoviště specializované? Není uvedeno</w:t>
            </w:r>
          </w:p>
          <w:p w14:paraId="63B14DD2" w14:textId="4314212E" w:rsidR="000B63FB" w:rsidRPr="00B726DC" w:rsidRDefault="000B63FB" w:rsidP="000B63FB">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8F06AC">
              <w:rPr>
                <w:rFonts w:ascii="Arial" w:eastAsia="Times New Roman" w:hAnsi="Arial" w:cs="Arial"/>
                <w:sz w:val="16"/>
                <w:szCs w:val="16"/>
                <w:lang w:eastAsia="cs-CZ"/>
              </w:rPr>
              <w:t>Není uveden ekonomický dopad, nutno doplnit.</w:t>
            </w:r>
            <w:r w:rsidRPr="00677A2B">
              <w:rPr>
                <w:rFonts w:ascii="Arial" w:eastAsia="Times New Roman" w:hAnsi="Arial" w:cs="Arial"/>
                <w:color w:val="000000"/>
                <w:sz w:val="16"/>
                <w:szCs w:val="16"/>
                <w:lang w:eastAsia="cs-CZ"/>
              </w:rPr>
              <w:br/>
            </w:r>
          </w:p>
        </w:tc>
      </w:tr>
      <w:tr w:rsidR="000B63FB" w:rsidRPr="00B726DC" w14:paraId="6F0A812B" w14:textId="77777777" w:rsidTr="00BA01D7">
        <w:trPr>
          <w:trHeight w:val="491"/>
        </w:trPr>
        <w:tc>
          <w:tcPr>
            <w:tcW w:w="188" w:type="pct"/>
            <w:tcBorders>
              <w:top w:val="nil"/>
              <w:left w:val="single" w:sz="4" w:space="0" w:color="auto"/>
              <w:bottom w:val="single" w:sz="4" w:space="0" w:color="auto"/>
              <w:right w:val="single" w:sz="4" w:space="0" w:color="auto"/>
            </w:tcBorders>
            <w:noWrap/>
            <w:vAlign w:val="center"/>
            <w:hideMark/>
          </w:tcPr>
          <w:p w14:paraId="2F6B76D9" w14:textId="5CC3162C" w:rsidR="000B63FB" w:rsidRPr="00B726DC" w:rsidRDefault="000B63FB" w:rsidP="00C77CB7">
            <w:pPr>
              <w:spacing w:after="0" w:line="240" w:lineRule="auto"/>
              <w:jc w:val="center"/>
              <w:rPr>
                <w:rFonts w:ascii="Arial" w:eastAsia="Times New Roman" w:hAnsi="Arial" w:cs="Arial"/>
                <w:b/>
                <w:bCs/>
                <w:color w:val="000000"/>
                <w:sz w:val="16"/>
                <w:szCs w:val="16"/>
                <w:lang w:eastAsia="cs-CZ"/>
              </w:rPr>
            </w:pPr>
            <w:r w:rsidRPr="00677A2B">
              <w:rPr>
                <w:rFonts w:ascii="Arial" w:eastAsia="Times New Roman" w:hAnsi="Arial" w:cs="Arial"/>
                <w:b/>
                <w:bCs/>
                <w:color w:val="000000"/>
                <w:sz w:val="16"/>
                <w:szCs w:val="16"/>
                <w:lang w:eastAsia="cs-CZ"/>
              </w:rPr>
              <w:t>631</w:t>
            </w:r>
          </w:p>
        </w:tc>
        <w:tc>
          <w:tcPr>
            <w:tcW w:w="975" w:type="pct"/>
            <w:tcBorders>
              <w:top w:val="nil"/>
              <w:left w:val="nil"/>
              <w:bottom w:val="single" w:sz="4" w:space="0" w:color="auto"/>
              <w:right w:val="single" w:sz="4" w:space="0" w:color="auto"/>
            </w:tcBorders>
            <w:vAlign w:val="center"/>
            <w:hideMark/>
          </w:tcPr>
          <w:p w14:paraId="48BB2751" w14:textId="1ACB9F0F" w:rsidR="000B63FB" w:rsidRPr="00B726DC" w:rsidRDefault="000B63FB" w:rsidP="00C77CB7">
            <w:pPr>
              <w:spacing w:after="0" w:line="240" w:lineRule="auto"/>
              <w:jc w:val="center"/>
              <w:rPr>
                <w:rFonts w:ascii="Arial" w:eastAsia="Times New Roman" w:hAnsi="Arial" w:cs="Arial"/>
                <w:b/>
                <w:bCs/>
                <w:color w:val="000000"/>
                <w:sz w:val="16"/>
                <w:szCs w:val="16"/>
                <w:lang w:eastAsia="cs-CZ"/>
              </w:rPr>
            </w:pPr>
            <w:r w:rsidRPr="00677A2B">
              <w:rPr>
                <w:rFonts w:ascii="Arial" w:eastAsia="Times New Roman" w:hAnsi="Arial" w:cs="Arial"/>
                <w:b/>
                <w:bCs/>
                <w:color w:val="000000"/>
                <w:sz w:val="16"/>
                <w:szCs w:val="16"/>
                <w:lang w:eastAsia="cs-CZ"/>
              </w:rPr>
              <w:t>61171</w:t>
            </w:r>
            <w:r w:rsidRPr="00677A2B">
              <w:rPr>
                <w:rFonts w:ascii="Arial" w:eastAsia="Times New Roman" w:hAnsi="Arial" w:cs="Arial"/>
                <w:b/>
                <w:bCs/>
                <w:color w:val="000000"/>
                <w:sz w:val="16"/>
                <w:szCs w:val="16"/>
                <w:lang w:eastAsia="cs-CZ"/>
              </w:rPr>
              <w:br/>
            </w:r>
            <w:r w:rsidRPr="00677A2B">
              <w:rPr>
                <w:rFonts w:ascii="Arial" w:eastAsia="Times New Roman" w:hAnsi="Arial" w:cs="Arial"/>
                <w:b/>
                <w:bCs/>
                <w:color w:val="000000"/>
                <w:sz w:val="16"/>
                <w:szCs w:val="16"/>
                <w:lang w:eastAsia="cs-CZ"/>
              </w:rPr>
              <w:br/>
              <w:t>VOLNÝ PŘENOS KOŽNÍHO A FASCIOKUTÁNNÍHO LALOKU MIKROCHIRURGICKOU TECHNIKOU</w:t>
            </w:r>
            <w:r w:rsidRPr="00677A2B">
              <w:rPr>
                <w:rFonts w:ascii="Arial" w:eastAsia="Times New Roman" w:hAnsi="Arial" w:cs="Arial"/>
                <w:b/>
                <w:bCs/>
                <w:color w:val="000000"/>
                <w:sz w:val="16"/>
                <w:szCs w:val="16"/>
                <w:lang w:eastAsia="cs-CZ"/>
              </w:rPr>
              <w:br/>
            </w:r>
            <w:r w:rsidRPr="00677A2B">
              <w:rPr>
                <w:rFonts w:ascii="Arial" w:eastAsia="Times New Roman" w:hAnsi="Arial" w:cs="Arial"/>
                <w:b/>
                <w:bCs/>
                <w:color w:val="000000"/>
                <w:sz w:val="16"/>
                <w:szCs w:val="16"/>
                <w:lang w:eastAsia="cs-CZ"/>
              </w:rPr>
              <w:lastRenderedPageBreak/>
              <w:br/>
              <w:t>změnové řízení: změna doby trvání, popisu, obsahu, nositelů výkonu, materiálů, přípravků, přístrojů, ZUMu a bodové hodnoty</w:t>
            </w:r>
          </w:p>
        </w:tc>
        <w:tc>
          <w:tcPr>
            <w:tcW w:w="3837" w:type="pct"/>
            <w:tcBorders>
              <w:top w:val="nil"/>
              <w:left w:val="nil"/>
              <w:bottom w:val="single" w:sz="4" w:space="0" w:color="auto"/>
              <w:right w:val="single" w:sz="4" w:space="0" w:color="auto"/>
            </w:tcBorders>
            <w:hideMark/>
          </w:tcPr>
          <w:p w14:paraId="7C30D12C" w14:textId="77777777" w:rsidR="000B63FB" w:rsidRDefault="000B63FB" w:rsidP="00C77CB7">
            <w:pPr>
              <w:spacing w:after="0" w:line="240" w:lineRule="auto"/>
              <w:rPr>
                <w:rFonts w:ascii="Arial" w:eastAsia="Times New Roman" w:hAnsi="Arial" w:cs="Arial"/>
                <w:color w:val="000000"/>
                <w:sz w:val="16"/>
                <w:szCs w:val="16"/>
                <w:lang w:eastAsia="cs-CZ"/>
              </w:rPr>
            </w:pPr>
            <w:r w:rsidRPr="005708BD">
              <w:rPr>
                <w:rFonts w:ascii="Arial" w:eastAsia="Times New Roman" w:hAnsi="Arial" w:cs="Arial"/>
                <w:b/>
                <w:bCs/>
                <w:color w:val="000000"/>
                <w:sz w:val="16"/>
                <w:szCs w:val="16"/>
                <w:lang w:eastAsia="cs-CZ"/>
              </w:rPr>
              <w:lastRenderedPageBreak/>
              <w:t>Obecné připomínky ke všem výkonům</w:t>
            </w:r>
            <w:r w:rsidRPr="00B16A2B">
              <w:rPr>
                <w:rFonts w:ascii="Arial" w:eastAsia="Times New Roman" w:hAnsi="Arial" w:cs="Arial"/>
                <w:color w:val="000000"/>
                <w:sz w:val="16"/>
                <w:szCs w:val="16"/>
                <w:lang w:eastAsia="cs-CZ"/>
              </w:rPr>
              <w:t>:</w:t>
            </w:r>
          </w:p>
          <w:p w14:paraId="77D57EF7" w14:textId="77777777" w:rsidR="000B63FB" w:rsidRDefault="000B63FB" w:rsidP="00C77CB7">
            <w:pPr>
              <w:spacing w:after="0" w:line="240" w:lineRule="auto"/>
              <w:rPr>
                <w:rFonts w:ascii="Arial" w:eastAsia="Times New Roman" w:hAnsi="Arial" w:cs="Arial"/>
                <w:color w:val="000000"/>
                <w:sz w:val="16"/>
                <w:szCs w:val="16"/>
                <w:lang w:eastAsia="cs-CZ"/>
              </w:rPr>
            </w:pPr>
          </w:p>
          <w:p w14:paraId="5474BED8" w14:textId="77777777" w:rsidR="000B63FB" w:rsidRPr="000D74BC" w:rsidRDefault="000B63FB" w:rsidP="00C77CB7">
            <w:pPr>
              <w:spacing w:after="0" w:line="240" w:lineRule="auto"/>
              <w:rPr>
                <w:rFonts w:ascii="Arial" w:eastAsia="Times New Roman" w:hAnsi="Arial" w:cs="Arial"/>
                <w:b/>
                <w:bCs/>
                <w:color w:val="000000"/>
                <w:sz w:val="16"/>
                <w:szCs w:val="16"/>
                <w:lang w:eastAsia="cs-CZ"/>
              </w:rPr>
            </w:pPr>
            <w:r w:rsidRPr="000D74BC">
              <w:rPr>
                <w:rFonts w:ascii="Arial" w:eastAsia="Times New Roman" w:hAnsi="Arial" w:cs="Arial"/>
                <w:b/>
                <w:bCs/>
                <w:color w:val="000000"/>
                <w:sz w:val="16"/>
                <w:szCs w:val="16"/>
                <w:lang w:eastAsia="cs-CZ"/>
              </w:rPr>
              <w:t>PMAT , PLP</w:t>
            </w:r>
          </w:p>
          <w:p w14:paraId="1DCA3AB7" w14:textId="77777777" w:rsidR="000B63FB" w:rsidRPr="00B16A2B" w:rsidRDefault="000B63FB" w:rsidP="00C77CB7">
            <w:pPr>
              <w:spacing w:after="0" w:line="240" w:lineRule="auto"/>
              <w:rPr>
                <w:rFonts w:ascii="Arial" w:eastAsia="Times New Roman" w:hAnsi="Arial" w:cs="Arial"/>
                <w:sz w:val="16"/>
                <w:szCs w:val="16"/>
                <w:lang w:eastAsia="cs-CZ"/>
              </w:rPr>
            </w:pPr>
            <w:r w:rsidRPr="00B16A2B">
              <w:rPr>
                <w:rFonts w:ascii="Arial" w:eastAsia="Times New Roman" w:hAnsi="Arial" w:cs="Arial"/>
                <w:sz w:val="16"/>
                <w:szCs w:val="16"/>
                <w:lang w:eastAsia="cs-CZ"/>
              </w:rPr>
              <w:t xml:space="preserve">Nutno odůvodnit navýšení v PMAT a PLP – materiálové položky navýšeny především nově zařazenými jednorázovými materiály ke koagulaci (koagulační elektroda, kabel k jednorázové nulové zemnící elektrodě, jednorázová nulová zemnící elektroda, monopolární koagulace včetně nože s kabelem, kabel bipolární koagulace - opak použití), dále nově uvedené položky, které dříve vůbec obsaženy nebyly, příp. navýšení množství a </w:t>
            </w:r>
            <w:r w:rsidRPr="00B16A2B">
              <w:rPr>
                <w:rFonts w:ascii="Arial" w:eastAsia="Times New Roman" w:hAnsi="Arial" w:cs="Arial"/>
                <w:sz w:val="16"/>
                <w:szCs w:val="16"/>
                <w:lang w:eastAsia="cs-CZ"/>
              </w:rPr>
              <w:lastRenderedPageBreak/>
              <w:t>cenové relace položek  - šití, gázy, břiš. roušek, obinadel, vaty, tampónů, marker na kůži, skalpely vs. čepelka, atd. Dochází k nepřiměřenému nárůstu bodové hodnoty; dojde k nepřijatelné divergenci bodového ohodnocení chirurgických výkonů mezioborově. Navýšení bodového ohodnocení výkonů plastického chirurga v porovnání s výkony jiných odborností je tak disproporční a nesystémové.</w:t>
            </w:r>
            <w:r w:rsidRPr="00B16A2B">
              <w:rPr>
                <w:rFonts w:ascii="Arial" w:eastAsia="Times New Roman" w:hAnsi="Arial" w:cs="Arial"/>
                <w:sz w:val="16"/>
                <w:szCs w:val="16"/>
                <w:lang w:eastAsia="cs-CZ"/>
              </w:rPr>
              <w:br/>
              <w:t>Připomínky k PMAT jsou tedy obdobné jako k předchozím výkonům pl. chir. – jsou uvedené položky PMAT ve výčtu skutečně nepodkročitelné, skutečně se vždy u každého výkonu u každého poskytovatele spotřebuje veškerý uvedený materiál? Nelze nalézt dané položky v ekonomicky méně náročné cenové relaci? Nejsou uvedeny položky vzájemně zaměnitelné a uvedené tedy duplicitně? Je množství u konkrétních položek skutečně adekvátní?</w:t>
            </w:r>
          </w:p>
          <w:p w14:paraId="723B3493" w14:textId="77777777" w:rsidR="000B63FB" w:rsidRPr="00B16A2B" w:rsidRDefault="000B63FB" w:rsidP="00C77CB7">
            <w:pPr>
              <w:spacing w:after="0" w:line="240" w:lineRule="auto"/>
              <w:rPr>
                <w:rFonts w:ascii="Arial" w:eastAsia="Times New Roman" w:hAnsi="Arial" w:cs="Arial"/>
                <w:sz w:val="16"/>
                <w:szCs w:val="16"/>
                <w:lang w:eastAsia="cs-CZ"/>
              </w:rPr>
            </w:pPr>
          </w:p>
          <w:p w14:paraId="645CF126" w14:textId="77777777" w:rsidR="000B63FB" w:rsidRPr="000D74BC" w:rsidRDefault="000B63FB" w:rsidP="00C77CB7">
            <w:pPr>
              <w:spacing w:after="0" w:line="240" w:lineRule="auto"/>
              <w:rPr>
                <w:rFonts w:ascii="Arial" w:eastAsia="Times New Roman" w:hAnsi="Arial" w:cs="Arial"/>
                <w:b/>
                <w:bCs/>
                <w:sz w:val="16"/>
                <w:szCs w:val="16"/>
                <w:lang w:eastAsia="cs-CZ"/>
              </w:rPr>
            </w:pPr>
            <w:r w:rsidRPr="000D74BC">
              <w:rPr>
                <w:rFonts w:ascii="Arial" w:eastAsia="Times New Roman" w:hAnsi="Arial" w:cs="Arial"/>
                <w:b/>
                <w:bCs/>
                <w:sz w:val="16"/>
                <w:szCs w:val="16"/>
                <w:lang w:eastAsia="cs-CZ"/>
              </w:rPr>
              <w:t>Přístroje</w:t>
            </w:r>
          </w:p>
          <w:p w14:paraId="5C9C217C" w14:textId="77777777" w:rsidR="000B63FB" w:rsidRDefault="000B63FB" w:rsidP="00C77CB7">
            <w:pPr>
              <w:spacing w:after="0" w:line="240" w:lineRule="auto"/>
              <w:rPr>
                <w:rFonts w:ascii="Arial" w:eastAsia="Times New Roman" w:hAnsi="Arial" w:cs="Arial"/>
                <w:sz w:val="16"/>
                <w:szCs w:val="16"/>
                <w:lang w:eastAsia="cs-CZ"/>
              </w:rPr>
            </w:pPr>
            <w:r w:rsidRPr="00B16A2B">
              <w:rPr>
                <w:rFonts w:ascii="Arial" w:eastAsia="Times New Roman" w:hAnsi="Arial" w:cs="Arial"/>
                <w:sz w:val="16"/>
                <w:szCs w:val="16"/>
                <w:lang w:eastAsia="cs-CZ"/>
              </w:rPr>
              <w:t xml:space="preserve">Nově uveden mikroskop za 3 mil. Kč – nutno vyjasnit, jak bylo řešeno doposud? Mikroskop nebyl používán? Nebo řešeno přičítacím výkonem 56419 nebo 71823? </w:t>
            </w:r>
            <w:r w:rsidRPr="00B16A2B">
              <w:rPr>
                <w:rFonts w:ascii="Arial" w:eastAsia="Times New Roman" w:hAnsi="Arial" w:cs="Arial"/>
                <w:sz w:val="16"/>
                <w:szCs w:val="16"/>
                <w:lang w:eastAsia="cs-CZ"/>
              </w:rPr>
              <w:br/>
              <w:t>Jsou mikroskopem vybavena stávající pracoviště, provádějící daný výkon?</w:t>
            </w:r>
            <w:r>
              <w:rPr>
                <w:rFonts w:ascii="Arial" w:eastAsia="Times New Roman" w:hAnsi="Arial" w:cs="Arial"/>
                <w:sz w:val="16"/>
                <w:szCs w:val="16"/>
                <w:lang w:eastAsia="cs-CZ"/>
              </w:rPr>
              <w:t xml:space="preserve"> </w:t>
            </w:r>
            <w:r w:rsidRPr="00B16A2B">
              <w:rPr>
                <w:rFonts w:ascii="Arial" w:eastAsia="Times New Roman" w:hAnsi="Arial" w:cs="Arial"/>
                <w:sz w:val="16"/>
                <w:szCs w:val="16"/>
                <w:lang w:eastAsia="cs-CZ"/>
              </w:rPr>
              <w:t>Toto přístrojové vybavení bude k výkonu požadováno – jak u nově nasmlouvávaných výkonů, tak u výkonů nyní nasmlouvaných.</w:t>
            </w:r>
            <w:r w:rsidRPr="00B16A2B">
              <w:rPr>
                <w:rFonts w:ascii="Arial" w:eastAsia="Times New Roman" w:hAnsi="Arial" w:cs="Arial"/>
                <w:sz w:val="16"/>
                <w:szCs w:val="16"/>
                <w:lang w:eastAsia="cs-CZ"/>
              </w:rPr>
              <w:br/>
              <w:t>Do Popisu nutno uvést „Nelze přičítat výkony použití operačního mikroskopu, např. 56419, 71823 ev. další“ ev. naopak varianta přičítacího výkonu</w:t>
            </w:r>
            <w:r>
              <w:rPr>
                <w:rFonts w:ascii="Arial" w:eastAsia="Times New Roman" w:hAnsi="Arial" w:cs="Arial"/>
                <w:sz w:val="16"/>
                <w:szCs w:val="16"/>
                <w:lang w:eastAsia="cs-CZ"/>
              </w:rPr>
              <w:t>.</w:t>
            </w:r>
          </w:p>
          <w:p w14:paraId="6CBD745A" w14:textId="77777777" w:rsidR="000B63FB" w:rsidRPr="00B16A2B" w:rsidRDefault="000B63FB" w:rsidP="00C77CB7">
            <w:pPr>
              <w:jc w:val="both"/>
              <w:rPr>
                <w:rFonts w:ascii="Arial" w:hAnsi="Arial" w:cs="Arial"/>
                <w:kern w:val="2"/>
                <w:sz w:val="16"/>
                <w:szCs w:val="16"/>
                <w:lang w:eastAsia="hi-IN" w:bidi="hi-IN"/>
              </w:rPr>
            </w:pPr>
            <w:r w:rsidRPr="00B16A2B">
              <w:rPr>
                <w:rFonts w:ascii="Arial" w:hAnsi="Arial" w:cs="Arial"/>
                <w:kern w:val="2"/>
                <w:sz w:val="16"/>
                <w:szCs w:val="16"/>
                <w:lang w:eastAsia="hi-IN" w:bidi="hi-IN"/>
              </w:rPr>
              <w:t>Použití mikroskopu i lupových brýlí?</w:t>
            </w:r>
          </w:p>
          <w:p w14:paraId="3B258686" w14:textId="77777777" w:rsidR="000B63FB" w:rsidRPr="00B16A2B" w:rsidRDefault="000B63FB" w:rsidP="00C77CB7">
            <w:pPr>
              <w:spacing w:after="0" w:line="240" w:lineRule="auto"/>
              <w:rPr>
                <w:rFonts w:ascii="Arial" w:eastAsia="Times New Roman" w:hAnsi="Arial" w:cs="Arial"/>
                <w:sz w:val="16"/>
                <w:szCs w:val="16"/>
                <w:lang w:eastAsia="cs-CZ"/>
              </w:rPr>
            </w:pPr>
          </w:p>
          <w:p w14:paraId="29A696D3" w14:textId="77777777" w:rsidR="000B63FB" w:rsidRPr="00B16A2B" w:rsidRDefault="000B63FB" w:rsidP="00C77CB7">
            <w:pPr>
              <w:spacing w:after="0" w:line="240" w:lineRule="auto"/>
              <w:rPr>
                <w:rFonts w:ascii="Arial" w:eastAsia="Times New Roman" w:hAnsi="Arial" w:cs="Arial"/>
                <w:sz w:val="16"/>
                <w:szCs w:val="16"/>
                <w:lang w:eastAsia="cs-CZ"/>
              </w:rPr>
            </w:pPr>
          </w:p>
          <w:p w14:paraId="76F4F5D0" w14:textId="77777777" w:rsidR="000B63FB" w:rsidRPr="00B16A2B" w:rsidRDefault="000B63FB" w:rsidP="00C77CB7">
            <w:pPr>
              <w:spacing w:after="0" w:line="240" w:lineRule="auto"/>
              <w:rPr>
                <w:rFonts w:ascii="Arial" w:hAnsi="Arial" w:cs="Arial"/>
                <w:sz w:val="16"/>
                <w:szCs w:val="16"/>
              </w:rPr>
            </w:pPr>
            <w:r w:rsidRPr="00B16A2B">
              <w:rPr>
                <w:rFonts w:ascii="Arial" w:eastAsia="Times New Roman" w:hAnsi="Arial" w:cs="Arial"/>
                <w:sz w:val="16"/>
                <w:szCs w:val="16"/>
                <w:lang w:eastAsia="cs-CZ"/>
              </w:rPr>
              <w:t xml:space="preserve">Nově uvedeno i další přístrojové vybavení např. </w:t>
            </w:r>
            <w:r w:rsidRPr="004A4EA6">
              <w:rPr>
                <w:rFonts w:ascii="Arial" w:hAnsi="Arial" w:cs="Arial"/>
                <w:b/>
                <w:bCs/>
                <w:sz w:val="16"/>
                <w:szCs w:val="16"/>
              </w:rPr>
              <w:t>RTG přístroj C rameno s obraz. zes. a TV za 4,5 mil. Kč (výkony 61175, 61201</w:t>
            </w:r>
            <w:r>
              <w:rPr>
                <w:rFonts w:ascii="Arial" w:hAnsi="Arial" w:cs="Arial"/>
                <w:b/>
                <w:bCs/>
                <w:sz w:val="16"/>
                <w:szCs w:val="16"/>
              </w:rPr>
              <w:t>, 61203, 61205, 61207</w:t>
            </w:r>
            <w:r w:rsidRPr="004A4EA6">
              <w:rPr>
                <w:rFonts w:ascii="Arial" w:hAnsi="Arial" w:cs="Arial"/>
                <w:b/>
                <w:bCs/>
                <w:sz w:val="16"/>
                <w:szCs w:val="16"/>
              </w:rPr>
              <w:t>)</w:t>
            </w:r>
            <w:r w:rsidRPr="00B16A2B">
              <w:rPr>
                <w:rFonts w:ascii="Arial" w:hAnsi="Arial" w:cs="Arial"/>
                <w:sz w:val="16"/>
                <w:szCs w:val="16"/>
              </w:rPr>
              <w:t xml:space="preserve">, Vrtačka, oscilační pila v ceně 250 000,- </w:t>
            </w:r>
            <w:r>
              <w:rPr>
                <w:rFonts w:ascii="Arial" w:hAnsi="Arial" w:cs="Arial"/>
                <w:sz w:val="16"/>
                <w:szCs w:val="16"/>
              </w:rPr>
              <w:t xml:space="preserve"> atd…j</w:t>
            </w:r>
            <w:r w:rsidRPr="00B16A2B">
              <w:rPr>
                <w:rFonts w:ascii="Arial" w:hAnsi="Arial" w:cs="Arial"/>
                <w:sz w:val="16"/>
                <w:szCs w:val="16"/>
              </w:rPr>
              <w:t xml:space="preserve">sou takto pracoviště vybavena? Pokud pracoviště není takto vybaveno, bude nutno výkon odsmlouvat… </w:t>
            </w:r>
          </w:p>
          <w:p w14:paraId="2E87329C" w14:textId="77777777" w:rsidR="000B63FB" w:rsidRDefault="000B63FB" w:rsidP="00C77CB7">
            <w:pPr>
              <w:spacing w:after="0" w:line="240" w:lineRule="auto"/>
              <w:jc w:val="both"/>
              <w:rPr>
                <w:rFonts w:ascii="Arial" w:hAnsi="Arial" w:cs="Arial"/>
                <w:sz w:val="16"/>
                <w:szCs w:val="16"/>
              </w:rPr>
            </w:pPr>
            <w:r w:rsidRPr="00B16A2B">
              <w:rPr>
                <w:rFonts w:ascii="Arial" w:hAnsi="Arial" w:cs="Arial"/>
                <w:sz w:val="16"/>
                <w:szCs w:val="16"/>
              </w:rPr>
              <w:t>RTG přístroj C rameno použití 100% času výkonu?</w:t>
            </w:r>
            <w:r>
              <w:rPr>
                <w:rFonts w:ascii="Arial" w:hAnsi="Arial" w:cs="Arial"/>
                <w:sz w:val="16"/>
                <w:szCs w:val="16"/>
              </w:rPr>
              <w:t xml:space="preserve"> </w:t>
            </w:r>
            <w:r w:rsidRPr="00677A2B">
              <w:rPr>
                <w:rFonts w:ascii="Arial" w:eastAsia="Times New Roman" w:hAnsi="Arial" w:cs="Arial"/>
                <w:color w:val="000000"/>
                <w:sz w:val="16"/>
                <w:szCs w:val="16"/>
                <w:lang w:eastAsia="cs-CZ"/>
              </w:rPr>
              <w:t>Procento využití přístrojů neodpovídá jejich reálnému použití během výkonu (např. C ramena, kostní vrtačky).</w:t>
            </w:r>
          </w:p>
          <w:p w14:paraId="13AD62DE" w14:textId="77777777" w:rsidR="000B63FB" w:rsidRDefault="000B63FB" w:rsidP="00C77CB7">
            <w:pPr>
              <w:spacing w:after="0" w:line="240" w:lineRule="auto"/>
              <w:jc w:val="both"/>
              <w:rPr>
                <w:rFonts w:ascii="Arial" w:hAnsi="Arial" w:cs="Arial"/>
                <w:sz w:val="16"/>
                <w:szCs w:val="16"/>
              </w:rPr>
            </w:pPr>
          </w:p>
          <w:p w14:paraId="7DB68A1A" w14:textId="77777777" w:rsidR="000B63FB" w:rsidRPr="000D74BC" w:rsidRDefault="000B63FB" w:rsidP="00C77CB7">
            <w:pPr>
              <w:spacing w:after="0" w:line="240" w:lineRule="auto"/>
              <w:jc w:val="both"/>
              <w:rPr>
                <w:rFonts w:ascii="Arial" w:hAnsi="Arial" w:cs="Arial"/>
                <w:b/>
                <w:bCs/>
                <w:kern w:val="2"/>
                <w:sz w:val="16"/>
                <w:szCs w:val="16"/>
                <w:lang w:eastAsia="hi-IN" w:bidi="hi-IN"/>
              </w:rPr>
            </w:pPr>
            <w:r w:rsidRPr="000D74BC">
              <w:rPr>
                <w:rFonts w:ascii="Arial" w:hAnsi="Arial" w:cs="Arial"/>
                <w:b/>
                <w:bCs/>
                <w:kern w:val="2"/>
                <w:sz w:val="16"/>
                <w:szCs w:val="16"/>
                <w:lang w:eastAsia="hi-IN" w:bidi="hi-IN"/>
              </w:rPr>
              <w:t>Specifikace pracoviště</w:t>
            </w:r>
          </w:p>
          <w:p w14:paraId="5EDD1522" w14:textId="77777777" w:rsidR="000B63FB" w:rsidRDefault="000B63FB" w:rsidP="00C77CB7">
            <w:pPr>
              <w:spacing w:after="0" w:line="240" w:lineRule="auto"/>
              <w:jc w:val="both"/>
              <w:rPr>
                <w:rFonts w:ascii="Arial" w:hAnsi="Arial" w:cs="Arial"/>
                <w:kern w:val="2"/>
                <w:sz w:val="16"/>
                <w:szCs w:val="16"/>
                <w:lang w:eastAsia="hi-IN" w:bidi="hi-IN"/>
              </w:rPr>
            </w:pPr>
            <w:r w:rsidRPr="00B16A2B">
              <w:rPr>
                <w:rFonts w:ascii="Arial" w:hAnsi="Arial" w:cs="Arial"/>
                <w:kern w:val="2"/>
                <w:sz w:val="16"/>
                <w:szCs w:val="16"/>
                <w:lang w:eastAsia="hi-IN" w:bidi="hi-IN"/>
              </w:rPr>
              <w:t>Výkony jsou SH, avšak není uvedena specifikace pracoviště v Podmínce – nutno doplnit a specifikovat pracoviště, zvláště pokud se jedná o výkony skupiny 3 (odb. 631)</w:t>
            </w:r>
          </w:p>
          <w:p w14:paraId="6280A5C5" w14:textId="77777777" w:rsidR="000B63FB" w:rsidRDefault="000B63FB" w:rsidP="00C77CB7">
            <w:pPr>
              <w:spacing w:after="0" w:line="240" w:lineRule="auto"/>
              <w:jc w:val="both"/>
              <w:rPr>
                <w:rFonts w:ascii="Arial" w:hAnsi="Arial" w:cs="Arial"/>
                <w:kern w:val="2"/>
                <w:sz w:val="16"/>
                <w:szCs w:val="16"/>
                <w:lang w:eastAsia="hi-IN" w:bidi="hi-IN"/>
              </w:rPr>
            </w:pPr>
          </w:p>
          <w:p w14:paraId="7C647065" w14:textId="77777777" w:rsidR="000B63FB" w:rsidRPr="000D74BC" w:rsidRDefault="000B63FB" w:rsidP="00C77CB7">
            <w:pPr>
              <w:spacing w:after="0" w:line="240" w:lineRule="auto"/>
              <w:rPr>
                <w:rFonts w:ascii="Arial" w:eastAsia="Times New Roman" w:hAnsi="Arial" w:cs="Arial"/>
                <w:b/>
                <w:bCs/>
                <w:sz w:val="16"/>
                <w:szCs w:val="16"/>
                <w:lang w:eastAsia="cs-CZ"/>
              </w:rPr>
            </w:pPr>
            <w:r w:rsidRPr="000D74BC">
              <w:rPr>
                <w:rFonts w:ascii="Arial" w:eastAsia="Times New Roman" w:hAnsi="Arial" w:cs="Arial"/>
                <w:b/>
                <w:bCs/>
                <w:sz w:val="16"/>
                <w:szCs w:val="16"/>
                <w:lang w:eastAsia="cs-CZ"/>
              </w:rPr>
              <w:t>ZUM</w:t>
            </w:r>
          </w:p>
          <w:p w14:paraId="48F8B415" w14:textId="5CCA4680" w:rsidR="000B63FB" w:rsidRDefault="000B63FB" w:rsidP="00C77CB7">
            <w:pPr>
              <w:spacing w:after="0" w:line="240" w:lineRule="auto"/>
              <w:rPr>
                <w:rFonts w:ascii="Arial" w:eastAsia="Times New Roman" w:hAnsi="Arial" w:cs="Arial"/>
                <w:color w:val="FF0000"/>
                <w:sz w:val="16"/>
                <w:szCs w:val="16"/>
                <w:highlight w:val="yellow"/>
                <w:lang w:eastAsia="cs-CZ"/>
              </w:rPr>
            </w:pPr>
            <w:r w:rsidRPr="005D00D7">
              <w:rPr>
                <w:rFonts w:ascii="Arial" w:eastAsia="Times New Roman" w:hAnsi="Arial" w:cs="Arial"/>
                <w:color w:val="FF0000"/>
                <w:sz w:val="16"/>
                <w:szCs w:val="16"/>
                <w:highlight w:val="yellow"/>
                <w:lang w:eastAsia="cs-CZ"/>
              </w:rPr>
              <w:t>A084759 - mikrovaskulární coupler: Tento nový ZUM není pravděpodobně zařazen v ÚK VZP-ZP. V případě, že zařazen je, prosíme o předložení VZP kódu. Pokud zařazen není, prosíme</w:t>
            </w:r>
            <w:r w:rsidRPr="005D00D7">
              <w:rPr>
                <w:rFonts w:ascii="Arial" w:eastAsia="Times New Roman" w:hAnsi="Arial" w:cs="Arial"/>
                <w:b/>
                <w:bCs/>
                <w:color w:val="FF0000"/>
                <w:sz w:val="16"/>
                <w:szCs w:val="16"/>
                <w:highlight w:val="yellow"/>
                <w:lang w:eastAsia="cs-CZ"/>
              </w:rPr>
              <w:t xml:space="preserve"> o předložení návrhu na jeho zařazení do Úhradového katalogu VZP ČR dle nových pravidel jednacího řádu</w:t>
            </w:r>
            <w:r w:rsidRPr="005D00D7">
              <w:rPr>
                <w:rFonts w:ascii="Arial" w:eastAsia="Times New Roman" w:hAnsi="Arial" w:cs="Arial"/>
                <w:color w:val="FF0000"/>
                <w:sz w:val="16"/>
                <w:szCs w:val="16"/>
                <w:highlight w:val="yellow"/>
                <w:lang w:eastAsia="cs-CZ"/>
              </w:rPr>
              <w:t xml:space="preserve"> ("V případě předkládání zdravotního výkonu, u kterého je v registračním listu obsažen nový ZUM, který nemá v úhradovém katalogu VZP ČR trvale hrazenou alternativu, je součástí návrhu medicínsko-ekonomické hodnocení dle zveřejněných metodik na internetových stránkách VZP ČR".).</w:t>
            </w:r>
            <w:r>
              <w:rPr>
                <w:rFonts w:ascii="Arial" w:eastAsia="Times New Roman" w:hAnsi="Arial" w:cs="Arial"/>
                <w:color w:val="FF0000"/>
                <w:sz w:val="16"/>
                <w:szCs w:val="16"/>
                <w:lang w:eastAsia="cs-CZ"/>
              </w:rPr>
              <w:t xml:space="preserve"> </w:t>
            </w:r>
            <w:r w:rsidRPr="00FD6628">
              <w:rPr>
                <w:rFonts w:ascii="Arial" w:eastAsia="Times New Roman" w:hAnsi="Arial" w:cs="Arial"/>
                <w:color w:val="FF0000"/>
                <w:sz w:val="16"/>
                <w:szCs w:val="16"/>
                <w:highlight w:val="yellow"/>
                <w:lang w:eastAsia="cs-CZ"/>
              </w:rPr>
              <w:t>Doložit cenu, cenové rozpětí</w:t>
            </w:r>
            <w:r>
              <w:rPr>
                <w:rFonts w:ascii="Arial" w:eastAsia="Times New Roman" w:hAnsi="Arial" w:cs="Arial"/>
                <w:color w:val="FF0000"/>
                <w:sz w:val="16"/>
                <w:szCs w:val="16"/>
                <w:highlight w:val="yellow"/>
                <w:lang w:eastAsia="cs-CZ"/>
              </w:rPr>
              <w:t xml:space="preserve"> např. fakturou</w:t>
            </w:r>
            <w:r w:rsidRPr="00FD6628">
              <w:rPr>
                <w:rFonts w:ascii="Arial" w:eastAsia="Times New Roman" w:hAnsi="Arial" w:cs="Arial"/>
                <w:color w:val="FF0000"/>
                <w:sz w:val="16"/>
                <w:szCs w:val="16"/>
                <w:highlight w:val="yellow"/>
                <w:lang w:eastAsia="cs-CZ"/>
              </w:rPr>
              <w:t xml:space="preserve">, </w:t>
            </w:r>
            <w:r>
              <w:rPr>
                <w:rFonts w:ascii="Arial" w:eastAsia="Times New Roman" w:hAnsi="Arial" w:cs="Arial"/>
                <w:color w:val="FF0000"/>
                <w:sz w:val="16"/>
                <w:szCs w:val="16"/>
                <w:highlight w:val="yellow"/>
                <w:lang w:eastAsia="cs-CZ"/>
              </w:rPr>
              <w:t xml:space="preserve">uvést </w:t>
            </w:r>
            <w:r w:rsidRPr="00FD6628">
              <w:rPr>
                <w:rFonts w:ascii="Arial" w:eastAsia="Times New Roman" w:hAnsi="Arial" w:cs="Arial"/>
                <w:color w:val="FF0000"/>
                <w:sz w:val="16"/>
                <w:szCs w:val="16"/>
                <w:highlight w:val="yellow"/>
                <w:lang w:eastAsia="cs-CZ"/>
              </w:rPr>
              <w:t xml:space="preserve">výrobce a distributora v ČR., </w:t>
            </w:r>
          </w:p>
          <w:p w14:paraId="0821700F" w14:textId="68C2158A" w:rsidR="000B63FB" w:rsidRDefault="000B63FB" w:rsidP="00C77CB7">
            <w:pPr>
              <w:spacing w:after="0" w:line="240" w:lineRule="auto"/>
              <w:rPr>
                <w:rFonts w:ascii="Arial" w:eastAsia="Times New Roman" w:hAnsi="Arial" w:cs="Arial"/>
                <w:color w:val="FF0000"/>
                <w:sz w:val="16"/>
                <w:szCs w:val="16"/>
                <w:lang w:eastAsia="cs-CZ"/>
              </w:rPr>
            </w:pPr>
            <w:r w:rsidRPr="00FD6628">
              <w:rPr>
                <w:rFonts w:ascii="Arial" w:eastAsia="Times New Roman" w:hAnsi="Arial" w:cs="Arial"/>
                <w:color w:val="FF0000"/>
                <w:sz w:val="16"/>
                <w:szCs w:val="16"/>
                <w:highlight w:val="yellow"/>
                <w:lang w:eastAsia="cs-CZ"/>
              </w:rPr>
              <w:t>vysvětlit, že tento ZUM již v číselníku MZ, avšak nikoli v ÚK VZP.</w:t>
            </w:r>
          </w:p>
          <w:p w14:paraId="05D4AE8B" w14:textId="77777777" w:rsidR="000B63FB" w:rsidRPr="00B16A2B" w:rsidRDefault="000B63FB" w:rsidP="00C77CB7">
            <w:pPr>
              <w:spacing w:after="0" w:line="240" w:lineRule="auto"/>
              <w:jc w:val="both"/>
              <w:rPr>
                <w:rFonts w:ascii="Arial" w:hAnsi="Arial" w:cs="Arial"/>
                <w:sz w:val="16"/>
                <w:szCs w:val="16"/>
              </w:rPr>
            </w:pPr>
          </w:p>
          <w:p w14:paraId="5A868F02" w14:textId="77777777" w:rsidR="000B63FB" w:rsidRPr="005708BD" w:rsidRDefault="000B63FB" w:rsidP="00C77CB7">
            <w:pPr>
              <w:spacing w:after="0" w:line="240" w:lineRule="auto"/>
              <w:jc w:val="both"/>
              <w:rPr>
                <w:rFonts w:ascii="Arial" w:hAnsi="Arial" w:cs="Arial"/>
                <w:b/>
                <w:bCs/>
                <w:kern w:val="2"/>
                <w:sz w:val="16"/>
                <w:szCs w:val="16"/>
                <w:lang w:eastAsia="hi-IN" w:bidi="hi-IN"/>
              </w:rPr>
            </w:pPr>
            <w:r w:rsidRPr="005708BD">
              <w:rPr>
                <w:rFonts w:ascii="Arial" w:hAnsi="Arial" w:cs="Arial"/>
                <w:b/>
                <w:bCs/>
                <w:kern w:val="2"/>
                <w:sz w:val="16"/>
                <w:szCs w:val="16"/>
                <w:lang w:eastAsia="hi-IN" w:bidi="hi-IN"/>
              </w:rPr>
              <w:t>Ad 61171</w:t>
            </w:r>
          </w:p>
          <w:p w14:paraId="772921A8" w14:textId="77777777" w:rsidR="000B63FB" w:rsidRDefault="000B63FB" w:rsidP="00C77CB7">
            <w:pPr>
              <w:spacing w:after="0" w:line="240" w:lineRule="auto"/>
              <w:jc w:val="both"/>
              <w:rPr>
                <w:rFonts w:ascii="Arial" w:eastAsia="Times New Roman" w:hAnsi="Arial" w:cs="Arial"/>
                <w:color w:val="000000"/>
                <w:sz w:val="16"/>
                <w:szCs w:val="16"/>
                <w:lang w:eastAsia="cs-CZ"/>
              </w:rPr>
            </w:pPr>
            <w:r w:rsidRPr="00677A2B">
              <w:rPr>
                <w:rFonts w:ascii="Arial" w:eastAsia="Times New Roman" w:hAnsi="Arial" w:cs="Arial"/>
                <w:color w:val="000000"/>
                <w:sz w:val="16"/>
                <w:szCs w:val="16"/>
                <w:lang w:eastAsia="cs-CZ"/>
              </w:rPr>
              <w:t>Jaké je o</w:t>
            </w:r>
            <w:r>
              <w:rPr>
                <w:rFonts w:ascii="Arial" w:eastAsia="Times New Roman" w:hAnsi="Arial" w:cs="Arial"/>
                <w:color w:val="000000"/>
                <w:sz w:val="16"/>
                <w:szCs w:val="16"/>
                <w:lang w:eastAsia="cs-CZ"/>
              </w:rPr>
              <w:t>d</w:t>
            </w:r>
            <w:r w:rsidRPr="00677A2B">
              <w:rPr>
                <w:rFonts w:ascii="Arial" w:eastAsia="Times New Roman" w:hAnsi="Arial" w:cs="Arial"/>
                <w:color w:val="000000"/>
                <w:sz w:val="16"/>
                <w:szCs w:val="16"/>
                <w:lang w:eastAsia="cs-CZ"/>
              </w:rPr>
              <w:t>ůvodnění pro prodloužení doby trvání výkonu z 300 minut na 420 minut</w:t>
            </w:r>
            <w:r>
              <w:rPr>
                <w:rFonts w:ascii="Arial" w:eastAsia="Times New Roman" w:hAnsi="Arial" w:cs="Arial"/>
                <w:color w:val="000000"/>
                <w:sz w:val="16"/>
                <w:szCs w:val="16"/>
                <w:lang w:eastAsia="cs-CZ"/>
              </w:rPr>
              <w:t xml:space="preserve">? </w:t>
            </w:r>
            <w:r w:rsidRPr="00677A2B">
              <w:rPr>
                <w:rFonts w:ascii="Arial" w:eastAsia="Times New Roman" w:hAnsi="Arial" w:cs="Arial"/>
                <w:color w:val="000000"/>
                <w:sz w:val="16"/>
                <w:szCs w:val="16"/>
                <w:lang w:eastAsia="cs-CZ"/>
              </w:rPr>
              <w:t xml:space="preserve">Není potom omezení frekvencí 2/1 den nadhodnocené? </w:t>
            </w:r>
          </w:p>
          <w:p w14:paraId="7FFD1360" w14:textId="77777777" w:rsidR="000B63FB" w:rsidRDefault="000B63FB" w:rsidP="00C77CB7">
            <w:pPr>
              <w:spacing w:after="0" w:line="240" w:lineRule="auto"/>
              <w:jc w:val="both"/>
              <w:rPr>
                <w:rFonts w:ascii="Arial" w:eastAsia="Times New Roman" w:hAnsi="Arial" w:cs="Arial"/>
                <w:color w:val="000000"/>
                <w:sz w:val="16"/>
                <w:szCs w:val="16"/>
                <w:lang w:eastAsia="cs-CZ"/>
              </w:rPr>
            </w:pPr>
          </w:p>
          <w:p w14:paraId="2ADD5911" w14:textId="77777777" w:rsidR="000B63FB" w:rsidRDefault="000B63FB" w:rsidP="00C77CB7">
            <w:pPr>
              <w:spacing w:after="0" w:line="240" w:lineRule="auto"/>
              <w:jc w:val="both"/>
              <w:rPr>
                <w:rFonts w:ascii="Arial" w:hAnsi="Arial" w:cs="Arial"/>
                <w:kern w:val="2"/>
                <w:sz w:val="16"/>
                <w:szCs w:val="16"/>
                <w:lang w:eastAsia="hi-IN" w:bidi="hi-IN"/>
              </w:rPr>
            </w:pPr>
            <w:r w:rsidRPr="00B16A2B">
              <w:rPr>
                <w:rFonts w:ascii="Arial" w:hAnsi="Arial" w:cs="Arial"/>
                <w:kern w:val="2"/>
                <w:sz w:val="16"/>
                <w:szCs w:val="16"/>
                <w:lang w:eastAsia="hi-IN" w:bidi="hi-IN"/>
              </w:rPr>
              <w:t>Opět dochází k násobnému navýšení bodové hodnoty, a enormnímu navýšení PMAT, PLP, přístrojů – viz obecná připomínka</w:t>
            </w:r>
            <w:r>
              <w:rPr>
                <w:rFonts w:ascii="Arial" w:hAnsi="Arial" w:cs="Arial"/>
                <w:kern w:val="2"/>
                <w:sz w:val="16"/>
                <w:szCs w:val="16"/>
                <w:lang w:eastAsia="hi-IN" w:bidi="hi-IN"/>
              </w:rPr>
              <w:t xml:space="preserve"> - </w:t>
            </w:r>
            <w:r>
              <w:rPr>
                <w:rFonts w:ascii="Arial" w:eastAsia="Times New Roman" w:hAnsi="Arial" w:cs="Arial"/>
                <w:color w:val="000000"/>
                <w:sz w:val="16"/>
                <w:szCs w:val="16"/>
                <w:lang w:eastAsia="cs-CZ"/>
              </w:rPr>
              <w:t>r</w:t>
            </w:r>
            <w:r w:rsidRPr="00677A2B">
              <w:rPr>
                <w:rFonts w:ascii="Arial" w:eastAsia="Times New Roman" w:hAnsi="Arial" w:cs="Arial"/>
                <w:color w:val="000000"/>
                <w:sz w:val="16"/>
                <w:szCs w:val="16"/>
                <w:lang w:eastAsia="cs-CZ"/>
              </w:rPr>
              <w:t>evidovat množství šicího materiálu i ostatního PMAT</w:t>
            </w:r>
            <w:r>
              <w:rPr>
                <w:rFonts w:ascii="Arial" w:eastAsia="Times New Roman" w:hAnsi="Arial" w:cs="Arial"/>
                <w:color w:val="000000"/>
                <w:sz w:val="16"/>
                <w:szCs w:val="16"/>
                <w:lang w:eastAsia="cs-CZ"/>
              </w:rPr>
              <w:t xml:space="preserve"> - n</w:t>
            </w:r>
            <w:r w:rsidRPr="00B16A2B">
              <w:rPr>
                <w:rFonts w:ascii="Arial" w:hAnsi="Arial" w:cs="Arial"/>
                <w:kern w:val="2"/>
                <w:sz w:val="16"/>
                <w:szCs w:val="16"/>
                <w:lang w:eastAsia="hi-IN" w:bidi="hi-IN"/>
              </w:rPr>
              <w:t>apř. oblečení - pláště 10 x, roušky, čepice 7x, rukavice 14x , neodpovídá počtu nositelů, nutno snížit.</w:t>
            </w:r>
            <w:r>
              <w:rPr>
                <w:rFonts w:ascii="Arial" w:hAnsi="Arial" w:cs="Arial"/>
                <w:kern w:val="2"/>
                <w:sz w:val="16"/>
                <w:szCs w:val="16"/>
                <w:lang w:eastAsia="hi-IN" w:bidi="hi-IN"/>
              </w:rPr>
              <w:t xml:space="preserve"> </w:t>
            </w:r>
            <w:r w:rsidRPr="00B16A2B">
              <w:rPr>
                <w:rFonts w:ascii="Arial" w:hAnsi="Arial" w:cs="Arial"/>
                <w:kern w:val="2"/>
                <w:sz w:val="16"/>
                <w:szCs w:val="16"/>
                <w:lang w:eastAsia="hi-IN" w:bidi="hi-IN"/>
              </w:rPr>
              <w:t>Klipy 60x, staplery 2x a šití 32x – vyjasnit tyto počty</w:t>
            </w:r>
            <w:r>
              <w:rPr>
                <w:rFonts w:ascii="Arial" w:hAnsi="Arial" w:cs="Arial"/>
                <w:kern w:val="2"/>
                <w:sz w:val="16"/>
                <w:szCs w:val="16"/>
                <w:lang w:eastAsia="hi-IN" w:bidi="hi-IN"/>
              </w:rPr>
              <w:t xml:space="preserve">. </w:t>
            </w:r>
            <w:r w:rsidRPr="00B16A2B">
              <w:rPr>
                <w:rFonts w:ascii="Arial" w:hAnsi="Arial" w:cs="Arial"/>
                <w:kern w:val="2"/>
                <w:sz w:val="16"/>
                <w:szCs w:val="16"/>
                <w:lang w:eastAsia="hi-IN" w:bidi="hi-IN"/>
              </w:rPr>
              <w:t>30 balení 10 ks kompresů z gázy, břišní roušky 50 ks, 5 obinadel?</w:t>
            </w:r>
            <w:r>
              <w:rPr>
                <w:rFonts w:ascii="Arial" w:hAnsi="Arial" w:cs="Arial"/>
                <w:kern w:val="2"/>
                <w:sz w:val="16"/>
                <w:szCs w:val="16"/>
                <w:lang w:eastAsia="hi-IN" w:bidi="hi-IN"/>
              </w:rPr>
              <w:t xml:space="preserve"> </w:t>
            </w:r>
            <w:r w:rsidRPr="00B16A2B">
              <w:rPr>
                <w:rFonts w:ascii="Arial" w:hAnsi="Arial" w:cs="Arial"/>
                <w:kern w:val="2"/>
                <w:sz w:val="16"/>
                <w:szCs w:val="16"/>
                <w:lang w:eastAsia="hi-IN" w:bidi="hi-IN"/>
              </w:rPr>
              <w:t>Atd…</w:t>
            </w:r>
          </w:p>
          <w:p w14:paraId="08AE9927" w14:textId="77777777" w:rsidR="000B63FB" w:rsidRPr="00B16A2B" w:rsidRDefault="000B63FB" w:rsidP="00C77CB7">
            <w:pPr>
              <w:spacing w:after="0" w:line="240" w:lineRule="auto"/>
              <w:jc w:val="both"/>
              <w:rPr>
                <w:rFonts w:ascii="Arial" w:hAnsi="Arial" w:cs="Arial"/>
                <w:kern w:val="2"/>
                <w:sz w:val="16"/>
                <w:szCs w:val="16"/>
                <w:lang w:eastAsia="hi-IN" w:bidi="hi-IN"/>
              </w:rPr>
            </w:pPr>
          </w:p>
          <w:p w14:paraId="2D361495" w14:textId="77777777" w:rsidR="000B63FB" w:rsidRPr="004A4EA6" w:rsidRDefault="000B63FB" w:rsidP="00C77CB7">
            <w:pPr>
              <w:spacing w:after="0" w:line="240" w:lineRule="auto"/>
              <w:jc w:val="both"/>
              <w:rPr>
                <w:rFonts w:ascii="Arial" w:hAnsi="Arial" w:cs="Arial"/>
                <w:kern w:val="2"/>
                <w:sz w:val="16"/>
                <w:szCs w:val="16"/>
                <w:lang w:eastAsia="hi-IN" w:bidi="hi-IN"/>
              </w:rPr>
            </w:pPr>
            <w:r w:rsidRPr="00B16A2B">
              <w:rPr>
                <w:rFonts w:ascii="Arial" w:hAnsi="Arial" w:cs="Arial"/>
                <w:kern w:val="2"/>
                <w:sz w:val="16"/>
                <w:szCs w:val="16"/>
                <w:lang w:eastAsia="hi-IN" w:bidi="hi-IN"/>
              </w:rPr>
              <w:t>Nově uvedeny ZUMy – upozorňujeme, že ZUM mikrovaskulární coupler není zařazen v Úhradovém katalogu VZP.</w:t>
            </w:r>
            <w:r>
              <w:rPr>
                <w:rFonts w:ascii="Arial" w:hAnsi="Arial" w:cs="Arial"/>
                <w:kern w:val="2"/>
                <w:sz w:val="16"/>
                <w:szCs w:val="16"/>
                <w:lang w:eastAsia="hi-IN" w:bidi="hi-IN"/>
              </w:rPr>
              <w:t xml:space="preserve"> Viz výše obecné připomínky.</w:t>
            </w:r>
          </w:p>
          <w:p w14:paraId="08924916" w14:textId="5AC96B93" w:rsidR="000B63FB" w:rsidRPr="00B726DC" w:rsidRDefault="000B63FB" w:rsidP="00C77CB7">
            <w:pPr>
              <w:spacing w:after="0" w:line="240" w:lineRule="auto"/>
              <w:rPr>
                <w:rFonts w:ascii="Arial" w:eastAsia="Times New Roman" w:hAnsi="Arial" w:cs="Arial"/>
                <w:color w:val="000000"/>
                <w:sz w:val="16"/>
                <w:szCs w:val="16"/>
                <w:lang w:eastAsia="cs-CZ"/>
              </w:rPr>
            </w:pPr>
          </w:p>
        </w:tc>
      </w:tr>
      <w:tr w:rsidR="000B63FB" w:rsidRPr="00B726DC" w14:paraId="7BAEFDCD" w14:textId="77777777" w:rsidTr="00BA01D7">
        <w:trPr>
          <w:trHeight w:val="207"/>
        </w:trPr>
        <w:tc>
          <w:tcPr>
            <w:tcW w:w="188" w:type="pct"/>
            <w:tcBorders>
              <w:top w:val="nil"/>
              <w:left w:val="single" w:sz="4" w:space="0" w:color="auto"/>
              <w:bottom w:val="single" w:sz="4" w:space="0" w:color="auto"/>
              <w:right w:val="single" w:sz="4" w:space="0" w:color="auto"/>
            </w:tcBorders>
            <w:noWrap/>
            <w:vAlign w:val="center"/>
            <w:hideMark/>
          </w:tcPr>
          <w:p w14:paraId="010A46F6" w14:textId="49E81D54" w:rsidR="000B63FB" w:rsidRPr="00B726DC" w:rsidRDefault="000B63FB" w:rsidP="00C77CB7">
            <w:pPr>
              <w:spacing w:after="0" w:line="240" w:lineRule="auto"/>
              <w:jc w:val="center"/>
              <w:rPr>
                <w:rFonts w:ascii="Arial" w:eastAsia="Times New Roman" w:hAnsi="Arial" w:cs="Arial"/>
                <w:b/>
                <w:bCs/>
                <w:color w:val="000000"/>
                <w:sz w:val="16"/>
                <w:szCs w:val="16"/>
                <w:lang w:eastAsia="cs-CZ"/>
              </w:rPr>
            </w:pPr>
            <w:r w:rsidRPr="00677A2B">
              <w:rPr>
                <w:rFonts w:ascii="Arial" w:eastAsia="Times New Roman" w:hAnsi="Arial" w:cs="Arial"/>
                <w:b/>
                <w:bCs/>
                <w:color w:val="000000"/>
                <w:sz w:val="16"/>
                <w:szCs w:val="16"/>
                <w:lang w:eastAsia="cs-CZ"/>
              </w:rPr>
              <w:lastRenderedPageBreak/>
              <w:t>631</w:t>
            </w:r>
          </w:p>
        </w:tc>
        <w:tc>
          <w:tcPr>
            <w:tcW w:w="975" w:type="pct"/>
            <w:tcBorders>
              <w:top w:val="nil"/>
              <w:left w:val="nil"/>
              <w:bottom w:val="single" w:sz="4" w:space="0" w:color="auto"/>
              <w:right w:val="single" w:sz="4" w:space="0" w:color="auto"/>
            </w:tcBorders>
            <w:vAlign w:val="center"/>
            <w:hideMark/>
          </w:tcPr>
          <w:p w14:paraId="0250F40F" w14:textId="3F35E589" w:rsidR="000B63FB" w:rsidRPr="00B726DC" w:rsidRDefault="000B63FB" w:rsidP="00C77CB7">
            <w:pPr>
              <w:spacing w:after="0" w:line="240" w:lineRule="auto"/>
              <w:jc w:val="center"/>
              <w:rPr>
                <w:rFonts w:ascii="Arial" w:eastAsia="Times New Roman" w:hAnsi="Arial" w:cs="Arial"/>
                <w:b/>
                <w:bCs/>
                <w:color w:val="000000"/>
                <w:sz w:val="16"/>
                <w:szCs w:val="16"/>
                <w:lang w:eastAsia="cs-CZ"/>
              </w:rPr>
            </w:pPr>
            <w:r w:rsidRPr="00677A2B">
              <w:rPr>
                <w:rFonts w:ascii="Arial" w:eastAsia="Times New Roman" w:hAnsi="Arial" w:cs="Arial"/>
                <w:b/>
                <w:bCs/>
                <w:color w:val="000000"/>
                <w:sz w:val="16"/>
                <w:szCs w:val="16"/>
                <w:lang w:eastAsia="cs-CZ"/>
              </w:rPr>
              <w:t>61173</w:t>
            </w:r>
            <w:r w:rsidRPr="00677A2B">
              <w:rPr>
                <w:rFonts w:ascii="Arial" w:eastAsia="Times New Roman" w:hAnsi="Arial" w:cs="Arial"/>
                <w:b/>
                <w:bCs/>
                <w:color w:val="000000"/>
                <w:sz w:val="16"/>
                <w:szCs w:val="16"/>
                <w:lang w:eastAsia="cs-CZ"/>
              </w:rPr>
              <w:br/>
            </w:r>
            <w:r w:rsidRPr="00677A2B">
              <w:rPr>
                <w:rFonts w:ascii="Arial" w:eastAsia="Times New Roman" w:hAnsi="Arial" w:cs="Arial"/>
                <w:b/>
                <w:bCs/>
                <w:color w:val="000000"/>
                <w:sz w:val="16"/>
                <w:szCs w:val="16"/>
                <w:lang w:eastAsia="cs-CZ"/>
              </w:rPr>
              <w:br/>
            </w:r>
            <w:r w:rsidRPr="00677A2B">
              <w:rPr>
                <w:rFonts w:ascii="Arial" w:eastAsia="Times New Roman" w:hAnsi="Arial" w:cs="Arial"/>
                <w:b/>
                <w:bCs/>
                <w:color w:val="000000"/>
                <w:sz w:val="16"/>
                <w:szCs w:val="16"/>
                <w:lang w:eastAsia="cs-CZ"/>
              </w:rPr>
              <w:lastRenderedPageBreak/>
              <w:t>VOLNÝ PŘENOS SVALOVÉHO A SVALOVĚ KOŽNÍHO LALOKU MIKROCHIRURGICKOU TECHNIKOU</w:t>
            </w:r>
            <w:r w:rsidRPr="00677A2B">
              <w:rPr>
                <w:rFonts w:ascii="Arial" w:eastAsia="Times New Roman" w:hAnsi="Arial" w:cs="Arial"/>
                <w:b/>
                <w:bCs/>
                <w:color w:val="000000"/>
                <w:sz w:val="16"/>
                <w:szCs w:val="16"/>
                <w:lang w:eastAsia="cs-CZ"/>
              </w:rPr>
              <w:br/>
            </w:r>
            <w:r w:rsidRPr="00677A2B">
              <w:rPr>
                <w:rFonts w:ascii="Arial" w:eastAsia="Times New Roman" w:hAnsi="Arial" w:cs="Arial"/>
                <w:b/>
                <w:bCs/>
                <w:color w:val="000000"/>
                <w:sz w:val="16"/>
                <w:szCs w:val="16"/>
                <w:lang w:eastAsia="cs-CZ"/>
              </w:rPr>
              <w:br/>
              <w:t>změnové řízení: změna doby trvání, popisu, obsahu, nositelů výkonu, materiálů, přípravků, přístrojů, ZUMu a bodové hodnoty</w:t>
            </w:r>
          </w:p>
        </w:tc>
        <w:tc>
          <w:tcPr>
            <w:tcW w:w="3837" w:type="pct"/>
            <w:tcBorders>
              <w:top w:val="nil"/>
              <w:left w:val="nil"/>
              <w:bottom w:val="single" w:sz="4" w:space="0" w:color="auto"/>
              <w:right w:val="single" w:sz="4" w:space="0" w:color="auto"/>
            </w:tcBorders>
            <w:hideMark/>
          </w:tcPr>
          <w:p w14:paraId="1D8B63E6" w14:textId="77777777" w:rsidR="000B63FB" w:rsidRDefault="000B63FB" w:rsidP="00C77CB7">
            <w:pPr>
              <w:spacing w:after="0" w:line="240" w:lineRule="auto"/>
              <w:jc w:val="both"/>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lastRenderedPageBreak/>
              <w:t xml:space="preserve">Viz obecné připomínky a dále </w:t>
            </w:r>
          </w:p>
          <w:p w14:paraId="078431EB" w14:textId="77777777" w:rsidR="000B63FB" w:rsidRDefault="000B63FB" w:rsidP="00C77CB7">
            <w:pPr>
              <w:spacing w:after="0" w:line="240" w:lineRule="auto"/>
              <w:jc w:val="both"/>
              <w:rPr>
                <w:rFonts w:ascii="Arial" w:eastAsia="Times New Roman" w:hAnsi="Arial" w:cs="Arial"/>
                <w:color w:val="000000"/>
                <w:sz w:val="16"/>
                <w:szCs w:val="16"/>
                <w:lang w:eastAsia="cs-CZ"/>
              </w:rPr>
            </w:pPr>
          </w:p>
          <w:p w14:paraId="757BC328" w14:textId="77777777" w:rsidR="000B63FB" w:rsidRDefault="000B63FB" w:rsidP="00C77CB7">
            <w:pPr>
              <w:spacing w:after="0" w:line="240" w:lineRule="auto"/>
              <w:jc w:val="both"/>
              <w:rPr>
                <w:rFonts w:ascii="Arial" w:hAnsi="Arial" w:cs="Arial"/>
                <w:kern w:val="2"/>
                <w:sz w:val="16"/>
                <w:szCs w:val="16"/>
                <w:lang w:eastAsia="hi-IN" w:bidi="hi-IN"/>
              </w:rPr>
            </w:pPr>
            <w:r>
              <w:rPr>
                <w:rFonts w:ascii="Arial" w:eastAsia="Times New Roman" w:hAnsi="Arial" w:cs="Arial"/>
                <w:color w:val="000000"/>
                <w:sz w:val="16"/>
                <w:szCs w:val="16"/>
                <w:lang w:eastAsia="cs-CZ"/>
              </w:rPr>
              <w:lastRenderedPageBreak/>
              <w:t>J</w:t>
            </w:r>
            <w:r w:rsidRPr="00677A2B">
              <w:rPr>
                <w:rFonts w:ascii="Arial" w:eastAsia="Times New Roman" w:hAnsi="Arial" w:cs="Arial"/>
                <w:color w:val="000000"/>
                <w:sz w:val="16"/>
                <w:szCs w:val="16"/>
                <w:lang w:eastAsia="cs-CZ"/>
              </w:rPr>
              <w:t>aké je o</w:t>
            </w:r>
            <w:r>
              <w:rPr>
                <w:rFonts w:ascii="Arial" w:eastAsia="Times New Roman" w:hAnsi="Arial" w:cs="Arial"/>
                <w:color w:val="000000"/>
                <w:sz w:val="16"/>
                <w:szCs w:val="16"/>
                <w:lang w:eastAsia="cs-CZ"/>
              </w:rPr>
              <w:t>d</w:t>
            </w:r>
            <w:r w:rsidRPr="00677A2B">
              <w:rPr>
                <w:rFonts w:ascii="Arial" w:eastAsia="Times New Roman" w:hAnsi="Arial" w:cs="Arial"/>
                <w:color w:val="000000"/>
                <w:sz w:val="16"/>
                <w:szCs w:val="16"/>
                <w:lang w:eastAsia="cs-CZ"/>
              </w:rPr>
              <w:t xml:space="preserve">ůvodnění pro prodloužení doby trvání výkonu </w:t>
            </w:r>
            <w:r>
              <w:rPr>
                <w:rFonts w:ascii="Arial" w:eastAsia="Times New Roman" w:hAnsi="Arial" w:cs="Arial"/>
                <w:color w:val="000000"/>
                <w:sz w:val="16"/>
                <w:szCs w:val="16"/>
                <w:lang w:eastAsia="cs-CZ"/>
              </w:rPr>
              <w:t xml:space="preserve">z </w:t>
            </w:r>
            <w:r w:rsidRPr="00B16A2B">
              <w:rPr>
                <w:rFonts w:ascii="Arial" w:hAnsi="Arial" w:cs="Arial"/>
                <w:kern w:val="2"/>
                <w:sz w:val="16"/>
                <w:szCs w:val="16"/>
                <w:lang w:eastAsia="hi-IN" w:bidi="hi-IN"/>
              </w:rPr>
              <w:t>390 min na 510 min?</w:t>
            </w:r>
          </w:p>
          <w:p w14:paraId="27FADDFA" w14:textId="77777777" w:rsidR="000B63FB" w:rsidRPr="00B16A2B" w:rsidRDefault="000B63FB" w:rsidP="00C77CB7">
            <w:pPr>
              <w:spacing w:after="0" w:line="240" w:lineRule="auto"/>
              <w:jc w:val="both"/>
              <w:rPr>
                <w:rFonts w:ascii="Arial" w:hAnsi="Arial" w:cs="Arial"/>
                <w:kern w:val="2"/>
                <w:sz w:val="16"/>
                <w:szCs w:val="16"/>
                <w:lang w:eastAsia="hi-IN" w:bidi="hi-IN"/>
              </w:rPr>
            </w:pPr>
          </w:p>
          <w:p w14:paraId="5E2290D1" w14:textId="77777777" w:rsidR="000B63FB" w:rsidRDefault="000B63FB" w:rsidP="00C77CB7">
            <w:pPr>
              <w:spacing w:after="0" w:line="240" w:lineRule="auto"/>
              <w:jc w:val="both"/>
              <w:rPr>
                <w:rFonts w:ascii="Arial" w:hAnsi="Arial" w:cs="Arial"/>
                <w:kern w:val="2"/>
                <w:sz w:val="16"/>
                <w:szCs w:val="16"/>
                <w:lang w:eastAsia="hi-IN" w:bidi="hi-IN"/>
              </w:rPr>
            </w:pPr>
            <w:r w:rsidRPr="00B16A2B">
              <w:rPr>
                <w:rFonts w:ascii="Arial" w:hAnsi="Arial" w:cs="Arial"/>
                <w:kern w:val="2"/>
                <w:sz w:val="16"/>
                <w:szCs w:val="16"/>
                <w:lang w:eastAsia="hi-IN" w:bidi="hi-IN"/>
              </w:rPr>
              <w:t>Opět dochází k násobnému navýšení bodové hodnoty, a enormnímu navýšení PMAT, PLP, přístrojů – viz obecná připomínka</w:t>
            </w:r>
            <w:r>
              <w:rPr>
                <w:rFonts w:ascii="Arial" w:eastAsia="Times New Roman" w:hAnsi="Arial" w:cs="Arial"/>
                <w:color w:val="000000"/>
                <w:sz w:val="16"/>
                <w:szCs w:val="16"/>
                <w:lang w:eastAsia="cs-CZ"/>
              </w:rPr>
              <w:t xml:space="preserve"> - r</w:t>
            </w:r>
            <w:r w:rsidRPr="00677A2B">
              <w:rPr>
                <w:rFonts w:ascii="Arial" w:eastAsia="Times New Roman" w:hAnsi="Arial" w:cs="Arial"/>
                <w:color w:val="000000"/>
                <w:sz w:val="16"/>
                <w:szCs w:val="16"/>
                <w:lang w:eastAsia="cs-CZ"/>
              </w:rPr>
              <w:t>evidovat množství šicího materiálu i ostatního PMAT</w:t>
            </w:r>
            <w:r>
              <w:rPr>
                <w:rFonts w:ascii="Arial" w:eastAsia="Times New Roman" w:hAnsi="Arial" w:cs="Arial"/>
                <w:color w:val="000000"/>
                <w:sz w:val="16"/>
                <w:szCs w:val="16"/>
                <w:lang w:eastAsia="cs-CZ"/>
              </w:rPr>
              <w:t xml:space="preserve"> - n</w:t>
            </w:r>
            <w:r w:rsidRPr="00B16A2B">
              <w:rPr>
                <w:rFonts w:ascii="Arial" w:hAnsi="Arial" w:cs="Arial"/>
                <w:kern w:val="2"/>
                <w:sz w:val="16"/>
                <w:szCs w:val="16"/>
                <w:lang w:eastAsia="hi-IN" w:bidi="hi-IN"/>
              </w:rPr>
              <w:t>apř. oblečení - pláště 10 x, roušky, čepice 7x, rukavice 14x , neodpovídá počtu nositelů, nutno snížit.</w:t>
            </w:r>
            <w:r>
              <w:rPr>
                <w:rFonts w:ascii="Arial" w:hAnsi="Arial" w:cs="Arial"/>
                <w:kern w:val="2"/>
                <w:sz w:val="16"/>
                <w:szCs w:val="16"/>
                <w:lang w:eastAsia="hi-IN" w:bidi="hi-IN"/>
              </w:rPr>
              <w:t xml:space="preserve"> </w:t>
            </w:r>
            <w:r w:rsidRPr="00B16A2B">
              <w:rPr>
                <w:rFonts w:ascii="Arial" w:hAnsi="Arial" w:cs="Arial"/>
                <w:kern w:val="2"/>
                <w:sz w:val="16"/>
                <w:szCs w:val="16"/>
                <w:lang w:eastAsia="hi-IN" w:bidi="hi-IN"/>
              </w:rPr>
              <w:t>Klipy 60x, staplery 2x a šití 32x – vyjasnit tyto počty</w:t>
            </w:r>
            <w:r>
              <w:rPr>
                <w:rFonts w:ascii="Arial" w:hAnsi="Arial" w:cs="Arial"/>
                <w:kern w:val="2"/>
                <w:sz w:val="16"/>
                <w:szCs w:val="16"/>
                <w:lang w:eastAsia="hi-IN" w:bidi="hi-IN"/>
              </w:rPr>
              <w:t xml:space="preserve">. </w:t>
            </w:r>
            <w:r w:rsidRPr="00B16A2B">
              <w:rPr>
                <w:rFonts w:ascii="Arial" w:hAnsi="Arial" w:cs="Arial"/>
                <w:kern w:val="2"/>
                <w:sz w:val="16"/>
                <w:szCs w:val="16"/>
                <w:lang w:eastAsia="hi-IN" w:bidi="hi-IN"/>
              </w:rPr>
              <w:t>35 balení 10 ks kompresů z gázy, břišní roušky 60 ks, 5 obinadel?</w:t>
            </w:r>
            <w:r>
              <w:rPr>
                <w:rFonts w:ascii="Arial" w:hAnsi="Arial" w:cs="Arial"/>
                <w:kern w:val="2"/>
                <w:sz w:val="16"/>
                <w:szCs w:val="16"/>
                <w:lang w:eastAsia="hi-IN" w:bidi="hi-IN"/>
              </w:rPr>
              <w:t xml:space="preserve"> </w:t>
            </w:r>
            <w:r w:rsidRPr="00B16A2B">
              <w:rPr>
                <w:rFonts w:ascii="Arial" w:hAnsi="Arial" w:cs="Arial"/>
                <w:kern w:val="2"/>
                <w:sz w:val="16"/>
                <w:szCs w:val="16"/>
                <w:lang w:eastAsia="hi-IN" w:bidi="hi-IN"/>
              </w:rPr>
              <w:t>Atd…</w:t>
            </w:r>
          </w:p>
          <w:p w14:paraId="6F1A8953" w14:textId="77777777" w:rsidR="000B63FB" w:rsidRPr="00B16A2B" w:rsidRDefault="000B63FB" w:rsidP="00C77CB7">
            <w:pPr>
              <w:spacing w:after="0" w:line="240" w:lineRule="auto"/>
              <w:jc w:val="both"/>
              <w:rPr>
                <w:rFonts w:ascii="Arial" w:hAnsi="Arial" w:cs="Arial"/>
                <w:kern w:val="2"/>
                <w:sz w:val="16"/>
                <w:szCs w:val="16"/>
                <w:lang w:eastAsia="hi-IN" w:bidi="hi-IN"/>
              </w:rPr>
            </w:pPr>
          </w:p>
          <w:p w14:paraId="68132877" w14:textId="77777777" w:rsidR="000B63FB" w:rsidRDefault="000B63FB" w:rsidP="00C77CB7">
            <w:pPr>
              <w:spacing w:after="0" w:line="240" w:lineRule="auto"/>
              <w:jc w:val="both"/>
              <w:rPr>
                <w:rFonts w:ascii="Arial" w:hAnsi="Arial" w:cs="Arial"/>
                <w:kern w:val="2"/>
                <w:sz w:val="16"/>
                <w:szCs w:val="16"/>
                <w:lang w:eastAsia="hi-IN" w:bidi="hi-IN"/>
              </w:rPr>
            </w:pPr>
            <w:r w:rsidRPr="00B16A2B">
              <w:rPr>
                <w:rFonts w:ascii="Arial" w:hAnsi="Arial" w:cs="Arial"/>
                <w:kern w:val="2"/>
                <w:sz w:val="16"/>
                <w:szCs w:val="16"/>
                <w:lang w:eastAsia="hi-IN" w:bidi="hi-IN"/>
              </w:rPr>
              <w:t>Nově uvedeny ZUMy – upozorňujeme, že ZUM mikrovaskulární coupler není zařazen v Úhradovém katalogu VZP.</w:t>
            </w:r>
            <w:r>
              <w:rPr>
                <w:rFonts w:ascii="Arial" w:hAnsi="Arial" w:cs="Arial"/>
                <w:kern w:val="2"/>
                <w:sz w:val="16"/>
                <w:szCs w:val="16"/>
                <w:lang w:eastAsia="hi-IN" w:bidi="hi-IN"/>
              </w:rPr>
              <w:t xml:space="preserve"> Viz výše obecné připomínky.</w:t>
            </w:r>
          </w:p>
          <w:p w14:paraId="42044C0D" w14:textId="77777777" w:rsidR="000B63FB" w:rsidRPr="004A4EA6" w:rsidRDefault="000B63FB" w:rsidP="00C77CB7">
            <w:pPr>
              <w:spacing w:after="0" w:line="240" w:lineRule="auto"/>
              <w:jc w:val="both"/>
              <w:rPr>
                <w:rFonts w:ascii="Arial" w:hAnsi="Arial" w:cs="Arial"/>
                <w:kern w:val="2"/>
                <w:sz w:val="16"/>
                <w:szCs w:val="16"/>
                <w:lang w:eastAsia="hi-IN" w:bidi="hi-IN"/>
              </w:rPr>
            </w:pPr>
          </w:p>
          <w:p w14:paraId="471E97B6" w14:textId="7503601E" w:rsidR="000B63FB" w:rsidRPr="00B726DC" w:rsidRDefault="000B63FB" w:rsidP="00C77CB7">
            <w:pPr>
              <w:spacing w:after="0" w:line="240" w:lineRule="auto"/>
              <w:rPr>
                <w:rFonts w:ascii="Arial" w:eastAsia="Times New Roman" w:hAnsi="Arial" w:cs="Arial"/>
                <w:color w:val="000000"/>
                <w:sz w:val="16"/>
                <w:szCs w:val="16"/>
                <w:lang w:eastAsia="cs-CZ"/>
              </w:rPr>
            </w:pPr>
          </w:p>
        </w:tc>
      </w:tr>
      <w:tr w:rsidR="000B63FB" w:rsidRPr="00B726DC" w14:paraId="68CC408C" w14:textId="77777777" w:rsidTr="00BA01D7">
        <w:trPr>
          <w:trHeight w:val="50"/>
        </w:trPr>
        <w:tc>
          <w:tcPr>
            <w:tcW w:w="188" w:type="pct"/>
            <w:tcBorders>
              <w:top w:val="nil"/>
              <w:left w:val="single" w:sz="4" w:space="0" w:color="auto"/>
              <w:bottom w:val="single" w:sz="4" w:space="0" w:color="auto"/>
              <w:right w:val="single" w:sz="4" w:space="0" w:color="auto"/>
            </w:tcBorders>
            <w:noWrap/>
            <w:vAlign w:val="center"/>
            <w:hideMark/>
          </w:tcPr>
          <w:p w14:paraId="034B95C4" w14:textId="72C963A5" w:rsidR="000B63FB" w:rsidRPr="00B726DC" w:rsidRDefault="000B63FB" w:rsidP="00C77CB7">
            <w:pPr>
              <w:spacing w:after="0" w:line="240" w:lineRule="auto"/>
              <w:jc w:val="center"/>
              <w:rPr>
                <w:rFonts w:ascii="Arial" w:eastAsia="Times New Roman" w:hAnsi="Arial" w:cs="Arial"/>
                <w:b/>
                <w:bCs/>
                <w:color w:val="000000"/>
                <w:sz w:val="16"/>
                <w:szCs w:val="16"/>
                <w:lang w:eastAsia="cs-CZ"/>
              </w:rPr>
            </w:pPr>
            <w:r w:rsidRPr="00677A2B">
              <w:rPr>
                <w:rFonts w:ascii="Arial" w:eastAsia="Times New Roman" w:hAnsi="Arial" w:cs="Arial"/>
                <w:b/>
                <w:bCs/>
                <w:color w:val="000000"/>
                <w:sz w:val="16"/>
                <w:szCs w:val="16"/>
                <w:lang w:eastAsia="cs-CZ"/>
              </w:rPr>
              <w:lastRenderedPageBreak/>
              <w:t>631</w:t>
            </w:r>
          </w:p>
        </w:tc>
        <w:tc>
          <w:tcPr>
            <w:tcW w:w="975" w:type="pct"/>
            <w:tcBorders>
              <w:top w:val="nil"/>
              <w:left w:val="nil"/>
              <w:bottom w:val="single" w:sz="4" w:space="0" w:color="auto"/>
              <w:right w:val="single" w:sz="4" w:space="0" w:color="auto"/>
            </w:tcBorders>
            <w:vAlign w:val="center"/>
            <w:hideMark/>
          </w:tcPr>
          <w:p w14:paraId="05BD3016" w14:textId="38CD2CD4" w:rsidR="000B63FB" w:rsidRPr="00B726DC" w:rsidRDefault="000B63FB" w:rsidP="00C77CB7">
            <w:pPr>
              <w:spacing w:after="0" w:line="240" w:lineRule="auto"/>
              <w:jc w:val="center"/>
              <w:rPr>
                <w:rFonts w:ascii="Arial" w:eastAsia="Times New Roman" w:hAnsi="Arial" w:cs="Arial"/>
                <w:b/>
                <w:bCs/>
                <w:color w:val="000000"/>
                <w:sz w:val="16"/>
                <w:szCs w:val="16"/>
                <w:lang w:eastAsia="cs-CZ"/>
              </w:rPr>
            </w:pPr>
            <w:r w:rsidRPr="00677A2B">
              <w:rPr>
                <w:rFonts w:ascii="Arial" w:eastAsia="Times New Roman" w:hAnsi="Arial" w:cs="Arial"/>
                <w:b/>
                <w:bCs/>
                <w:color w:val="000000"/>
                <w:sz w:val="16"/>
                <w:szCs w:val="16"/>
                <w:lang w:eastAsia="cs-CZ"/>
              </w:rPr>
              <w:t>61175</w:t>
            </w:r>
            <w:r w:rsidRPr="00677A2B">
              <w:rPr>
                <w:rFonts w:ascii="Arial" w:eastAsia="Times New Roman" w:hAnsi="Arial" w:cs="Arial"/>
                <w:b/>
                <w:bCs/>
                <w:color w:val="000000"/>
                <w:sz w:val="16"/>
                <w:szCs w:val="16"/>
                <w:lang w:eastAsia="cs-CZ"/>
              </w:rPr>
              <w:br/>
            </w:r>
            <w:r w:rsidRPr="00677A2B">
              <w:rPr>
                <w:rFonts w:ascii="Arial" w:eastAsia="Times New Roman" w:hAnsi="Arial" w:cs="Arial"/>
                <w:b/>
                <w:bCs/>
                <w:color w:val="000000"/>
                <w:sz w:val="16"/>
                <w:szCs w:val="16"/>
                <w:lang w:eastAsia="cs-CZ"/>
              </w:rPr>
              <w:br/>
              <w:t>VOLNÝ PŘENOS VASKULARIZOVANÉ KOSTI, PŘENOS PRSTU Z NOHY NA RUKU MIKROCHIRURGICKOU TECHNIKOU</w:t>
            </w:r>
            <w:r w:rsidRPr="00677A2B">
              <w:rPr>
                <w:rFonts w:ascii="Arial" w:eastAsia="Times New Roman" w:hAnsi="Arial" w:cs="Arial"/>
                <w:b/>
                <w:bCs/>
                <w:color w:val="000000"/>
                <w:sz w:val="16"/>
                <w:szCs w:val="16"/>
                <w:lang w:eastAsia="cs-CZ"/>
              </w:rPr>
              <w:br/>
            </w:r>
            <w:r w:rsidRPr="00677A2B">
              <w:rPr>
                <w:rFonts w:ascii="Arial" w:eastAsia="Times New Roman" w:hAnsi="Arial" w:cs="Arial"/>
                <w:b/>
                <w:bCs/>
                <w:color w:val="000000"/>
                <w:sz w:val="16"/>
                <w:szCs w:val="16"/>
                <w:lang w:eastAsia="cs-CZ"/>
              </w:rPr>
              <w:br/>
              <w:t>změnové řízení: změna doby trvání, popisu, obsahu, nositelů výkonu, materiálů, přípravků, přístrojů, ZUMu a bodové hodnoty</w:t>
            </w:r>
          </w:p>
        </w:tc>
        <w:tc>
          <w:tcPr>
            <w:tcW w:w="3837" w:type="pct"/>
            <w:tcBorders>
              <w:top w:val="nil"/>
              <w:left w:val="nil"/>
              <w:bottom w:val="single" w:sz="4" w:space="0" w:color="auto"/>
              <w:right w:val="single" w:sz="4" w:space="0" w:color="auto"/>
            </w:tcBorders>
            <w:hideMark/>
          </w:tcPr>
          <w:p w14:paraId="35B5CECB" w14:textId="77777777" w:rsidR="000B63FB" w:rsidRDefault="000B63FB" w:rsidP="00C77CB7">
            <w:pPr>
              <w:spacing w:after="0" w:line="240" w:lineRule="auto"/>
              <w:jc w:val="both"/>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 xml:space="preserve">Viz obecné připomínky a dále </w:t>
            </w:r>
          </w:p>
          <w:p w14:paraId="1ACB11EC" w14:textId="77777777" w:rsidR="000B63FB" w:rsidRDefault="000B63FB" w:rsidP="00C77CB7">
            <w:pPr>
              <w:spacing w:after="0" w:line="240" w:lineRule="auto"/>
              <w:jc w:val="both"/>
              <w:rPr>
                <w:rFonts w:ascii="Arial" w:eastAsia="Times New Roman" w:hAnsi="Arial" w:cs="Arial"/>
                <w:color w:val="000000"/>
                <w:sz w:val="16"/>
                <w:szCs w:val="16"/>
                <w:lang w:eastAsia="cs-CZ"/>
              </w:rPr>
            </w:pPr>
          </w:p>
          <w:p w14:paraId="7B7B4BD8" w14:textId="77777777" w:rsidR="000B63FB" w:rsidRDefault="000B63FB" w:rsidP="00C77CB7">
            <w:pPr>
              <w:spacing w:after="0" w:line="240" w:lineRule="auto"/>
              <w:jc w:val="both"/>
              <w:rPr>
                <w:rFonts w:ascii="Arial" w:hAnsi="Arial" w:cs="Arial"/>
                <w:kern w:val="2"/>
                <w:sz w:val="16"/>
                <w:szCs w:val="16"/>
                <w:lang w:eastAsia="hi-IN" w:bidi="hi-IN"/>
              </w:rPr>
            </w:pPr>
            <w:r>
              <w:rPr>
                <w:rFonts w:ascii="Arial" w:eastAsia="Times New Roman" w:hAnsi="Arial" w:cs="Arial"/>
                <w:color w:val="000000"/>
                <w:sz w:val="16"/>
                <w:szCs w:val="16"/>
                <w:lang w:eastAsia="cs-CZ"/>
              </w:rPr>
              <w:t>J</w:t>
            </w:r>
            <w:r w:rsidRPr="00677A2B">
              <w:rPr>
                <w:rFonts w:ascii="Arial" w:eastAsia="Times New Roman" w:hAnsi="Arial" w:cs="Arial"/>
                <w:color w:val="000000"/>
                <w:sz w:val="16"/>
                <w:szCs w:val="16"/>
                <w:lang w:eastAsia="cs-CZ"/>
              </w:rPr>
              <w:t>aké je o</w:t>
            </w:r>
            <w:r>
              <w:rPr>
                <w:rFonts w:ascii="Arial" w:eastAsia="Times New Roman" w:hAnsi="Arial" w:cs="Arial"/>
                <w:color w:val="000000"/>
                <w:sz w:val="16"/>
                <w:szCs w:val="16"/>
                <w:lang w:eastAsia="cs-CZ"/>
              </w:rPr>
              <w:t>d</w:t>
            </w:r>
            <w:r w:rsidRPr="00677A2B">
              <w:rPr>
                <w:rFonts w:ascii="Arial" w:eastAsia="Times New Roman" w:hAnsi="Arial" w:cs="Arial"/>
                <w:color w:val="000000"/>
                <w:sz w:val="16"/>
                <w:szCs w:val="16"/>
                <w:lang w:eastAsia="cs-CZ"/>
              </w:rPr>
              <w:t xml:space="preserve">ůvodnění pro prodloužení doby trvání výkonu </w:t>
            </w:r>
            <w:r>
              <w:rPr>
                <w:rFonts w:ascii="Arial" w:eastAsia="Times New Roman" w:hAnsi="Arial" w:cs="Arial"/>
                <w:color w:val="000000"/>
                <w:sz w:val="16"/>
                <w:szCs w:val="16"/>
                <w:lang w:eastAsia="cs-CZ"/>
              </w:rPr>
              <w:t>z</w:t>
            </w:r>
            <w:r w:rsidRPr="00B16A2B">
              <w:rPr>
                <w:rFonts w:ascii="Arial" w:hAnsi="Arial" w:cs="Arial"/>
                <w:kern w:val="2"/>
                <w:sz w:val="16"/>
                <w:szCs w:val="16"/>
                <w:lang w:eastAsia="hi-IN" w:bidi="hi-IN"/>
              </w:rPr>
              <w:t xml:space="preserve"> 480 min na 540 min?</w:t>
            </w:r>
          </w:p>
          <w:p w14:paraId="441997C0" w14:textId="77777777" w:rsidR="000B63FB" w:rsidRPr="00B16A2B" w:rsidRDefault="000B63FB" w:rsidP="00C77CB7">
            <w:pPr>
              <w:spacing w:after="0" w:line="240" w:lineRule="auto"/>
              <w:jc w:val="both"/>
              <w:rPr>
                <w:rFonts w:ascii="Arial" w:hAnsi="Arial" w:cs="Arial"/>
                <w:kern w:val="2"/>
                <w:sz w:val="16"/>
                <w:szCs w:val="16"/>
                <w:lang w:eastAsia="hi-IN" w:bidi="hi-IN"/>
              </w:rPr>
            </w:pPr>
          </w:p>
          <w:p w14:paraId="24DF8B60" w14:textId="77777777" w:rsidR="000B63FB" w:rsidRDefault="000B63FB" w:rsidP="00C77CB7">
            <w:pPr>
              <w:spacing w:after="0" w:line="240" w:lineRule="auto"/>
              <w:jc w:val="both"/>
              <w:rPr>
                <w:rFonts w:ascii="Arial" w:hAnsi="Arial" w:cs="Arial"/>
                <w:kern w:val="2"/>
                <w:sz w:val="16"/>
                <w:szCs w:val="16"/>
                <w:lang w:eastAsia="hi-IN" w:bidi="hi-IN"/>
              </w:rPr>
            </w:pPr>
            <w:r w:rsidRPr="00B16A2B">
              <w:rPr>
                <w:rFonts w:ascii="Arial" w:hAnsi="Arial" w:cs="Arial"/>
                <w:kern w:val="2"/>
                <w:sz w:val="16"/>
                <w:szCs w:val="16"/>
                <w:lang w:eastAsia="hi-IN" w:bidi="hi-IN"/>
              </w:rPr>
              <w:t>Opět dochází k násobnému navýšení bodové hodnoty, a enormnímu navýšení PMAT, PLP, přístrojů – viz obecná připomínka</w:t>
            </w:r>
            <w:r>
              <w:rPr>
                <w:rFonts w:ascii="Arial" w:hAnsi="Arial" w:cs="Arial"/>
                <w:kern w:val="2"/>
                <w:sz w:val="16"/>
                <w:szCs w:val="16"/>
                <w:lang w:eastAsia="hi-IN" w:bidi="hi-IN"/>
              </w:rPr>
              <w:t xml:space="preserve"> - </w:t>
            </w:r>
            <w:r>
              <w:rPr>
                <w:rFonts w:ascii="Arial" w:eastAsia="Times New Roman" w:hAnsi="Arial" w:cs="Arial"/>
                <w:color w:val="000000"/>
                <w:sz w:val="16"/>
                <w:szCs w:val="16"/>
                <w:lang w:eastAsia="cs-CZ"/>
              </w:rPr>
              <w:t>r</w:t>
            </w:r>
            <w:r w:rsidRPr="00677A2B">
              <w:rPr>
                <w:rFonts w:ascii="Arial" w:eastAsia="Times New Roman" w:hAnsi="Arial" w:cs="Arial"/>
                <w:color w:val="000000"/>
                <w:sz w:val="16"/>
                <w:szCs w:val="16"/>
                <w:lang w:eastAsia="cs-CZ"/>
              </w:rPr>
              <w:t>evidovat množství šicího materiálu i ostatního PMAT</w:t>
            </w:r>
            <w:r>
              <w:rPr>
                <w:rFonts w:ascii="Arial" w:eastAsia="Times New Roman" w:hAnsi="Arial" w:cs="Arial"/>
                <w:color w:val="000000"/>
                <w:sz w:val="16"/>
                <w:szCs w:val="16"/>
                <w:lang w:eastAsia="cs-CZ"/>
              </w:rPr>
              <w:t xml:space="preserve"> - n</w:t>
            </w:r>
            <w:r w:rsidRPr="00B16A2B">
              <w:rPr>
                <w:rFonts w:ascii="Arial" w:hAnsi="Arial" w:cs="Arial"/>
                <w:kern w:val="2"/>
                <w:sz w:val="16"/>
                <w:szCs w:val="16"/>
                <w:lang w:eastAsia="hi-IN" w:bidi="hi-IN"/>
              </w:rPr>
              <w:t>apř. oblečení - pláště 10 x, roušky, čepice 7x, rukavice 14x , neodpovídá počtu nositelů, nutno snížit.</w:t>
            </w:r>
            <w:r>
              <w:rPr>
                <w:rFonts w:ascii="Arial" w:hAnsi="Arial" w:cs="Arial"/>
                <w:kern w:val="2"/>
                <w:sz w:val="16"/>
                <w:szCs w:val="16"/>
                <w:lang w:eastAsia="hi-IN" w:bidi="hi-IN"/>
              </w:rPr>
              <w:t xml:space="preserve"> </w:t>
            </w:r>
            <w:r w:rsidRPr="00B16A2B">
              <w:rPr>
                <w:rFonts w:ascii="Arial" w:hAnsi="Arial" w:cs="Arial"/>
                <w:kern w:val="2"/>
                <w:sz w:val="16"/>
                <w:szCs w:val="16"/>
                <w:lang w:eastAsia="hi-IN" w:bidi="hi-IN"/>
              </w:rPr>
              <w:t>Klipy 60x, staplery 2x a šití 32x – vyjasnit tyto počty</w:t>
            </w:r>
            <w:r>
              <w:rPr>
                <w:rFonts w:ascii="Arial" w:hAnsi="Arial" w:cs="Arial"/>
                <w:kern w:val="2"/>
                <w:sz w:val="16"/>
                <w:szCs w:val="16"/>
                <w:lang w:eastAsia="hi-IN" w:bidi="hi-IN"/>
              </w:rPr>
              <w:t xml:space="preserve">. </w:t>
            </w:r>
            <w:r w:rsidRPr="00B16A2B">
              <w:rPr>
                <w:rFonts w:ascii="Arial" w:hAnsi="Arial" w:cs="Arial"/>
                <w:kern w:val="2"/>
                <w:sz w:val="16"/>
                <w:szCs w:val="16"/>
                <w:lang w:eastAsia="hi-IN" w:bidi="hi-IN"/>
              </w:rPr>
              <w:t>35 balení 10 ks kompresů z gázy, břišní roušky 60 ks, 5 obinadel?</w:t>
            </w:r>
            <w:r>
              <w:rPr>
                <w:rFonts w:ascii="Arial" w:hAnsi="Arial" w:cs="Arial"/>
                <w:kern w:val="2"/>
                <w:sz w:val="16"/>
                <w:szCs w:val="16"/>
                <w:lang w:eastAsia="hi-IN" w:bidi="hi-IN"/>
              </w:rPr>
              <w:t xml:space="preserve"> </w:t>
            </w:r>
            <w:r w:rsidRPr="00B16A2B">
              <w:rPr>
                <w:rFonts w:ascii="Arial" w:hAnsi="Arial" w:cs="Arial"/>
                <w:kern w:val="2"/>
                <w:sz w:val="16"/>
                <w:szCs w:val="16"/>
                <w:lang w:eastAsia="hi-IN" w:bidi="hi-IN"/>
              </w:rPr>
              <w:t>Atd…</w:t>
            </w:r>
          </w:p>
          <w:p w14:paraId="2EF2A78F" w14:textId="77777777" w:rsidR="000B63FB" w:rsidRPr="00B16A2B" w:rsidRDefault="000B63FB" w:rsidP="00C77CB7">
            <w:pPr>
              <w:spacing w:after="0" w:line="240" w:lineRule="auto"/>
              <w:jc w:val="both"/>
              <w:rPr>
                <w:rFonts w:ascii="Arial" w:hAnsi="Arial" w:cs="Arial"/>
                <w:kern w:val="2"/>
                <w:sz w:val="16"/>
                <w:szCs w:val="16"/>
                <w:lang w:eastAsia="hi-IN" w:bidi="hi-IN"/>
              </w:rPr>
            </w:pPr>
          </w:p>
          <w:p w14:paraId="2E12EFF1" w14:textId="77777777" w:rsidR="000B63FB" w:rsidRDefault="000B63FB" w:rsidP="00C77CB7">
            <w:pPr>
              <w:spacing w:after="0" w:line="240" w:lineRule="auto"/>
              <w:jc w:val="both"/>
              <w:rPr>
                <w:rFonts w:ascii="Arial" w:hAnsi="Arial" w:cs="Arial"/>
                <w:kern w:val="2"/>
                <w:sz w:val="16"/>
                <w:szCs w:val="16"/>
                <w:lang w:eastAsia="hi-IN" w:bidi="hi-IN"/>
              </w:rPr>
            </w:pPr>
            <w:r w:rsidRPr="00B16A2B">
              <w:rPr>
                <w:rFonts w:ascii="Arial" w:hAnsi="Arial" w:cs="Arial"/>
                <w:kern w:val="2"/>
                <w:sz w:val="16"/>
                <w:szCs w:val="16"/>
                <w:lang w:eastAsia="hi-IN" w:bidi="hi-IN"/>
              </w:rPr>
              <w:t>Nově uvedeny ZUMy – upozorňujeme, že ZUM mikrovaskulární coupler není zařazen v Úhradovém katalogu VZP.</w:t>
            </w:r>
          </w:p>
          <w:p w14:paraId="278BC5F9" w14:textId="77777777" w:rsidR="000B63FB" w:rsidRPr="00B16A2B" w:rsidRDefault="000B63FB" w:rsidP="00C77CB7">
            <w:pPr>
              <w:spacing w:after="0" w:line="240" w:lineRule="auto"/>
              <w:jc w:val="both"/>
              <w:rPr>
                <w:rFonts w:ascii="Arial" w:hAnsi="Arial" w:cs="Arial"/>
                <w:kern w:val="2"/>
                <w:sz w:val="16"/>
                <w:szCs w:val="16"/>
                <w:lang w:eastAsia="hi-IN" w:bidi="hi-IN"/>
              </w:rPr>
            </w:pPr>
          </w:p>
          <w:p w14:paraId="383697A2" w14:textId="77777777" w:rsidR="000B63FB" w:rsidRPr="00B16A2B" w:rsidRDefault="000B63FB" w:rsidP="00C77CB7">
            <w:pPr>
              <w:spacing w:after="0" w:line="240" w:lineRule="auto"/>
              <w:jc w:val="both"/>
              <w:rPr>
                <w:rFonts w:ascii="Arial" w:hAnsi="Arial" w:cs="Arial"/>
                <w:sz w:val="16"/>
                <w:szCs w:val="16"/>
                <w:shd w:val="clear" w:color="auto" w:fill="FFFFFF"/>
              </w:rPr>
            </w:pPr>
          </w:p>
          <w:p w14:paraId="2163E1D8" w14:textId="77777777" w:rsidR="000B63FB" w:rsidRPr="00B16A2B" w:rsidRDefault="000B63FB" w:rsidP="00C77CB7">
            <w:pPr>
              <w:spacing w:after="0" w:line="240" w:lineRule="auto"/>
              <w:jc w:val="both"/>
              <w:rPr>
                <w:rFonts w:ascii="Arial" w:hAnsi="Arial" w:cs="Arial"/>
                <w:sz w:val="16"/>
                <w:szCs w:val="16"/>
                <w:shd w:val="clear" w:color="auto" w:fill="FFFFFF"/>
              </w:rPr>
            </w:pPr>
          </w:p>
          <w:p w14:paraId="4E27D2BB" w14:textId="06563ED9" w:rsidR="000B63FB" w:rsidRPr="00B726DC" w:rsidRDefault="000B63FB" w:rsidP="00C77CB7">
            <w:pPr>
              <w:spacing w:after="0" w:line="240" w:lineRule="auto"/>
              <w:rPr>
                <w:rFonts w:ascii="Arial" w:eastAsia="Times New Roman" w:hAnsi="Arial" w:cs="Arial"/>
                <w:color w:val="000000"/>
                <w:sz w:val="16"/>
                <w:szCs w:val="16"/>
                <w:lang w:eastAsia="cs-CZ"/>
              </w:rPr>
            </w:pPr>
          </w:p>
        </w:tc>
      </w:tr>
      <w:tr w:rsidR="000B63FB" w:rsidRPr="00B726DC" w14:paraId="6355E6C2" w14:textId="77777777" w:rsidTr="00A37C78">
        <w:trPr>
          <w:trHeight w:val="1297"/>
        </w:trPr>
        <w:tc>
          <w:tcPr>
            <w:tcW w:w="188" w:type="pct"/>
            <w:tcBorders>
              <w:top w:val="nil"/>
              <w:left w:val="single" w:sz="4" w:space="0" w:color="auto"/>
              <w:bottom w:val="single" w:sz="4" w:space="0" w:color="auto"/>
              <w:right w:val="single" w:sz="4" w:space="0" w:color="auto"/>
            </w:tcBorders>
            <w:noWrap/>
            <w:vAlign w:val="center"/>
            <w:hideMark/>
          </w:tcPr>
          <w:p w14:paraId="7ED53B48" w14:textId="1B4FE2F8" w:rsidR="000B63FB" w:rsidRPr="00B726DC" w:rsidRDefault="000B63FB" w:rsidP="00C77CB7">
            <w:pPr>
              <w:spacing w:after="0" w:line="240" w:lineRule="auto"/>
              <w:jc w:val="center"/>
              <w:rPr>
                <w:rFonts w:ascii="Arial" w:eastAsia="Times New Roman" w:hAnsi="Arial" w:cs="Arial"/>
                <w:b/>
                <w:bCs/>
                <w:color w:val="000000"/>
                <w:sz w:val="16"/>
                <w:szCs w:val="16"/>
                <w:lang w:eastAsia="cs-CZ"/>
              </w:rPr>
            </w:pPr>
            <w:r w:rsidRPr="00677A2B">
              <w:rPr>
                <w:rFonts w:ascii="Arial" w:eastAsia="Times New Roman" w:hAnsi="Arial" w:cs="Arial"/>
                <w:b/>
                <w:bCs/>
                <w:color w:val="000000"/>
                <w:sz w:val="16"/>
                <w:szCs w:val="16"/>
                <w:lang w:eastAsia="cs-CZ"/>
              </w:rPr>
              <w:t>631</w:t>
            </w:r>
          </w:p>
        </w:tc>
        <w:tc>
          <w:tcPr>
            <w:tcW w:w="975" w:type="pct"/>
            <w:tcBorders>
              <w:top w:val="nil"/>
              <w:left w:val="nil"/>
              <w:bottom w:val="single" w:sz="4" w:space="0" w:color="auto"/>
              <w:right w:val="single" w:sz="4" w:space="0" w:color="auto"/>
            </w:tcBorders>
            <w:vAlign w:val="center"/>
            <w:hideMark/>
          </w:tcPr>
          <w:p w14:paraId="55504618" w14:textId="6DA04233" w:rsidR="000B63FB" w:rsidRPr="00B726DC" w:rsidRDefault="000B63FB" w:rsidP="00C77CB7">
            <w:pPr>
              <w:spacing w:after="0" w:line="240" w:lineRule="auto"/>
              <w:jc w:val="center"/>
              <w:rPr>
                <w:rFonts w:ascii="Arial" w:eastAsia="Times New Roman" w:hAnsi="Arial" w:cs="Arial"/>
                <w:b/>
                <w:bCs/>
                <w:color w:val="000000"/>
                <w:sz w:val="16"/>
                <w:szCs w:val="16"/>
                <w:lang w:eastAsia="cs-CZ"/>
              </w:rPr>
            </w:pPr>
            <w:r w:rsidRPr="00677A2B">
              <w:rPr>
                <w:rFonts w:ascii="Arial" w:eastAsia="Times New Roman" w:hAnsi="Arial" w:cs="Arial"/>
                <w:b/>
                <w:bCs/>
                <w:color w:val="000000"/>
                <w:sz w:val="16"/>
                <w:szCs w:val="16"/>
                <w:lang w:eastAsia="cs-CZ"/>
              </w:rPr>
              <w:t>61201</w:t>
            </w:r>
            <w:r w:rsidRPr="00677A2B">
              <w:rPr>
                <w:rFonts w:ascii="Arial" w:eastAsia="Times New Roman" w:hAnsi="Arial" w:cs="Arial"/>
                <w:b/>
                <w:bCs/>
                <w:color w:val="000000"/>
                <w:sz w:val="16"/>
                <w:szCs w:val="16"/>
                <w:lang w:eastAsia="cs-CZ"/>
              </w:rPr>
              <w:br/>
            </w:r>
            <w:r w:rsidRPr="00677A2B">
              <w:rPr>
                <w:rFonts w:ascii="Arial" w:eastAsia="Times New Roman" w:hAnsi="Arial" w:cs="Arial"/>
                <w:b/>
                <w:bCs/>
                <w:color w:val="000000"/>
                <w:sz w:val="16"/>
                <w:szCs w:val="16"/>
                <w:lang w:eastAsia="cs-CZ"/>
              </w:rPr>
              <w:br/>
              <w:t>REPLANTACE JEDNOHO PRSTU</w:t>
            </w:r>
            <w:r w:rsidRPr="00677A2B">
              <w:rPr>
                <w:rFonts w:ascii="Arial" w:eastAsia="Times New Roman" w:hAnsi="Arial" w:cs="Arial"/>
                <w:b/>
                <w:bCs/>
                <w:color w:val="000000"/>
                <w:sz w:val="16"/>
                <w:szCs w:val="16"/>
                <w:lang w:eastAsia="cs-CZ"/>
              </w:rPr>
              <w:br/>
            </w:r>
            <w:r w:rsidRPr="00677A2B">
              <w:rPr>
                <w:rFonts w:ascii="Arial" w:eastAsia="Times New Roman" w:hAnsi="Arial" w:cs="Arial"/>
                <w:b/>
                <w:bCs/>
                <w:color w:val="000000"/>
                <w:sz w:val="16"/>
                <w:szCs w:val="16"/>
                <w:lang w:eastAsia="cs-CZ"/>
              </w:rPr>
              <w:br/>
              <w:t>změnové řízení: změna doby trvání, popisu, obsahu, nositelů výkonu, materiálů, přípravků, přístrojů, ZUMu a bodové hodnoty</w:t>
            </w:r>
          </w:p>
        </w:tc>
        <w:tc>
          <w:tcPr>
            <w:tcW w:w="3837" w:type="pct"/>
            <w:tcBorders>
              <w:top w:val="nil"/>
              <w:left w:val="nil"/>
              <w:bottom w:val="single" w:sz="4" w:space="0" w:color="auto"/>
              <w:right w:val="single" w:sz="4" w:space="0" w:color="auto"/>
            </w:tcBorders>
            <w:hideMark/>
          </w:tcPr>
          <w:p w14:paraId="1DC8628C" w14:textId="77777777" w:rsidR="000B63FB" w:rsidRDefault="000B63FB" w:rsidP="00C77CB7">
            <w:pPr>
              <w:spacing w:after="0" w:line="240" w:lineRule="auto"/>
              <w:jc w:val="both"/>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 xml:space="preserve">Viz obecné připomínky a dále </w:t>
            </w:r>
          </w:p>
          <w:p w14:paraId="2B794A5A" w14:textId="77777777" w:rsidR="000B63FB" w:rsidRDefault="000B63FB" w:rsidP="00C77CB7">
            <w:pPr>
              <w:spacing w:after="0" w:line="240" w:lineRule="auto"/>
              <w:rPr>
                <w:rFonts w:ascii="Arial" w:eastAsia="Times New Roman" w:hAnsi="Arial" w:cs="Arial"/>
                <w:color w:val="000000"/>
                <w:sz w:val="16"/>
                <w:szCs w:val="16"/>
                <w:lang w:eastAsia="cs-CZ"/>
              </w:rPr>
            </w:pPr>
          </w:p>
          <w:p w14:paraId="67261D72" w14:textId="77777777" w:rsidR="000B63FB" w:rsidRDefault="000B63FB" w:rsidP="00C77CB7">
            <w:pPr>
              <w:spacing w:after="0" w:line="240" w:lineRule="auto"/>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J</w:t>
            </w:r>
            <w:r w:rsidRPr="00677A2B">
              <w:rPr>
                <w:rFonts w:ascii="Arial" w:eastAsia="Times New Roman" w:hAnsi="Arial" w:cs="Arial"/>
                <w:color w:val="000000"/>
                <w:sz w:val="16"/>
                <w:szCs w:val="16"/>
                <w:lang w:eastAsia="cs-CZ"/>
              </w:rPr>
              <w:t>aké je o</w:t>
            </w:r>
            <w:r>
              <w:rPr>
                <w:rFonts w:ascii="Arial" w:eastAsia="Times New Roman" w:hAnsi="Arial" w:cs="Arial"/>
                <w:color w:val="000000"/>
                <w:sz w:val="16"/>
                <w:szCs w:val="16"/>
                <w:lang w:eastAsia="cs-CZ"/>
              </w:rPr>
              <w:t>d</w:t>
            </w:r>
            <w:r w:rsidRPr="00677A2B">
              <w:rPr>
                <w:rFonts w:ascii="Arial" w:eastAsia="Times New Roman" w:hAnsi="Arial" w:cs="Arial"/>
                <w:color w:val="000000"/>
                <w:sz w:val="16"/>
                <w:szCs w:val="16"/>
                <w:lang w:eastAsia="cs-CZ"/>
              </w:rPr>
              <w:t xml:space="preserve">ůvodnění pro prodloužení doby trvání výkonu </w:t>
            </w:r>
            <w:r>
              <w:rPr>
                <w:rFonts w:ascii="Arial" w:eastAsia="Times New Roman" w:hAnsi="Arial" w:cs="Arial"/>
                <w:color w:val="000000"/>
                <w:sz w:val="16"/>
                <w:szCs w:val="16"/>
                <w:lang w:eastAsia="cs-CZ"/>
              </w:rPr>
              <w:t>z</w:t>
            </w:r>
            <w:r w:rsidRPr="00677A2B">
              <w:rPr>
                <w:rFonts w:ascii="Arial" w:eastAsia="Times New Roman" w:hAnsi="Arial" w:cs="Arial"/>
                <w:color w:val="000000"/>
                <w:sz w:val="16"/>
                <w:szCs w:val="16"/>
                <w:lang w:eastAsia="cs-CZ"/>
              </w:rPr>
              <w:t xml:space="preserve"> 240 min na 270 min?</w:t>
            </w:r>
          </w:p>
          <w:p w14:paraId="3C449031" w14:textId="77777777" w:rsidR="000B63FB" w:rsidRDefault="000B63FB" w:rsidP="00C77CB7">
            <w:pPr>
              <w:spacing w:after="0" w:line="240" w:lineRule="auto"/>
              <w:rPr>
                <w:rFonts w:ascii="Arial" w:eastAsia="Times New Roman" w:hAnsi="Arial" w:cs="Arial"/>
                <w:color w:val="000000"/>
                <w:sz w:val="16"/>
                <w:szCs w:val="16"/>
                <w:lang w:eastAsia="cs-CZ"/>
              </w:rPr>
            </w:pPr>
            <w:r w:rsidRPr="00677A2B">
              <w:rPr>
                <w:rFonts w:ascii="Arial" w:eastAsia="Times New Roman" w:hAnsi="Arial" w:cs="Arial"/>
                <w:color w:val="000000"/>
                <w:sz w:val="16"/>
                <w:szCs w:val="16"/>
                <w:lang w:eastAsia="cs-CZ"/>
              </w:rPr>
              <w:br/>
              <w:t>Opět dochází k násobnému navýšení bodové hodnoty, a enormnímu navýšení PMAT, PLP, přístrojů – viz obecná připomínka</w:t>
            </w:r>
            <w:r>
              <w:rPr>
                <w:rFonts w:ascii="Arial" w:eastAsia="Times New Roman" w:hAnsi="Arial" w:cs="Arial"/>
                <w:color w:val="000000"/>
                <w:sz w:val="16"/>
                <w:szCs w:val="16"/>
                <w:lang w:eastAsia="cs-CZ"/>
              </w:rPr>
              <w:t xml:space="preserve"> - r</w:t>
            </w:r>
            <w:r w:rsidRPr="00677A2B">
              <w:rPr>
                <w:rFonts w:ascii="Arial" w:eastAsia="Times New Roman" w:hAnsi="Arial" w:cs="Arial"/>
                <w:color w:val="000000"/>
                <w:sz w:val="16"/>
                <w:szCs w:val="16"/>
                <w:lang w:eastAsia="cs-CZ"/>
              </w:rPr>
              <w:t>evidovat množství šicího materiálu i ostatního PMAT</w:t>
            </w:r>
            <w:r>
              <w:rPr>
                <w:rFonts w:ascii="Arial" w:eastAsia="Times New Roman" w:hAnsi="Arial" w:cs="Arial"/>
                <w:color w:val="000000"/>
                <w:sz w:val="16"/>
                <w:szCs w:val="16"/>
                <w:lang w:eastAsia="cs-CZ"/>
              </w:rPr>
              <w:t xml:space="preserve"> - n</w:t>
            </w:r>
            <w:r w:rsidRPr="00677A2B">
              <w:rPr>
                <w:rFonts w:ascii="Arial" w:eastAsia="Times New Roman" w:hAnsi="Arial" w:cs="Arial"/>
                <w:color w:val="000000"/>
                <w:sz w:val="16"/>
                <w:szCs w:val="16"/>
                <w:lang w:eastAsia="cs-CZ"/>
              </w:rPr>
              <w:t>apř. oblečení - pláště, roušky, čepice, rukavice , Klipy, staplery , šití, kompresy z gázy, břišní roušky, obinadla, atd.  – vyjasnit tyto počty</w:t>
            </w:r>
          </w:p>
          <w:p w14:paraId="5E93B364" w14:textId="7BF9724D" w:rsidR="000B63FB" w:rsidRPr="00B726DC" w:rsidRDefault="000B63FB" w:rsidP="00A37C78">
            <w:pPr>
              <w:spacing w:after="0" w:line="240" w:lineRule="auto"/>
              <w:rPr>
                <w:rFonts w:ascii="Arial" w:eastAsia="Times New Roman" w:hAnsi="Arial" w:cs="Arial"/>
                <w:color w:val="000000"/>
                <w:sz w:val="16"/>
                <w:szCs w:val="16"/>
                <w:lang w:eastAsia="cs-CZ"/>
              </w:rPr>
            </w:pPr>
            <w:r w:rsidRPr="00677A2B">
              <w:rPr>
                <w:rFonts w:ascii="Arial" w:eastAsia="Times New Roman" w:hAnsi="Arial" w:cs="Arial"/>
                <w:color w:val="000000"/>
                <w:sz w:val="16"/>
                <w:szCs w:val="16"/>
                <w:lang w:eastAsia="cs-CZ"/>
              </w:rPr>
              <w:br/>
              <w:t>Nově uvedeny ZUMy – upozorňujeme, že ZUM mikrovaskulární coupler není zařazen v Úhradovém katalogu VZP.</w:t>
            </w:r>
            <w:r w:rsidRPr="00677A2B">
              <w:rPr>
                <w:rFonts w:ascii="Arial" w:eastAsia="Times New Roman" w:hAnsi="Arial" w:cs="Arial"/>
                <w:color w:val="000000"/>
                <w:sz w:val="16"/>
                <w:szCs w:val="16"/>
                <w:lang w:eastAsia="cs-CZ"/>
              </w:rPr>
              <w:br/>
            </w:r>
          </w:p>
        </w:tc>
      </w:tr>
      <w:tr w:rsidR="000B63FB" w:rsidRPr="00B726DC" w14:paraId="41E727BA" w14:textId="77777777" w:rsidTr="00BA01D7">
        <w:trPr>
          <w:trHeight w:val="349"/>
        </w:trPr>
        <w:tc>
          <w:tcPr>
            <w:tcW w:w="188" w:type="pct"/>
            <w:tcBorders>
              <w:top w:val="nil"/>
              <w:left w:val="single" w:sz="4" w:space="0" w:color="auto"/>
              <w:bottom w:val="single" w:sz="4" w:space="0" w:color="auto"/>
              <w:right w:val="single" w:sz="4" w:space="0" w:color="auto"/>
            </w:tcBorders>
            <w:noWrap/>
            <w:vAlign w:val="center"/>
            <w:hideMark/>
          </w:tcPr>
          <w:p w14:paraId="71827BBD" w14:textId="6F0B3F37" w:rsidR="000B63FB" w:rsidRPr="00B726DC" w:rsidRDefault="000B63FB" w:rsidP="00C77CB7">
            <w:pPr>
              <w:spacing w:after="0" w:line="240" w:lineRule="auto"/>
              <w:jc w:val="center"/>
              <w:rPr>
                <w:rFonts w:ascii="Arial" w:eastAsia="Times New Roman" w:hAnsi="Arial" w:cs="Arial"/>
                <w:b/>
                <w:bCs/>
                <w:color w:val="000000"/>
                <w:sz w:val="16"/>
                <w:szCs w:val="16"/>
                <w:lang w:eastAsia="cs-CZ"/>
              </w:rPr>
            </w:pPr>
            <w:r w:rsidRPr="00677A2B">
              <w:rPr>
                <w:rFonts w:ascii="Arial" w:eastAsia="Times New Roman" w:hAnsi="Arial" w:cs="Arial"/>
                <w:b/>
                <w:bCs/>
                <w:color w:val="000000"/>
                <w:sz w:val="16"/>
                <w:szCs w:val="16"/>
                <w:lang w:eastAsia="cs-CZ"/>
              </w:rPr>
              <w:t>631</w:t>
            </w:r>
          </w:p>
        </w:tc>
        <w:tc>
          <w:tcPr>
            <w:tcW w:w="975" w:type="pct"/>
            <w:tcBorders>
              <w:top w:val="nil"/>
              <w:left w:val="nil"/>
              <w:bottom w:val="single" w:sz="4" w:space="0" w:color="auto"/>
              <w:right w:val="single" w:sz="4" w:space="0" w:color="auto"/>
            </w:tcBorders>
            <w:vAlign w:val="center"/>
            <w:hideMark/>
          </w:tcPr>
          <w:p w14:paraId="35D1E4A4" w14:textId="1545F19F" w:rsidR="000B63FB" w:rsidRPr="00B726DC" w:rsidRDefault="000B63FB" w:rsidP="00C77CB7">
            <w:pPr>
              <w:spacing w:after="0" w:line="240" w:lineRule="auto"/>
              <w:jc w:val="center"/>
              <w:rPr>
                <w:rFonts w:ascii="Arial" w:eastAsia="Times New Roman" w:hAnsi="Arial" w:cs="Arial"/>
                <w:b/>
                <w:bCs/>
                <w:color w:val="000000"/>
                <w:sz w:val="16"/>
                <w:szCs w:val="16"/>
                <w:lang w:eastAsia="cs-CZ"/>
              </w:rPr>
            </w:pPr>
            <w:r w:rsidRPr="00677A2B">
              <w:rPr>
                <w:rFonts w:ascii="Arial" w:eastAsia="Times New Roman" w:hAnsi="Arial" w:cs="Arial"/>
                <w:b/>
                <w:bCs/>
                <w:color w:val="000000"/>
                <w:sz w:val="16"/>
                <w:szCs w:val="16"/>
                <w:lang w:eastAsia="cs-CZ"/>
              </w:rPr>
              <w:t>61203</w:t>
            </w:r>
            <w:r w:rsidRPr="00677A2B">
              <w:rPr>
                <w:rFonts w:ascii="Arial" w:eastAsia="Times New Roman" w:hAnsi="Arial" w:cs="Arial"/>
                <w:b/>
                <w:bCs/>
                <w:color w:val="000000"/>
                <w:sz w:val="16"/>
                <w:szCs w:val="16"/>
                <w:lang w:eastAsia="cs-CZ"/>
              </w:rPr>
              <w:br/>
            </w:r>
            <w:r w:rsidRPr="00677A2B">
              <w:rPr>
                <w:rFonts w:ascii="Arial" w:eastAsia="Times New Roman" w:hAnsi="Arial" w:cs="Arial"/>
                <w:b/>
                <w:bCs/>
                <w:color w:val="000000"/>
                <w:sz w:val="16"/>
                <w:szCs w:val="16"/>
                <w:lang w:eastAsia="cs-CZ"/>
              </w:rPr>
              <w:br/>
              <w:t>REPLANTACE RUKY VE DLANI</w:t>
            </w:r>
            <w:r w:rsidRPr="00677A2B">
              <w:rPr>
                <w:rFonts w:ascii="Arial" w:eastAsia="Times New Roman" w:hAnsi="Arial" w:cs="Arial"/>
                <w:b/>
                <w:bCs/>
                <w:color w:val="000000"/>
                <w:sz w:val="16"/>
                <w:szCs w:val="16"/>
                <w:lang w:eastAsia="cs-CZ"/>
              </w:rPr>
              <w:br/>
            </w:r>
            <w:r w:rsidRPr="00677A2B">
              <w:rPr>
                <w:rFonts w:ascii="Arial" w:eastAsia="Times New Roman" w:hAnsi="Arial" w:cs="Arial"/>
                <w:b/>
                <w:bCs/>
                <w:color w:val="000000"/>
                <w:sz w:val="16"/>
                <w:szCs w:val="16"/>
                <w:lang w:eastAsia="cs-CZ"/>
              </w:rPr>
              <w:br/>
              <w:t>změnové řízení: změna doby trvání, popisu, obsahu, nositelů výkonu, materiálů, přípravků, přístrojů, ZUMu a bodové hodnoty</w:t>
            </w:r>
          </w:p>
        </w:tc>
        <w:tc>
          <w:tcPr>
            <w:tcW w:w="3837" w:type="pct"/>
            <w:tcBorders>
              <w:top w:val="nil"/>
              <w:left w:val="nil"/>
              <w:bottom w:val="single" w:sz="4" w:space="0" w:color="auto"/>
              <w:right w:val="single" w:sz="4" w:space="0" w:color="auto"/>
            </w:tcBorders>
            <w:hideMark/>
          </w:tcPr>
          <w:p w14:paraId="4E592B07" w14:textId="77777777" w:rsidR="000B63FB" w:rsidRDefault="000B63FB" w:rsidP="00C77CB7">
            <w:pPr>
              <w:spacing w:after="0" w:line="240" w:lineRule="auto"/>
              <w:jc w:val="both"/>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 xml:space="preserve">Viz obecné připomínky a dále </w:t>
            </w:r>
          </w:p>
          <w:p w14:paraId="4DD499C3" w14:textId="77777777" w:rsidR="000B63FB" w:rsidRDefault="000B63FB" w:rsidP="00C77CB7">
            <w:pPr>
              <w:spacing w:after="0" w:line="240" w:lineRule="auto"/>
              <w:rPr>
                <w:rFonts w:ascii="Arial" w:eastAsia="Times New Roman" w:hAnsi="Arial" w:cs="Arial"/>
                <w:color w:val="000000"/>
                <w:sz w:val="16"/>
                <w:szCs w:val="16"/>
                <w:lang w:eastAsia="cs-CZ"/>
              </w:rPr>
            </w:pPr>
          </w:p>
          <w:p w14:paraId="701BAF18" w14:textId="77777777" w:rsidR="000B63FB" w:rsidRDefault="000B63FB" w:rsidP="00C77CB7">
            <w:pPr>
              <w:spacing w:after="0" w:line="240" w:lineRule="auto"/>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J</w:t>
            </w:r>
            <w:r w:rsidRPr="00677A2B">
              <w:rPr>
                <w:rFonts w:ascii="Arial" w:eastAsia="Times New Roman" w:hAnsi="Arial" w:cs="Arial"/>
                <w:color w:val="000000"/>
                <w:sz w:val="16"/>
                <w:szCs w:val="16"/>
                <w:lang w:eastAsia="cs-CZ"/>
              </w:rPr>
              <w:t>aké je o</w:t>
            </w:r>
            <w:r>
              <w:rPr>
                <w:rFonts w:ascii="Arial" w:eastAsia="Times New Roman" w:hAnsi="Arial" w:cs="Arial"/>
                <w:color w:val="000000"/>
                <w:sz w:val="16"/>
                <w:szCs w:val="16"/>
                <w:lang w:eastAsia="cs-CZ"/>
              </w:rPr>
              <w:t>d</w:t>
            </w:r>
            <w:r w:rsidRPr="00677A2B">
              <w:rPr>
                <w:rFonts w:ascii="Arial" w:eastAsia="Times New Roman" w:hAnsi="Arial" w:cs="Arial"/>
                <w:color w:val="000000"/>
                <w:sz w:val="16"/>
                <w:szCs w:val="16"/>
                <w:lang w:eastAsia="cs-CZ"/>
              </w:rPr>
              <w:t xml:space="preserve">ůvodnění pro prodloužení doby trvání výkonu </w:t>
            </w:r>
            <w:r>
              <w:rPr>
                <w:rFonts w:ascii="Arial" w:eastAsia="Times New Roman" w:hAnsi="Arial" w:cs="Arial"/>
                <w:color w:val="000000"/>
                <w:sz w:val="16"/>
                <w:szCs w:val="16"/>
                <w:lang w:eastAsia="cs-CZ"/>
              </w:rPr>
              <w:t>z</w:t>
            </w:r>
            <w:r w:rsidRPr="00677A2B">
              <w:rPr>
                <w:rFonts w:ascii="Arial" w:eastAsia="Times New Roman" w:hAnsi="Arial" w:cs="Arial"/>
                <w:color w:val="000000"/>
                <w:sz w:val="16"/>
                <w:szCs w:val="16"/>
                <w:lang w:eastAsia="cs-CZ"/>
              </w:rPr>
              <w:t xml:space="preserve"> 480 min na 540 min?</w:t>
            </w:r>
            <w:r w:rsidRPr="00677A2B">
              <w:rPr>
                <w:rFonts w:ascii="Arial" w:eastAsia="Times New Roman" w:hAnsi="Arial" w:cs="Arial"/>
                <w:color w:val="000000"/>
                <w:sz w:val="16"/>
                <w:szCs w:val="16"/>
                <w:lang w:eastAsia="cs-CZ"/>
              </w:rPr>
              <w:br/>
            </w:r>
          </w:p>
          <w:p w14:paraId="71192314" w14:textId="77777777" w:rsidR="000B63FB" w:rsidRDefault="000B63FB" w:rsidP="00C77CB7">
            <w:pPr>
              <w:spacing w:after="0" w:line="240" w:lineRule="auto"/>
              <w:rPr>
                <w:rFonts w:ascii="Arial" w:eastAsia="Times New Roman" w:hAnsi="Arial" w:cs="Arial"/>
                <w:color w:val="000000"/>
                <w:sz w:val="16"/>
                <w:szCs w:val="16"/>
                <w:lang w:eastAsia="cs-CZ"/>
              </w:rPr>
            </w:pPr>
            <w:r w:rsidRPr="00677A2B">
              <w:rPr>
                <w:rFonts w:ascii="Arial" w:eastAsia="Times New Roman" w:hAnsi="Arial" w:cs="Arial"/>
                <w:color w:val="000000"/>
                <w:sz w:val="16"/>
                <w:szCs w:val="16"/>
                <w:lang w:eastAsia="cs-CZ"/>
              </w:rPr>
              <w:t>Opět dochází k násobnému navýšení bodové hodnoty, a enormnímu navýšení PMAT, PLP, přístrojů – viz obecná připomínka</w:t>
            </w:r>
            <w:r>
              <w:rPr>
                <w:rFonts w:ascii="Arial" w:eastAsia="Times New Roman" w:hAnsi="Arial" w:cs="Arial"/>
                <w:color w:val="000000"/>
                <w:sz w:val="16"/>
                <w:szCs w:val="16"/>
                <w:lang w:eastAsia="cs-CZ"/>
              </w:rPr>
              <w:t xml:space="preserve"> - r</w:t>
            </w:r>
            <w:r w:rsidRPr="00677A2B">
              <w:rPr>
                <w:rFonts w:ascii="Arial" w:eastAsia="Times New Roman" w:hAnsi="Arial" w:cs="Arial"/>
                <w:color w:val="000000"/>
                <w:sz w:val="16"/>
                <w:szCs w:val="16"/>
                <w:lang w:eastAsia="cs-CZ"/>
              </w:rPr>
              <w:t>evidovat množství šicího materiálu i ostatního PMAT</w:t>
            </w:r>
            <w:r>
              <w:rPr>
                <w:rFonts w:ascii="Arial" w:eastAsia="Times New Roman" w:hAnsi="Arial" w:cs="Arial"/>
                <w:color w:val="000000"/>
                <w:sz w:val="16"/>
                <w:szCs w:val="16"/>
                <w:lang w:eastAsia="cs-CZ"/>
              </w:rPr>
              <w:t xml:space="preserve"> - n</w:t>
            </w:r>
            <w:r w:rsidRPr="00677A2B">
              <w:rPr>
                <w:rFonts w:ascii="Arial" w:eastAsia="Times New Roman" w:hAnsi="Arial" w:cs="Arial"/>
                <w:color w:val="000000"/>
                <w:sz w:val="16"/>
                <w:szCs w:val="16"/>
                <w:lang w:eastAsia="cs-CZ"/>
              </w:rPr>
              <w:t>apř. oblečení - pláště, roušky, čepice, rukavice , Klipy, staplery , šití, kompresy z gázy, břišní roušky, obinadla, atd.  – vyjasnit tyto počty</w:t>
            </w:r>
            <w:r>
              <w:rPr>
                <w:rFonts w:ascii="Arial" w:eastAsia="Times New Roman" w:hAnsi="Arial" w:cs="Arial"/>
                <w:color w:val="000000"/>
                <w:sz w:val="16"/>
                <w:szCs w:val="16"/>
                <w:lang w:eastAsia="cs-CZ"/>
              </w:rPr>
              <w:t xml:space="preserve">. </w:t>
            </w:r>
          </w:p>
          <w:p w14:paraId="6C639DBD" w14:textId="77777777" w:rsidR="000B63FB" w:rsidRPr="00F51F45" w:rsidRDefault="000B63FB" w:rsidP="00C77CB7">
            <w:pPr>
              <w:spacing w:after="0" w:line="240" w:lineRule="auto"/>
              <w:rPr>
                <w:rFonts w:ascii="Arial" w:eastAsia="Times New Roman" w:hAnsi="Arial" w:cs="Arial"/>
                <w:color w:val="000000"/>
                <w:sz w:val="16"/>
                <w:szCs w:val="16"/>
                <w:u w:val="single"/>
                <w:lang w:eastAsia="cs-CZ"/>
              </w:rPr>
            </w:pPr>
            <w:r w:rsidRPr="00677A2B">
              <w:rPr>
                <w:rFonts w:ascii="Arial" w:eastAsia="Times New Roman" w:hAnsi="Arial" w:cs="Arial"/>
                <w:color w:val="000000"/>
                <w:sz w:val="16"/>
                <w:szCs w:val="16"/>
                <w:lang w:eastAsia="cs-CZ"/>
              </w:rPr>
              <w:t xml:space="preserve">Hemostatický prostředek je </w:t>
            </w:r>
            <w:r w:rsidRPr="00F51F45">
              <w:rPr>
                <w:rFonts w:ascii="Arial" w:eastAsia="Times New Roman" w:hAnsi="Arial" w:cs="Arial"/>
                <w:color w:val="000000"/>
                <w:sz w:val="16"/>
                <w:szCs w:val="16"/>
                <w:u w:val="single"/>
                <w:lang w:eastAsia="cs-CZ"/>
              </w:rPr>
              <w:t>uveden v PMAT, odebrat ze ZUM.</w:t>
            </w:r>
          </w:p>
          <w:p w14:paraId="44A75605" w14:textId="77777777" w:rsidR="000B63FB" w:rsidRPr="00F51F45" w:rsidRDefault="000B63FB" w:rsidP="00C77CB7">
            <w:pPr>
              <w:spacing w:after="0" w:line="240" w:lineRule="auto"/>
              <w:rPr>
                <w:rFonts w:ascii="Arial" w:eastAsia="Times New Roman" w:hAnsi="Arial" w:cs="Arial"/>
                <w:color w:val="000000"/>
                <w:sz w:val="16"/>
                <w:szCs w:val="16"/>
                <w:u w:val="single"/>
                <w:lang w:eastAsia="cs-CZ"/>
              </w:rPr>
            </w:pPr>
          </w:p>
          <w:p w14:paraId="58B8BAE7" w14:textId="5CBA664B" w:rsidR="000B63FB" w:rsidRPr="00B726DC" w:rsidRDefault="000B63FB" w:rsidP="00B84A64">
            <w:pPr>
              <w:spacing w:after="0" w:line="240" w:lineRule="auto"/>
              <w:rPr>
                <w:rFonts w:ascii="Arial" w:eastAsia="Times New Roman" w:hAnsi="Arial" w:cs="Arial"/>
                <w:color w:val="000000"/>
                <w:sz w:val="16"/>
                <w:szCs w:val="16"/>
                <w:lang w:eastAsia="cs-CZ"/>
              </w:rPr>
            </w:pPr>
            <w:r w:rsidRPr="00677A2B">
              <w:rPr>
                <w:rFonts w:ascii="Arial" w:eastAsia="Times New Roman" w:hAnsi="Arial" w:cs="Arial"/>
                <w:color w:val="000000"/>
                <w:sz w:val="16"/>
                <w:szCs w:val="16"/>
                <w:lang w:eastAsia="cs-CZ"/>
              </w:rPr>
              <w:t>Nově uvedeny ZUMy – upozorňujeme, že ZUM mikrovaskulární coupler není zařazen v Úhradovém katalogu VZP.</w:t>
            </w:r>
          </w:p>
        </w:tc>
      </w:tr>
      <w:tr w:rsidR="000B63FB" w:rsidRPr="00B726DC" w14:paraId="0F0F0030" w14:textId="77777777" w:rsidTr="00BA01D7">
        <w:trPr>
          <w:trHeight w:val="1751"/>
        </w:trPr>
        <w:tc>
          <w:tcPr>
            <w:tcW w:w="188" w:type="pct"/>
            <w:tcBorders>
              <w:top w:val="nil"/>
              <w:left w:val="single" w:sz="4" w:space="0" w:color="auto"/>
              <w:bottom w:val="single" w:sz="4" w:space="0" w:color="auto"/>
              <w:right w:val="single" w:sz="4" w:space="0" w:color="auto"/>
            </w:tcBorders>
            <w:noWrap/>
            <w:vAlign w:val="center"/>
            <w:hideMark/>
          </w:tcPr>
          <w:p w14:paraId="5BEBF56B" w14:textId="719FB680" w:rsidR="000B63FB" w:rsidRPr="00B726DC" w:rsidRDefault="000B63FB" w:rsidP="00C77CB7">
            <w:pPr>
              <w:spacing w:after="0" w:line="240" w:lineRule="auto"/>
              <w:jc w:val="center"/>
              <w:rPr>
                <w:rFonts w:ascii="Arial" w:eastAsia="Times New Roman" w:hAnsi="Arial" w:cs="Arial"/>
                <w:b/>
                <w:bCs/>
                <w:color w:val="000000"/>
                <w:sz w:val="16"/>
                <w:szCs w:val="16"/>
                <w:lang w:eastAsia="cs-CZ"/>
              </w:rPr>
            </w:pPr>
            <w:r w:rsidRPr="00677A2B">
              <w:rPr>
                <w:rFonts w:ascii="Arial" w:eastAsia="Times New Roman" w:hAnsi="Arial" w:cs="Arial"/>
                <w:b/>
                <w:bCs/>
                <w:color w:val="000000"/>
                <w:sz w:val="16"/>
                <w:szCs w:val="16"/>
                <w:lang w:eastAsia="cs-CZ"/>
              </w:rPr>
              <w:lastRenderedPageBreak/>
              <w:t>631</w:t>
            </w:r>
          </w:p>
        </w:tc>
        <w:tc>
          <w:tcPr>
            <w:tcW w:w="975" w:type="pct"/>
            <w:tcBorders>
              <w:top w:val="nil"/>
              <w:left w:val="nil"/>
              <w:bottom w:val="single" w:sz="4" w:space="0" w:color="auto"/>
              <w:right w:val="single" w:sz="4" w:space="0" w:color="auto"/>
            </w:tcBorders>
            <w:vAlign w:val="center"/>
            <w:hideMark/>
          </w:tcPr>
          <w:p w14:paraId="0632E477" w14:textId="2719FF95" w:rsidR="000B63FB" w:rsidRPr="00B726DC" w:rsidRDefault="000B63FB" w:rsidP="00C77CB7">
            <w:pPr>
              <w:spacing w:after="0" w:line="240" w:lineRule="auto"/>
              <w:jc w:val="center"/>
              <w:rPr>
                <w:rFonts w:ascii="Arial" w:eastAsia="Times New Roman" w:hAnsi="Arial" w:cs="Arial"/>
                <w:b/>
                <w:bCs/>
                <w:color w:val="000000"/>
                <w:sz w:val="16"/>
                <w:szCs w:val="16"/>
                <w:lang w:eastAsia="cs-CZ"/>
              </w:rPr>
            </w:pPr>
            <w:r w:rsidRPr="00677A2B">
              <w:rPr>
                <w:rFonts w:ascii="Arial" w:eastAsia="Times New Roman" w:hAnsi="Arial" w:cs="Arial"/>
                <w:b/>
                <w:bCs/>
                <w:color w:val="000000"/>
                <w:sz w:val="16"/>
                <w:szCs w:val="16"/>
                <w:lang w:eastAsia="cs-CZ"/>
              </w:rPr>
              <w:t>61205</w:t>
            </w:r>
            <w:r w:rsidRPr="00677A2B">
              <w:rPr>
                <w:rFonts w:ascii="Arial" w:eastAsia="Times New Roman" w:hAnsi="Arial" w:cs="Arial"/>
                <w:b/>
                <w:bCs/>
                <w:color w:val="000000"/>
                <w:sz w:val="16"/>
                <w:szCs w:val="16"/>
                <w:lang w:eastAsia="cs-CZ"/>
              </w:rPr>
              <w:br/>
            </w:r>
            <w:r w:rsidRPr="00677A2B">
              <w:rPr>
                <w:rFonts w:ascii="Arial" w:eastAsia="Times New Roman" w:hAnsi="Arial" w:cs="Arial"/>
                <w:b/>
                <w:bCs/>
                <w:color w:val="000000"/>
                <w:sz w:val="16"/>
                <w:szCs w:val="16"/>
                <w:lang w:eastAsia="cs-CZ"/>
              </w:rPr>
              <w:br/>
              <w:t>REPLANTACE RUKY V ZÁPĚSTÍ A NEBO PŘEDLOKTÍ</w:t>
            </w:r>
            <w:r w:rsidRPr="00677A2B">
              <w:rPr>
                <w:rFonts w:ascii="Arial" w:eastAsia="Times New Roman" w:hAnsi="Arial" w:cs="Arial"/>
                <w:b/>
                <w:bCs/>
                <w:color w:val="000000"/>
                <w:sz w:val="16"/>
                <w:szCs w:val="16"/>
                <w:lang w:eastAsia="cs-CZ"/>
              </w:rPr>
              <w:br/>
            </w:r>
            <w:r w:rsidRPr="00677A2B">
              <w:rPr>
                <w:rFonts w:ascii="Arial" w:eastAsia="Times New Roman" w:hAnsi="Arial" w:cs="Arial"/>
                <w:b/>
                <w:bCs/>
                <w:color w:val="000000"/>
                <w:sz w:val="16"/>
                <w:szCs w:val="16"/>
                <w:lang w:eastAsia="cs-CZ"/>
              </w:rPr>
              <w:br/>
              <w:t>změnové řízení: změna doby trvání, popisu, obsahu, nositelů výkonu, materiálů, přípravků, přístrojů, ZUMu a bodové hodnoty</w:t>
            </w:r>
          </w:p>
        </w:tc>
        <w:tc>
          <w:tcPr>
            <w:tcW w:w="3837" w:type="pct"/>
            <w:tcBorders>
              <w:top w:val="nil"/>
              <w:left w:val="nil"/>
              <w:bottom w:val="single" w:sz="4" w:space="0" w:color="auto"/>
              <w:right w:val="single" w:sz="4" w:space="0" w:color="auto"/>
            </w:tcBorders>
            <w:hideMark/>
          </w:tcPr>
          <w:p w14:paraId="77E1E4D9" w14:textId="77777777" w:rsidR="000B63FB" w:rsidRDefault="000B63FB" w:rsidP="00C77CB7">
            <w:pPr>
              <w:spacing w:after="0" w:line="240" w:lineRule="auto"/>
              <w:jc w:val="both"/>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 xml:space="preserve">Viz obecné připomínky a dále </w:t>
            </w:r>
          </w:p>
          <w:p w14:paraId="30153ED0" w14:textId="77777777" w:rsidR="000B63FB" w:rsidRDefault="000B63FB" w:rsidP="00C77CB7">
            <w:pPr>
              <w:spacing w:after="0" w:line="240" w:lineRule="auto"/>
              <w:rPr>
                <w:rFonts w:ascii="Arial" w:eastAsia="Times New Roman" w:hAnsi="Arial" w:cs="Arial"/>
                <w:color w:val="000000"/>
                <w:sz w:val="16"/>
                <w:szCs w:val="16"/>
                <w:lang w:eastAsia="cs-CZ"/>
              </w:rPr>
            </w:pPr>
          </w:p>
          <w:p w14:paraId="3A176D48" w14:textId="77777777" w:rsidR="000B63FB" w:rsidRDefault="000B63FB" w:rsidP="00C77CB7">
            <w:pPr>
              <w:spacing w:after="0" w:line="240" w:lineRule="auto"/>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J</w:t>
            </w:r>
            <w:r w:rsidRPr="00677A2B">
              <w:rPr>
                <w:rFonts w:ascii="Arial" w:eastAsia="Times New Roman" w:hAnsi="Arial" w:cs="Arial"/>
                <w:color w:val="000000"/>
                <w:sz w:val="16"/>
                <w:szCs w:val="16"/>
                <w:lang w:eastAsia="cs-CZ"/>
              </w:rPr>
              <w:t>aké je o</w:t>
            </w:r>
            <w:r>
              <w:rPr>
                <w:rFonts w:ascii="Arial" w:eastAsia="Times New Roman" w:hAnsi="Arial" w:cs="Arial"/>
                <w:color w:val="000000"/>
                <w:sz w:val="16"/>
                <w:szCs w:val="16"/>
                <w:lang w:eastAsia="cs-CZ"/>
              </w:rPr>
              <w:t>d</w:t>
            </w:r>
            <w:r w:rsidRPr="00677A2B">
              <w:rPr>
                <w:rFonts w:ascii="Arial" w:eastAsia="Times New Roman" w:hAnsi="Arial" w:cs="Arial"/>
                <w:color w:val="000000"/>
                <w:sz w:val="16"/>
                <w:szCs w:val="16"/>
                <w:lang w:eastAsia="cs-CZ"/>
              </w:rPr>
              <w:t xml:space="preserve">ůvodnění pro prodloužení doby trvání výkonu </w:t>
            </w:r>
            <w:r>
              <w:rPr>
                <w:rFonts w:ascii="Arial" w:eastAsia="Times New Roman" w:hAnsi="Arial" w:cs="Arial"/>
                <w:color w:val="000000"/>
                <w:sz w:val="16"/>
                <w:szCs w:val="16"/>
                <w:lang w:eastAsia="cs-CZ"/>
              </w:rPr>
              <w:t>z</w:t>
            </w:r>
            <w:r w:rsidRPr="00677A2B">
              <w:rPr>
                <w:rFonts w:ascii="Arial" w:eastAsia="Times New Roman" w:hAnsi="Arial" w:cs="Arial"/>
                <w:color w:val="000000"/>
                <w:sz w:val="16"/>
                <w:szCs w:val="16"/>
                <w:lang w:eastAsia="cs-CZ"/>
              </w:rPr>
              <w:t xml:space="preserve"> 4</w:t>
            </w:r>
            <w:r>
              <w:rPr>
                <w:rFonts w:ascii="Arial" w:eastAsia="Times New Roman" w:hAnsi="Arial" w:cs="Arial"/>
                <w:color w:val="000000"/>
                <w:sz w:val="16"/>
                <w:szCs w:val="16"/>
                <w:lang w:eastAsia="cs-CZ"/>
              </w:rPr>
              <w:t>5</w:t>
            </w:r>
            <w:r w:rsidRPr="00677A2B">
              <w:rPr>
                <w:rFonts w:ascii="Arial" w:eastAsia="Times New Roman" w:hAnsi="Arial" w:cs="Arial"/>
                <w:color w:val="000000"/>
                <w:sz w:val="16"/>
                <w:szCs w:val="16"/>
                <w:lang w:eastAsia="cs-CZ"/>
              </w:rPr>
              <w:t>0 min na 540 min?</w:t>
            </w:r>
            <w:r w:rsidRPr="00677A2B">
              <w:rPr>
                <w:rFonts w:ascii="Arial" w:eastAsia="Times New Roman" w:hAnsi="Arial" w:cs="Arial"/>
                <w:color w:val="000000"/>
                <w:sz w:val="16"/>
                <w:szCs w:val="16"/>
                <w:lang w:eastAsia="cs-CZ"/>
              </w:rPr>
              <w:br/>
            </w:r>
          </w:p>
          <w:p w14:paraId="2FC83415" w14:textId="77777777" w:rsidR="000B63FB" w:rsidRDefault="000B63FB" w:rsidP="00C77CB7">
            <w:pPr>
              <w:spacing w:after="0" w:line="240" w:lineRule="auto"/>
              <w:rPr>
                <w:rFonts w:ascii="Arial" w:eastAsia="Times New Roman" w:hAnsi="Arial" w:cs="Arial"/>
                <w:color w:val="000000"/>
                <w:sz w:val="16"/>
                <w:szCs w:val="16"/>
                <w:lang w:eastAsia="cs-CZ"/>
              </w:rPr>
            </w:pPr>
            <w:r w:rsidRPr="00677A2B">
              <w:rPr>
                <w:rFonts w:ascii="Arial" w:eastAsia="Times New Roman" w:hAnsi="Arial" w:cs="Arial"/>
                <w:color w:val="000000"/>
                <w:sz w:val="16"/>
                <w:szCs w:val="16"/>
                <w:lang w:eastAsia="cs-CZ"/>
              </w:rPr>
              <w:t>Opět dochází k násobnému navýšení bodové hodnoty, a enormnímu navýšení PMAT, PLP, přístrojů – viz obecná připomínka</w:t>
            </w:r>
            <w:r>
              <w:rPr>
                <w:rFonts w:ascii="Arial" w:eastAsia="Times New Roman" w:hAnsi="Arial" w:cs="Arial"/>
                <w:color w:val="000000"/>
                <w:sz w:val="16"/>
                <w:szCs w:val="16"/>
                <w:lang w:eastAsia="cs-CZ"/>
              </w:rPr>
              <w:t xml:space="preserve"> - r</w:t>
            </w:r>
            <w:r w:rsidRPr="00677A2B">
              <w:rPr>
                <w:rFonts w:ascii="Arial" w:eastAsia="Times New Roman" w:hAnsi="Arial" w:cs="Arial"/>
                <w:color w:val="000000"/>
                <w:sz w:val="16"/>
                <w:szCs w:val="16"/>
                <w:lang w:eastAsia="cs-CZ"/>
              </w:rPr>
              <w:t>evidovat množství šicího materiálu i ostatního PMAT</w:t>
            </w:r>
            <w:r>
              <w:rPr>
                <w:rFonts w:ascii="Arial" w:eastAsia="Times New Roman" w:hAnsi="Arial" w:cs="Arial"/>
                <w:color w:val="000000"/>
                <w:sz w:val="16"/>
                <w:szCs w:val="16"/>
                <w:lang w:eastAsia="cs-CZ"/>
              </w:rPr>
              <w:t xml:space="preserve"> - n</w:t>
            </w:r>
            <w:r w:rsidRPr="00677A2B">
              <w:rPr>
                <w:rFonts w:ascii="Arial" w:eastAsia="Times New Roman" w:hAnsi="Arial" w:cs="Arial"/>
                <w:color w:val="000000"/>
                <w:sz w:val="16"/>
                <w:szCs w:val="16"/>
                <w:lang w:eastAsia="cs-CZ"/>
              </w:rPr>
              <w:t>apř. oblečení - pláště, roušky, čepice, rukavice , Klipy, staplery , šití, kompresy z gázy, břišní roušky, obinadla, atd.  – vyjasnit tyto počty</w:t>
            </w:r>
            <w:r>
              <w:rPr>
                <w:rFonts w:ascii="Arial" w:eastAsia="Times New Roman" w:hAnsi="Arial" w:cs="Arial"/>
                <w:color w:val="000000"/>
                <w:sz w:val="16"/>
                <w:szCs w:val="16"/>
                <w:lang w:eastAsia="cs-CZ"/>
              </w:rPr>
              <w:t xml:space="preserve">. </w:t>
            </w:r>
          </w:p>
          <w:p w14:paraId="2E82C3B3" w14:textId="77777777" w:rsidR="000B63FB" w:rsidRDefault="000B63FB" w:rsidP="00C77CB7">
            <w:pPr>
              <w:spacing w:after="0" w:line="240" w:lineRule="auto"/>
              <w:rPr>
                <w:rFonts w:ascii="Arial" w:eastAsia="Times New Roman" w:hAnsi="Arial" w:cs="Arial"/>
                <w:color w:val="000000"/>
                <w:sz w:val="16"/>
                <w:szCs w:val="16"/>
                <w:lang w:eastAsia="cs-CZ"/>
              </w:rPr>
            </w:pPr>
          </w:p>
          <w:p w14:paraId="0770D7AF" w14:textId="0B8692CE" w:rsidR="000B63FB" w:rsidRPr="00B726DC" w:rsidRDefault="000B63FB" w:rsidP="00B84A64">
            <w:pPr>
              <w:spacing w:after="0" w:line="240" w:lineRule="auto"/>
              <w:rPr>
                <w:rFonts w:ascii="Arial" w:eastAsia="Times New Roman" w:hAnsi="Arial" w:cs="Arial"/>
                <w:color w:val="000000"/>
                <w:sz w:val="16"/>
                <w:szCs w:val="16"/>
                <w:lang w:eastAsia="cs-CZ"/>
              </w:rPr>
            </w:pPr>
            <w:r w:rsidRPr="00677A2B">
              <w:rPr>
                <w:rFonts w:ascii="Arial" w:eastAsia="Times New Roman" w:hAnsi="Arial" w:cs="Arial"/>
                <w:color w:val="000000"/>
                <w:sz w:val="16"/>
                <w:szCs w:val="16"/>
                <w:lang w:eastAsia="cs-CZ"/>
              </w:rPr>
              <w:t>Nově uvedeny ZUMy – upozorňujeme, že ZUM mikrovaskulární coupler není zařazen v Úhradovém katalogu VZP.</w:t>
            </w:r>
          </w:p>
        </w:tc>
      </w:tr>
      <w:tr w:rsidR="000B63FB" w:rsidRPr="00B726DC" w14:paraId="6C1483DC" w14:textId="77777777" w:rsidTr="00BA01D7">
        <w:trPr>
          <w:trHeight w:val="50"/>
        </w:trPr>
        <w:tc>
          <w:tcPr>
            <w:tcW w:w="188" w:type="pct"/>
            <w:tcBorders>
              <w:top w:val="nil"/>
              <w:left w:val="single" w:sz="4" w:space="0" w:color="auto"/>
              <w:bottom w:val="single" w:sz="4" w:space="0" w:color="auto"/>
              <w:right w:val="single" w:sz="4" w:space="0" w:color="auto"/>
            </w:tcBorders>
            <w:noWrap/>
            <w:vAlign w:val="center"/>
            <w:hideMark/>
          </w:tcPr>
          <w:p w14:paraId="4D86D9F9" w14:textId="4203332A" w:rsidR="000B63FB" w:rsidRPr="00B726DC" w:rsidRDefault="000B63FB" w:rsidP="00C77CB7">
            <w:pPr>
              <w:spacing w:after="0" w:line="240" w:lineRule="auto"/>
              <w:jc w:val="center"/>
              <w:rPr>
                <w:rFonts w:ascii="Arial" w:eastAsia="Times New Roman" w:hAnsi="Arial" w:cs="Arial"/>
                <w:b/>
                <w:bCs/>
                <w:color w:val="000000"/>
                <w:sz w:val="16"/>
                <w:szCs w:val="16"/>
                <w:lang w:eastAsia="cs-CZ"/>
              </w:rPr>
            </w:pPr>
            <w:r w:rsidRPr="00677A2B">
              <w:rPr>
                <w:rFonts w:ascii="Arial" w:eastAsia="Times New Roman" w:hAnsi="Arial" w:cs="Arial"/>
                <w:b/>
                <w:bCs/>
                <w:color w:val="000000"/>
                <w:sz w:val="16"/>
                <w:szCs w:val="16"/>
                <w:lang w:eastAsia="cs-CZ"/>
              </w:rPr>
              <w:t>631</w:t>
            </w:r>
          </w:p>
        </w:tc>
        <w:tc>
          <w:tcPr>
            <w:tcW w:w="975" w:type="pct"/>
            <w:tcBorders>
              <w:top w:val="nil"/>
              <w:left w:val="nil"/>
              <w:bottom w:val="single" w:sz="4" w:space="0" w:color="auto"/>
              <w:right w:val="single" w:sz="4" w:space="0" w:color="auto"/>
            </w:tcBorders>
            <w:vAlign w:val="center"/>
            <w:hideMark/>
          </w:tcPr>
          <w:p w14:paraId="49650990" w14:textId="070EC85C" w:rsidR="000B63FB" w:rsidRPr="00B726DC" w:rsidRDefault="000B63FB" w:rsidP="00C77CB7">
            <w:pPr>
              <w:spacing w:after="0" w:line="240" w:lineRule="auto"/>
              <w:jc w:val="center"/>
              <w:rPr>
                <w:rFonts w:ascii="Arial" w:eastAsia="Times New Roman" w:hAnsi="Arial" w:cs="Arial"/>
                <w:b/>
                <w:bCs/>
                <w:color w:val="000000"/>
                <w:sz w:val="16"/>
                <w:szCs w:val="16"/>
                <w:lang w:eastAsia="cs-CZ"/>
              </w:rPr>
            </w:pPr>
            <w:r w:rsidRPr="00677A2B">
              <w:rPr>
                <w:rFonts w:ascii="Arial" w:eastAsia="Times New Roman" w:hAnsi="Arial" w:cs="Arial"/>
                <w:b/>
                <w:bCs/>
                <w:color w:val="000000"/>
                <w:sz w:val="16"/>
                <w:szCs w:val="16"/>
                <w:lang w:eastAsia="cs-CZ"/>
              </w:rPr>
              <w:t>61207</w:t>
            </w:r>
            <w:r w:rsidRPr="00677A2B">
              <w:rPr>
                <w:rFonts w:ascii="Arial" w:eastAsia="Times New Roman" w:hAnsi="Arial" w:cs="Arial"/>
                <w:b/>
                <w:bCs/>
                <w:color w:val="000000"/>
                <w:sz w:val="16"/>
                <w:szCs w:val="16"/>
                <w:lang w:eastAsia="cs-CZ"/>
              </w:rPr>
              <w:br/>
            </w:r>
            <w:r w:rsidRPr="00677A2B">
              <w:rPr>
                <w:rFonts w:ascii="Arial" w:eastAsia="Times New Roman" w:hAnsi="Arial" w:cs="Arial"/>
                <w:b/>
                <w:bCs/>
                <w:color w:val="000000"/>
                <w:sz w:val="16"/>
                <w:szCs w:val="16"/>
                <w:lang w:eastAsia="cs-CZ"/>
              </w:rPr>
              <w:br/>
              <w:t>REPLANTACE PAŽE, NOHY</w:t>
            </w:r>
            <w:r w:rsidRPr="00677A2B">
              <w:rPr>
                <w:rFonts w:ascii="Arial" w:eastAsia="Times New Roman" w:hAnsi="Arial" w:cs="Arial"/>
                <w:b/>
                <w:bCs/>
                <w:color w:val="000000"/>
                <w:sz w:val="16"/>
                <w:szCs w:val="16"/>
                <w:lang w:eastAsia="cs-CZ"/>
              </w:rPr>
              <w:br/>
            </w:r>
            <w:r w:rsidRPr="00677A2B">
              <w:rPr>
                <w:rFonts w:ascii="Arial" w:eastAsia="Times New Roman" w:hAnsi="Arial" w:cs="Arial"/>
                <w:b/>
                <w:bCs/>
                <w:color w:val="000000"/>
                <w:sz w:val="16"/>
                <w:szCs w:val="16"/>
                <w:lang w:eastAsia="cs-CZ"/>
              </w:rPr>
              <w:br/>
              <w:t>změnové řízení: změna doby trvání, popisu, obsahu, nositelů výkonu, materiálů, přípravků, přístrojů, ZUMu a bodové hodnoty</w:t>
            </w:r>
          </w:p>
        </w:tc>
        <w:tc>
          <w:tcPr>
            <w:tcW w:w="3837" w:type="pct"/>
            <w:tcBorders>
              <w:top w:val="nil"/>
              <w:left w:val="nil"/>
              <w:bottom w:val="single" w:sz="4" w:space="0" w:color="auto"/>
              <w:right w:val="single" w:sz="4" w:space="0" w:color="auto"/>
            </w:tcBorders>
            <w:hideMark/>
          </w:tcPr>
          <w:p w14:paraId="29465489" w14:textId="77777777" w:rsidR="000B63FB" w:rsidRDefault="000B63FB" w:rsidP="00C77CB7">
            <w:pPr>
              <w:spacing w:after="0" w:line="240" w:lineRule="auto"/>
              <w:jc w:val="both"/>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 xml:space="preserve">Viz obecné připomínky a dále </w:t>
            </w:r>
          </w:p>
          <w:p w14:paraId="0A25C6D1" w14:textId="77777777" w:rsidR="000B63FB" w:rsidRDefault="000B63FB" w:rsidP="00C77CB7">
            <w:pPr>
              <w:spacing w:after="0" w:line="240" w:lineRule="auto"/>
              <w:rPr>
                <w:rFonts w:ascii="Arial" w:eastAsia="Times New Roman" w:hAnsi="Arial" w:cs="Arial"/>
                <w:color w:val="000000"/>
                <w:sz w:val="16"/>
                <w:szCs w:val="16"/>
                <w:lang w:eastAsia="cs-CZ"/>
              </w:rPr>
            </w:pPr>
          </w:p>
          <w:p w14:paraId="6648F87F" w14:textId="77777777" w:rsidR="000B63FB" w:rsidRDefault="000B63FB" w:rsidP="00C77CB7">
            <w:pPr>
              <w:spacing w:after="0" w:line="240" w:lineRule="auto"/>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J</w:t>
            </w:r>
            <w:r w:rsidRPr="00677A2B">
              <w:rPr>
                <w:rFonts w:ascii="Arial" w:eastAsia="Times New Roman" w:hAnsi="Arial" w:cs="Arial"/>
                <w:color w:val="000000"/>
                <w:sz w:val="16"/>
                <w:szCs w:val="16"/>
                <w:lang w:eastAsia="cs-CZ"/>
              </w:rPr>
              <w:t>aké je o</w:t>
            </w:r>
            <w:r>
              <w:rPr>
                <w:rFonts w:ascii="Arial" w:eastAsia="Times New Roman" w:hAnsi="Arial" w:cs="Arial"/>
                <w:color w:val="000000"/>
                <w:sz w:val="16"/>
                <w:szCs w:val="16"/>
                <w:lang w:eastAsia="cs-CZ"/>
              </w:rPr>
              <w:t>d</w:t>
            </w:r>
            <w:r w:rsidRPr="00677A2B">
              <w:rPr>
                <w:rFonts w:ascii="Arial" w:eastAsia="Times New Roman" w:hAnsi="Arial" w:cs="Arial"/>
                <w:color w:val="000000"/>
                <w:sz w:val="16"/>
                <w:szCs w:val="16"/>
                <w:lang w:eastAsia="cs-CZ"/>
              </w:rPr>
              <w:t xml:space="preserve">ůvodnění pro prodloužení doby trvání výkonu </w:t>
            </w:r>
            <w:r>
              <w:rPr>
                <w:rFonts w:ascii="Arial" w:eastAsia="Times New Roman" w:hAnsi="Arial" w:cs="Arial"/>
                <w:color w:val="000000"/>
                <w:sz w:val="16"/>
                <w:szCs w:val="16"/>
                <w:lang w:eastAsia="cs-CZ"/>
              </w:rPr>
              <w:t>z</w:t>
            </w:r>
            <w:r w:rsidRPr="00677A2B">
              <w:rPr>
                <w:rFonts w:ascii="Arial" w:eastAsia="Times New Roman" w:hAnsi="Arial" w:cs="Arial"/>
                <w:color w:val="000000"/>
                <w:sz w:val="16"/>
                <w:szCs w:val="16"/>
                <w:lang w:eastAsia="cs-CZ"/>
              </w:rPr>
              <w:t xml:space="preserve"> 4</w:t>
            </w:r>
            <w:r>
              <w:rPr>
                <w:rFonts w:ascii="Arial" w:eastAsia="Times New Roman" w:hAnsi="Arial" w:cs="Arial"/>
                <w:color w:val="000000"/>
                <w:sz w:val="16"/>
                <w:szCs w:val="16"/>
                <w:lang w:eastAsia="cs-CZ"/>
              </w:rPr>
              <w:t>2</w:t>
            </w:r>
            <w:r w:rsidRPr="00677A2B">
              <w:rPr>
                <w:rFonts w:ascii="Arial" w:eastAsia="Times New Roman" w:hAnsi="Arial" w:cs="Arial"/>
                <w:color w:val="000000"/>
                <w:sz w:val="16"/>
                <w:szCs w:val="16"/>
                <w:lang w:eastAsia="cs-CZ"/>
              </w:rPr>
              <w:t>0 min na 540 min?</w:t>
            </w:r>
            <w:r w:rsidRPr="00677A2B">
              <w:rPr>
                <w:rFonts w:ascii="Arial" w:eastAsia="Times New Roman" w:hAnsi="Arial" w:cs="Arial"/>
                <w:color w:val="000000"/>
                <w:sz w:val="16"/>
                <w:szCs w:val="16"/>
                <w:lang w:eastAsia="cs-CZ"/>
              </w:rPr>
              <w:br/>
            </w:r>
          </w:p>
          <w:p w14:paraId="1871FF4C" w14:textId="77777777" w:rsidR="000B63FB" w:rsidRDefault="000B63FB" w:rsidP="00C77CB7">
            <w:pPr>
              <w:spacing w:after="0" w:line="240" w:lineRule="auto"/>
              <w:rPr>
                <w:rFonts w:ascii="Arial" w:eastAsia="Times New Roman" w:hAnsi="Arial" w:cs="Arial"/>
                <w:color w:val="000000"/>
                <w:sz w:val="16"/>
                <w:szCs w:val="16"/>
                <w:lang w:eastAsia="cs-CZ"/>
              </w:rPr>
            </w:pPr>
            <w:r w:rsidRPr="00677A2B">
              <w:rPr>
                <w:rFonts w:ascii="Arial" w:eastAsia="Times New Roman" w:hAnsi="Arial" w:cs="Arial"/>
                <w:color w:val="000000"/>
                <w:sz w:val="16"/>
                <w:szCs w:val="16"/>
                <w:lang w:eastAsia="cs-CZ"/>
              </w:rPr>
              <w:t>Opět dochází k násobnému navýšení bodové hodnoty, a enormnímu navýšení PMAT, PLP, přístrojů – viz obecná připomínka</w:t>
            </w:r>
            <w:r>
              <w:rPr>
                <w:rFonts w:ascii="Arial" w:eastAsia="Times New Roman" w:hAnsi="Arial" w:cs="Arial"/>
                <w:color w:val="000000"/>
                <w:sz w:val="16"/>
                <w:szCs w:val="16"/>
                <w:lang w:eastAsia="cs-CZ"/>
              </w:rPr>
              <w:t xml:space="preserve"> - r</w:t>
            </w:r>
            <w:r w:rsidRPr="00677A2B">
              <w:rPr>
                <w:rFonts w:ascii="Arial" w:eastAsia="Times New Roman" w:hAnsi="Arial" w:cs="Arial"/>
                <w:color w:val="000000"/>
                <w:sz w:val="16"/>
                <w:szCs w:val="16"/>
                <w:lang w:eastAsia="cs-CZ"/>
              </w:rPr>
              <w:t>evidovat množství šicího materiálu i ostatního PMAT</w:t>
            </w:r>
            <w:r>
              <w:rPr>
                <w:rFonts w:ascii="Arial" w:eastAsia="Times New Roman" w:hAnsi="Arial" w:cs="Arial"/>
                <w:color w:val="000000"/>
                <w:sz w:val="16"/>
                <w:szCs w:val="16"/>
                <w:lang w:eastAsia="cs-CZ"/>
              </w:rPr>
              <w:t xml:space="preserve"> - n</w:t>
            </w:r>
            <w:r w:rsidRPr="00677A2B">
              <w:rPr>
                <w:rFonts w:ascii="Arial" w:eastAsia="Times New Roman" w:hAnsi="Arial" w:cs="Arial"/>
                <w:color w:val="000000"/>
                <w:sz w:val="16"/>
                <w:szCs w:val="16"/>
                <w:lang w:eastAsia="cs-CZ"/>
              </w:rPr>
              <w:t>apř. oblečení - pláště, roušky, čepice, rukavice , Klipy, staplery , šití, kompresy z gázy, břišní roušky, obinadla, atd.  – vyjasnit tyto počty</w:t>
            </w:r>
            <w:r>
              <w:rPr>
                <w:rFonts w:ascii="Arial" w:eastAsia="Times New Roman" w:hAnsi="Arial" w:cs="Arial"/>
                <w:color w:val="000000"/>
                <w:sz w:val="16"/>
                <w:szCs w:val="16"/>
                <w:lang w:eastAsia="cs-CZ"/>
              </w:rPr>
              <w:t xml:space="preserve">. </w:t>
            </w:r>
          </w:p>
          <w:p w14:paraId="685BD44F" w14:textId="77777777" w:rsidR="000B63FB" w:rsidRDefault="000B63FB" w:rsidP="00C77CB7">
            <w:pPr>
              <w:spacing w:after="0" w:line="240" w:lineRule="auto"/>
              <w:rPr>
                <w:rFonts w:ascii="Arial" w:eastAsia="Times New Roman" w:hAnsi="Arial" w:cs="Arial"/>
                <w:color w:val="000000"/>
                <w:sz w:val="16"/>
                <w:szCs w:val="16"/>
                <w:lang w:eastAsia="cs-CZ"/>
              </w:rPr>
            </w:pPr>
          </w:p>
          <w:p w14:paraId="63B2DCB3" w14:textId="1E5FE055" w:rsidR="000B63FB" w:rsidRPr="00677A2B" w:rsidRDefault="000B63FB" w:rsidP="00C77CB7">
            <w:pPr>
              <w:spacing w:after="0" w:line="240" w:lineRule="auto"/>
              <w:rPr>
                <w:rFonts w:ascii="Arial" w:eastAsia="Times New Roman" w:hAnsi="Arial" w:cs="Arial"/>
                <w:color w:val="000000"/>
                <w:sz w:val="16"/>
                <w:szCs w:val="16"/>
                <w:lang w:eastAsia="cs-CZ"/>
              </w:rPr>
            </w:pPr>
            <w:r w:rsidRPr="00677A2B">
              <w:rPr>
                <w:rFonts w:ascii="Arial" w:eastAsia="Times New Roman" w:hAnsi="Arial" w:cs="Arial"/>
                <w:color w:val="000000"/>
                <w:sz w:val="16"/>
                <w:szCs w:val="16"/>
                <w:lang w:eastAsia="cs-CZ"/>
              </w:rPr>
              <w:t>Nově uvedeny ZUMy – upozorňujeme, že ZUM mikrovaskulární coupler není zařazen v Úhradovém katalogu VZP.</w:t>
            </w:r>
          </w:p>
          <w:p w14:paraId="7FFEC690" w14:textId="4CE5DC6E" w:rsidR="000B63FB" w:rsidRPr="00B726DC" w:rsidRDefault="000B63FB" w:rsidP="00C77CB7">
            <w:pPr>
              <w:spacing w:after="0" w:line="240" w:lineRule="auto"/>
              <w:rPr>
                <w:rFonts w:ascii="Arial" w:eastAsia="Times New Roman" w:hAnsi="Arial" w:cs="Arial"/>
                <w:color w:val="000000"/>
                <w:sz w:val="16"/>
                <w:szCs w:val="16"/>
                <w:lang w:eastAsia="cs-CZ"/>
              </w:rPr>
            </w:pPr>
          </w:p>
        </w:tc>
      </w:tr>
      <w:tr w:rsidR="000B63FB" w:rsidRPr="00B726DC" w14:paraId="57079518" w14:textId="77777777" w:rsidTr="00BA01D7">
        <w:trPr>
          <w:trHeight w:val="632"/>
        </w:trPr>
        <w:tc>
          <w:tcPr>
            <w:tcW w:w="188" w:type="pct"/>
            <w:tcBorders>
              <w:top w:val="nil"/>
              <w:left w:val="single" w:sz="4" w:space="0" w:color="auto"/>
              <w:bottom w:val="single" w:sz="4" w:space="0" w:color="auto"/>
              <w:right w:val="single" w:sz="4" w:space="0" w:color="auto"/>
            </w:tcBorders>
            <w:noWrap/>
            <w:vAlign w:val="center"/>
            <w:hideMark/>
          </w:tcPr>
          <w:p w14:paraId="6A13915F"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117</w:t>
            </w:r>
          </w:p>
        </w:tc>
        <w:tc>
          <w:tcPr>
            <w:tcW w:w="975" w:type="pct"/>
            <w:tcBorders>
              <w:top w:val="nil"/>
              <w:left w:val="nil"/>
              <w:bottom w:val="single" w:sz="4" w:space="0" w:color="auto"/>
              <w:right w:val="single" w:sz="4" w:space="0" w:color="auto"/>
            </w:tcBorders>
            <w:vAlign w:val="center"/>
            <w:hideMark/>
          </w:tcPr>
          <w:p w14:paraId="0BBCCC7F"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117-2025-12-11-11-34-16</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PRIMOIMPLANTACE BEZDRÁTOVÉHO (LEADLESS) KARDIOSTIMULÁTORU PRO DVOUDUTINOVOU STIMULACI</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nový výkon</w:t>
            </w:r>
          </w:p>
        </w:tc>
        <w:tc>
          <w:tcPr>
            <w:tcW w:w="3837" w:type="pct"/>
            <w:tcBorders>
              <w:top w:val="nil"/>
              <w:left w:val="nil"/>
              <w:bottom w:val="single" w:sz="4" w:space="0" w:color="auto"/>
              <w:right w:val="single" w:sz="4" w:space="0" w:color="auto"/>
            </w:tcBorders>
            <w:hideMark/>
          </w:tcPr>
          <w:p w14:paraId="7C5DCB1B" w14:textId="77777777" w:rsidR="000B63FB" w:rsidRDefault="000B63FB" w:rsidP="00347ED1">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8F06AC">
              <w:rPr>
                <w:rFonts w:ascii="Arial" w:eastAsia="Times New Roman" w:hAnsi="Arial" w:cs="Arial"/>
                <w:sz w:val="16"/>
                <w:szCs w:val="16"/>
                <w:lang w:eastAsia="cs-CZ"/>
              </w:rPr>
              <w:t xml:space="preserve">Nebude sdíleno s odborností 505 - kardiochirurgie? </w:t>
            </w:r>
          </w:p>
          <w:p w14:paraId="0757B849" w14:textId="361065BD" w:rsidR="000B63FB" w:rsidRDefault="000B63FB" w:rsidP="00347ED1">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8F06AC">
              <w:rPr>
                <w:rFonts w:ascii="Arial" w:eastAsia="Times New Roman" w:hAnsi="Arial" w:cs="Arial"/>
                <w:sz w:val="16"/>
                <w:szCs w:val="16"/>
                <w:lang w:eastAsia="cs-CZ"/>
              </w:rPr>
              <w:t>Není uvedena doba trvání výkonu. Nejsou uvedeni nositelé výkonu</w:t>
            </w:r>
            <w:r>
              <w:rPr>
                <w:rFonts w:ascii="Arial" w:eastAsia="Times New Roman" w:hAnsi="Arial" w:cs="Arial"/>
                <w:sz w:val="16"/>
                <w:szCs w:val="16"/>
                <w:lang w:eastAsia="cs-CZ"/>
              </w:rPr>
              <w:t xml:space="preserve"> tzn. péče pouze za hospitalizace?</w:t>
            </w:r>
          </w:p>
          <w:p w14:paraId="0927C53D" w14:textId="0E897E97" w:rsidR="000B63FB" w:rsidRPr="008F06AC" w:rsidRDefault="000B63FB" w:rsidP="00EF3019">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8F06AC">
              <w:rPr>
                <w:rFonts w:ascii="Arial" w:eastAsia="Times New Roman" w:hAnsi="Arial" w:cs="Arial"/>
                <w:sz w:val="16"/>
                <w:szCs w:val="16"/>
                <w:lang w:eastAsia="cs-CZ"/>
              </w:rPr>
              <w:t xml:space="preserve">Jak vykazováno doposud? DRG marker 91755 DRG -  TYP POUŽITÉHO KARDIOSTIMULÁTORU – DVOUDUTINOVÝ se bude rušit? </w:t>
            </w:r>
          </w:p>
          <w:p w14:paraId="7009D47C" w14:textId="5017852B" w:rsidR="000B63FB" w:rsidRPr="008F06AC" w:rsidRDefault="000B63FB" w:rsidP="008F06AC">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8F06AC">
              <w:rPr>
                <w:rFonts w:ascii="Arial" w:eastAsia="Times New Roman" w:hAnsi="Arial" w:cs="Arial"/>
                <w:sz w:val="16"/>
                <w:szCs w:val="16"/>
                <w:lang w:eastAsia="cs-CZ"/>
              </w:rPr>
              <w:t>Z jakého důvodu jsou rozdíly v ceně ZUM (217 360 x 259 tis.)?</w:t>
            </w:r>
          </w:p>
          <w:p w14:paraId="6B259C06" w14:textId="77777777" w:rsidR="000B63FB" w:rsidRDefault="000B63FB" w:rsidP="008F06AC">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8F06AC">
              <w:rPr>
                <w:rFonts w:ascii="Arial" w:eastAsia="Times New Roman" w:hAnsi="Arial" w:cs="Arial"/>
                <w:sz w:val="16"/>
                <w:szCs w:val="16"/>
                <w:lang w:eastAsia="cs-CZ"/>
              </w:rPr>
              <w:t>Odebrat ochranné pomůcky A002597 až A002599 z přístrojového vybavení</w:t>
            </w:r>
            <w:r>
              <w:rPr>
                <w:rFonts w:ascii="Arial" w:eastAsia="Times New Roman" w:hAnsi="Arial" w:cs="Arial"/>
                <w:sz w:val="16"/>
                <w:szCs w:val="16"/>
                <w:lang w:eastAsia="cs-CZ"/>
              </w:rPr>
              <w:t xml:space="preserve"> – OOP jsou zahrnuty v režii</w:t>
            </w:r>
            <w:r w:rsidRPr="008F06AC">
              <w:rPr>
                <w:rFonts w:ascii="Arial" w:eastAsia="Times New Roman" w:hAnsi="Arial" w:cs="Arial"/>
                <w:sz w:val="16"/>
                <w:szCs w:val="16"/>
                <w:lang w:eastAsia="cs-CZ"/>
              </w:rPr>
              <w:t>.</w:t>
            </w:r>
          </w:p>
          <w:p w14:paraId="2F4A1F5A" w14:textId="77777777" w:rsidR="000B63FB" w:rsidRPr="008F06AC" w:rsidRDefault="000B63FB" w:rsidP="008F06AC">
            <w:pPr>
              <w:pStyle w:val="Odstavecseseznamem"/>
              <w:numPr>
                <w:ilvl w:val="0"/>
                <w:numId w:val="1"/>
              </w:numPr>
              <w:spacing w:after="0" w:line="240" w:lineRule="auto"/>
              <w:ind w:left="240" w:hanging="142"/>
              <w:rPr>
                <w:rFonts w:ascii="Arial" w:eastAsia="Times New Roman" w:hAnsi="Arial" w:cs="Arial"/>
                <w:sz w:val="16"/>
                <w:szCs w:val="16"/>
                <w:lang w:eastAsia="cs-CZ"/>
              </w:rPr>
            </w:pPr>
            <w:r>
              <w:rPr>
                <w:rFonts w:ascii="Arial" w:eastAsia="Times New Roman" w:hAnsi="Arial" w:cs="Arial"/>
                <w:sz w:val="16"/>
                <w:szCs w:val="16"/>
                <w:lang w:eastAsia="cs-CZ"/>
              </w:rPr>
              <w:t>N</w:t>
            </w:r>
            <w:r w:rsidRPr="008F06AC">
              <w:rPr>
                <w:rFonts w:ascii="Arial" w:eastAsia="Times New Roman" w:hAnsi="Arial" w:cs="Arial"/>
                <w:sz w:val="16"/>
                <w:szCs w:val="16"/>
                <w:lang w:eastAsia="cs-CZ"/>
              </w:rPr>
              <w:t xml:space="preserve">ejsou jednoznačně uvedena indikační kritéria výkonu -doplnit ( uvedena pouze obecná kritéria v zásadě stejná jako pro levnější jednodutinový systém), což u technologie, která je více než 4 x dražší ve srovnání se standardními přístroji je opravdu nutné. </w:t>
            </w:r>
          </w:p>
          <w:p w14:paraId="2849EE87" w14:textId="02420E6B" w:rsidR="000B63FB" w:rsidRDefault="000B63FB" w:rsidP="008F06AC">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8F06AC">
              <w:rPr>
                <w:rFonts w:ascii="Arial" w:eastAsia="Times New Roman" w:hAnsi="Arial" w:cs="Arial"/>
                <w:sz w:val="16"/>
                <w:szCs w:val="16"/>
                <w:lang w:eastAsia="cs-CZ"/>
              </w:rPr>
              <w:t>Návrh nereflektuje skutečnost rozdílnosti technologií - MEDTRONIC -  pouze 1 přístroj X ABBOT zvlášť KS pro síň a zvlášť pro pravou komoru ( bude registrován)</w:t>
            </w:r>
          </w:p>
          <w:p w14:paraId="3B2FD93E" w14:textId="09FAB96F" w:rsidR="000B63FB" w:rsidRPr="00981A29" w:rsidRDefault="000B63FB" w:rsidP="008F06AC">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981A29">
              <w:rPr>
                <w:rFonts w:ascii="Arial" w:eastAsia="Times New Roman" w:hAnsi="Arial" w:cs="Arial"/>
                <w:sz w:val="16"/>
                <w:szCs w:val="16"/>
                <w:lang w:eastAsia="cs-CZ"/>
              </w:rPr>
              <w:t>V návrhu chybí vyčíslení ekonomického dopadu. Výkon má omezením "SH", nelze predikovat vliv na CZ-DRG, finanční dopad nelze stanovit</w:t>
            </w:r>
          </w:p>
          <w:p w14:paraId="05082844" w14:textId="545F869F" w:rsidR="000B63FB" w:rsidRPr="008F06AC" w:rsidRDefault="000B63FB" w:rsidP="009A40F4">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8F06AC">
              <w:rPr>
                <w:rFonts w:ascii="Arial" w:eastAsia="Times New Roman" w:hAnsi="Arial" w:cs="Arial"/>
                <w:sz w:val="16"/>
                <w:szCs w:val="16"/>
                <w:lang w:eastAsia="cs-CZ"/>
              </w:rPr>
              <w:t xml:space="preserve">Návrh rovněž neobsahuje </w:t>
            </w:r>
            <w:r>
              <w:rPr>
                <w:rFonts w:ascii="Arial" w:eastAsia="Times New Roman" w:hAnsi="Arial" w:cs="Arial"/>
                <w:sz w:val="16"/>
                <w:szCs w:val="16"/>
                <w:lang w:eastAsia="cs-CZ"/>
              </w:rPr>
              <w:t xml:space="preserve">info o </w:t>
            </w:r>
            <w:r w:rsidRPr="008F06AC">
              <w:rPr>
                <w:rFonts w:ascii="Arial" w:eastAsia="Times New Roman" w:hAnsi="Arial" w:cs="Arial"/>
                <w:sz w:val="16"/>
                <w:szCs w:val="16"/>
                <w:lang w:eastAsia="cs-CZ"/>
              </w:rPr>
              <w:t xml:space="preserve">jednání s plátci ZP o možné úhradě ZUM v uvedené velmi vysoké výši v indikovaných případech → </w:t>
            </w:r>
          </w:p>
          <w:p w14:paraId="05F905FB" w14:textId="71628F6C" w:rsidR="000B63FB" w:rsidRPr="008F06AC" w:rsidRDefault="000B63FB" w:rsidP="004D3C99">
            <w:pPr>
              <w:pStyle w:val="Odstavecseseznamem"/>
              <w:numPr>
                <w:ilvl w:val="0"/>
                <w:numId w:val="1"/>
              </w:numPr>
              <w:spacing w:after="0" w:line="240" w:lineRule="auto"/>
              <w:ind w:left="240" w:hanging="142"/>
              <w:rPr>
                <w:rFonts w:ascii="Arial" w:eastAsia="Times New Roman" w:hAnsi="Arial" w:cs="Arial"/>
                <w:color w:val="FF0000"/>
                <w:sz w:val="16"/>
                <w:szCs w:val="16"/>
                <w:highlight w:val="yellow"/>
                <w:lang w:eastAsia="cs-CZ"/>
              </w:rPr>
            </w:pPr>
            <w:r w:rsidRPr="008F06AC">
              <w:rPr>
                <w:rFonts w:ascii="Arial" w:eastAsia="Times New Roman" w:hAnsi="Arial" w:cs="Arial"/>
                <w:color w:val="FF0000"/>
                <w:sz w:val="16"/>
                <w:szCs w:val="16"/>
                <w:highlight w:val="yellow"/>
                <w:lang w:eastAsia="cs-CZ"/>
              </w:rPr>
              <w:t xml:space="preserve">Nový ZUM Kardiostimulátor bezdrátový síňová komponenta včetně zavaděče SJM a Kardiostimulátor bezdrátový komorová komponenta včetně zavaděče SJM není pravděpodobně zařazen v ÚK VZP-ZP. V případě, že zařazen je, prosíme o předložení VZP kódu. </w:t>
            </w:r>
          </w:p>
          <w:p w14:paraId="757DBCB9" w14:textId="77777777" w:rsidR="000B63FB" w:rsidRPr="008F06AC" w:rsidRDefault="000B63FB" w:rsidP="008F06AC">
            <w:pPr>
              <w:pStyle w:val="Odstavecseseznamem"/>
              <w:numPr>
                <w:ilvl w:val="0"/>
                <w:numId w:val="1"/>
              </w:numPr>
              <w:spacing w:after="0" w:line="240" w:lineRule="auto"/>
              <w:ind w:left="240" w:hanging="142"/>
              <w:rPr>
                <w:rFonts w:ascii="Arial" w:eastAsia="Times New Roman" w:hAnsi="Arial" w:cs="Arial"/>
                <w:color w:val="FF0000"/>
                <w:sz w:val="16"/>
                <w:szCs w:val="16"/>
                <w:highlight w:val="yellow"/>
                <w:lang w:eastAsia="cs-CZ"/>
              </w:rPr>
            </w:pPr>
            <w:r w:rsidRPr="008F06AC">
              <w:rPr>
                <w:rFonts w:ascii="Arial" w:eastAsia="Times New Roman" w:hAnsi="Arial" w:cs="Arial"/>
                <w:color w:val="FF0000"/>
                <w:sz w:val="16"/>
                <w:szCs w:val="16"/>
                <w:highlight w:val="yellow"/>
                <w:lang w:eastAsia="cs-CZ"/>
              </w:rPr>
              <w:t xml:space="preserve">Pokud zařazen není, prosíme o </w:t>
            </w:r>
            <w:r w:rsidRPr="008F06AC">
              <w:rPr>
                <w:rFonts w:ascii="Arial" w:eastAsia="Times New Roman" w:hAnsi="Arial" w:cs="Arial"/>
                <w:b/>
                <w:bCs/>
                <w:color w:val="FF0000"/>
                <w:sz w:val="16"/>
                <w:szCs w:val="16"/>
                <w:highlight w:val="yellow"/>
                <w:u w:val="single"/>
                <w:lang w:eastAsia="cs-CZ"/>
              </w:rPr>
              <w:t>předložení návrhu na jeho zařazení do Úhradového katalogu VZP ČR dle nových pravidel jednacího řádu</w:t>
            </w:r>
            <w:r w:rsidRPr="008F06AC">
              <w:rPr>
                <w:rFonts w:ascii="Arial" w:eastAsia="Times New Roman" w:hAnsi="Arial" w:cs="Arial"/>
                <w:color w:val="FF0000"/>
                <w:sz w:val="16"/>
                <w:szCs w:val="16"/>
                <w:highlight w:val="yellow"/>
                <w:lang w:eastAsia="cs-CZ"/>
              </w:rPr>
              <w:t xml:space="preserve"> ("V případě předkládání zdravotního výkonu, u kterého je v registračním listu obsažen nový ZUM, který nemá v úhradovém katalogu VZP ČR trvale hrazenou alternativu, je součástí návrhu medicínsko-ekonomické hodnocení dle zveřejněných metodik na internetových stránkách VZP ČR".). </w:t>
            </w:r>
          </w:p>
          <w:p w14:paraId="78F7D732" w14:textId="3DA0F9BB" w:rsidR="000B63FB" w:rsidRPr="00B726DC" w:rsidRDefault="000B63FB" w:rsidP="008F06AC">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sidRPr="008F06AC">
              <w:rPr>
                <w:rFonts w:ascii="Arial" w:eastAsia="Times New Roman" w:hAnsi="Arial" w:cs="Arial"/>
                <w:color w:val="FF0000"/>
                <w:sz w:val="16"/>
                <w:szCs w:val="16"/>
                <w:highlight w:val="yellow"/>
                <w:lang w:eastAsia="cs-CZ"/>
              </w:rPr>
              <w:t>Navrhujeme smazat obchodní názvy v rámci ZUM položek (SJM a MDT = konkrétní firmy) a vytvořit jednu obecnou ZUM položku.</w:t>
            </w:r>
          </w:p>
        </w:tc>
      </w:tr>
      <w:tr w:rsidR="000B63FB" w:rsidRPr="00B726DC" w14:paraId="0E69A1F9" w14:textId="77777777" w:rsidTr="00BA01D7">
        <w:trPr>
          <w:trHeight w:val="1864"/>
        </w:trPr>
        <w:tc>
          <w:tcPr>
            <w:tcW w:w="188" w:type="pct"/>
            <w:tcBorders>
              <w:top w:val="nil"/>
              <w:left w:val="single" w:sz="4" w:space="0" w:color="auto"/>
              <w:bottom w:val="single" w:sz="4" w:space="0" w:color="auto"/>
              <w:right w:val="single" w:sz="4" w:space="0" w:color="auto"/>
            </w:tcBorders>
            <w:noWrap/>
            <w:vAlign w:val="center"/>
            <w:hideMark/>
          </w:tcPr>
          <w:p w14:paraId="58EFA457"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lastRenderedPageBreak/>
              <w:t>107</w:t>
            </w:r>
          </w:p>
        </w:tc>
        <w:tc>
          <w:tcPr>
            <w:tcW w:w="975" w:type="pct"/>
            <w:tcBorders>
              <w:top w:val="nil"/>
              <w:left w:val="nil"/>
              <w:bottom w:val="single" w:sz="4" w:space="0" w:color="auto"/>
              <w:right w:val="single" w:sz="4" w:space="0" w:color="auto"/>
            </w:tcBorders>
            <w:vAlign w:val="center"/>
            <w:hideMark/>
          </w:tcPr>
          <w:p w14:paraId="7C8089A6"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17249</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PRIMOIMPLANTACE BEZDRÁTOVÉHO (LEADLESS) KARDIOSTIMULÁTORU PRO JEDNODUTINOVOU PRAVOKOMOROVOU STIMULACI</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změnové řízení: změna obsahu, nositelů výkonu a bodové hodnoty</w:t>
            </w:r>
          </w:p>
        </w:tc>
        <w:tc>
          <w:tcPr>
            <w:tcW w:w="3837" w:type="pct"/>
            <w:tcBorders>
              <w:top w:val="nil"/>
              <w:left w:val="nil"/>
              <w:bottom w:val="single" w:sz="4" w:space="0" w:color="auto"/>
              <w:right w:val="single" w:sz="4" w:space="0" w:color="auto"/>
            </w:tcBorders>
            <w:hideMark/>
          </w:tcPr>
          <w:p w14:paraId="59D95D9D" w14:textId="7724A199" w:rsidR="000B63FB" w:rsidRPr="00981A29" w:rsidRDefault="000B63FB" w:rsidP="00981A29">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981A29">
              <w:rPr>
                <w:rFonts w:ascii="Arial" w:eastAsia="Times New Roman" w:hAnsi="Arial" w:cs="Arial"/>
                <w:sz w:val="16"/>
                <w:szCs w:val="16"/>
                <w:lang w:eastAsia="cs-CZ"/>
              </w:rPr>
              <w:t>Nová ZUM položka síňová komponenta 155 tis – bude i pro upravený 17249 i pro nový dvoudutinový ZV (leadles jednodutinovou i dvoudutinovo KS)</w:t>
            </w:r>
          </w:p>
          <w:p w14:paraId="494ED46C" w14:textId="77777777" w:rsidR="000B63FB" w:rsidRDefault="000B63FB" w:rsidP="00981A29">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981A29">
              <w:rPr>
                <w:rFonts w:ascii="Arial" w:eastAsia="Times New Roman" w:hAnsi="Arial" w:cs="Arial"/>
                <w:sz w:val="16"/>
                <w:szCs w:val="16"/>
                <w:lang w:eastAsia="cs-CZ"/>
              </w:rPr>
              <w:t>V návrhu chybí vyčíslení ekonomického dopadu. Výkon má omezením "SH", nelze predikovat vliv na CZ-DRG, finanční dopad nelze stanovit.</w:t>
            </w:r>
          </w:p>
          <w:p w14:paraId="73C602E3" w14:textId="4D336FA4" w:rsidR="000B63FB" w:rsidRPr="00981A29" w:rsidRDefault="000B63FB" w:rsidP="00981A29">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981A29">
              <w:rPr>
                <w:rFonts w:ascii="Arial" w:eastAsia="Times New Roman" w:hAnsi="Arial" w:cs="Arial"/>
                <w:color w:val="FF0000"/>
                <w:sz w:val="16"/>
                <w:szCs w:val="16"/>
                <w:highlight w:val="yellow"/>
                <w:lang w:eastAsia="cs-CZ"/>
              </w:rPr>
              <w:t xml:space="preserve">Nový ZUM Kardiostimulátor bezdrátový síňová komponenta včetně zavaděče SJM není pravděpodobně zařazen v ÚK VZP-ZP. V případě, že zařazen je, prosíme o předložení VZP kódu. Pokud zařazen není, prosíme o </w:t>
            </w:r>
            <w:r w:rsidRPr="00981A29">
              <w:rPr>
                <w:rFonts w:ascii="Arial" w:eastAsia="Times New Roman" w:hAnsi="Arial" w:cs="Arial"/>
                <w:b/>
                <w:bCs/>
                <w:color w:val="FF0000"/>
                <w:sz w:val="16"/>
                <w:szCs w:val="16"/>
                <w:highlight w:val="yellow"/>
                <w:u w:val="single"/>
                <w:lang w:eastAsia="cs-CZ"/>
              </w:rPr>
              <w:t>předložení návrhu na jeho zařazení do Úhradového katalogu VZP ČR dle nových pravidel jednacího řádu</w:t>
            </w:r>
            <w:r w:rsidRPr="00981A29">
              <w:rPr>
                <w:rFonts w:ascii="Arial" w:eastAsia="Times New Roman" w:hAnsi="Arial" w:cs="Arial"/>
                <w:color w:val="FF0000"/>
                <w:sz w:val="16"/>
                <w:szCs w:val="16"/>
                <w:highlight w:val="yellow"/>
                <w:lang w:eastAsia="cs-CZ"/>
              </w:rPr>
              <w:t xml:space="preserve"> ("V případě předkládání zdravotního výkonu, u kterého je v registračním listu obsažen nový ZUM, který nemá v úhradovém katalogu VZP ČR trvale hrazenou alternativu, je součástí návrhu medicínsko-ekonomické hodnocení dle zveřejněných metodik na internetových stránkách VZP ČR".).</w:t>
            </w:r>
            <w:r w:rsidRPr="00981A29">
              <w:rPr>
                <w:rFonts w:ascii="Arial" w:eastAsia="Times New Roman" w:hAnsi="Arial" w:cs="Arial"/>
                <w:color w:val="FF0000"/>
                <w:sz w:val="16"/>
                <w:szCs w:val="16"/>
                <w:highlight w:val="yellow"/>
                <w:lang w:eastAsia="cs-CZ"/>
              </w:rPr>
              <w:br/>
              <w:t>Otázka k zamyšlení, jestli je potřeba tuto položku vůbec vytvářet. Zároveň navrhujeme smazat obchodní názvy v rámci ZUM položek (SJM a MDT) a sjednotit pod jedno.</w:t>
            </w:r>
          </w:p>
        </w:tc>
      </w:tr>
      <w:tr w:rsidR="000B63FB" w:rsidRPr="00B726DC" w14:paraId="0F82F426" w14:textId="77777777" w:rsidTr="00BA01D7">
        <w:trPr>
          <w:trHeight w:val="491"/>
        </w:trPr>
        <w:tc>
          <w:tcPr>
            <w:tcW w:w="188" w:type="pct"/>
            <w:tcBorders>
              <w:top w:val="nil"/>
              <w:left w:val="single" w:sz="4" w:space="0" w:color="auto"/>
              <w:bottom w:val="single" w:sz="4" w:space="0" w:color="auto"/>
              <w:right w:val="single" w:sz="4" w:space="0" w:color="auto"/>
            </w:tcBorders>
            <w:noWrap/>
            <w:vAlign w:val="center"/>
            <w:hideMark/>
          </w:tcPr>
          <w:p w14:paraId="05778954"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117</w:t>
            </w:r>
          </w:p>
        </w:tc>
        <w:tc>
          <w:tcPr>
            <w:tcW w:w="975" w:type="pct"/>
            <w:tcBorders>
              <w:top w:val="nil"/>
              <w:left w:val="nil"/>
              <w:bottom w:val="single" w:sz="4" w:space="0" w:color="auto"/>
              <w:right w:val="single" w:sz="4" w:space="0" w:color="auto"/>
            </w:tcBorders>
            <w:vAlign w:val="center"/>
            <w:hideMark/>
          </w:tcPr>
          <w:p w14:paraId="55DC1403"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17225</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KONTINUÁLNÍ TÝDENNÍ SLEDOVÁNÍ EKG AMBULANTNĚ</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změnové řízení: změna názvu, popisu, obsahu, materiálu a bodové hodnoty</w:t>
            </w:r>
          </w:p>
        </w:tc>
        <w:tc>
          <w:tcPr>
            <w:tcW w:w="3837" w:type="pct"/>
            <w:tcBorders>
              <w:top w:val="nil"/>
              <w:left w:val="nil"/>
              <w:bottom w:val="single" w:sz="4" w:space="0" w:color="auto"/>
              <w:right w:val="single" w:sz="4" w:space="0" w:color="auto"/>
            </w:tcBorders>
            <w:hideMark/>
          </w:tcPr>
          <w:p w14:paraId="0AB1108B" w14:textId="77777777" w:rsidR="000B63FB" w:rsidRPr="00B3375F" w:rsidRDefault="000B63FB" w:rsidP="00B3375F">
            <w:pPr>
              <w:pStyle w:val="Odstavecseseznamem"/>
              <w:numPr>
                <w:ilvl w:val="0"/>
                <w:numId w:val="1"/>
              </w:numPr>
              <w:spacing w:after="0" w:line="240" w:lineRule="auto"/>
              <w:ind w:left="240" w:hanging="142"/>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Prosíme doložit stanovisko OS</w:t>
            </w:r>
          </w:p>
          <w:p w14:paraId="2E4787FC" w14:textId="1E8E06A5" w:rsidR="000B63FB" w:rsidRPr="007D6833" w:rsidRDefault="000B63FB" w:rsidP="008A007C">
            <w:pPr>
              <w:pStyle w:val="Odstavecseseznamem"/>
              <w:numPr>
                <w:ilvl w:val="0"/>
                <w:numId w:val="1"/>
              </w:numPr>
              <w:spacing w:after="0" w:line="240" w:lineRule="auto"/>
              <w:ind w:left="240" w:hanging="142"/>
              <w:rPr>
                <w:rFonts w:ascii="Arial" w:eastAsia="Times New Roman" w:hAnsi="Arial" w:cs="Arial"/>
                <w:i/>
                <w:iCs/>
                <w:sz w:val="16"/>
                <w:szCs w:val="16"/>
                <w:lang w:eastAsia="cs-CZ"/>
              </w:rPr>
            </w:pPr>
            <w:r w:rsidRPr="007D6833">
              <w:rPr>
                <w:rFonts w:ascii="Arial" w:eastAsia="Times New Roman" w:hAnsi="Arial" w:cs="Arial"/>
                <w:sz w:val="16"/>
                <w:szCs w:val="16"/>
                <w:lang w:eastAsia="cs-CZ"/>
              </w:rPr>
              <w:t>Stávající výkon 17225 je koncipován pro širokou kardiologickou obec a kompletní spektrum indikací, reflektuje běžnou klinickou praxi. Výkon je určen pacientům s rozdílnými dg a obtížemi  - rozšíření monitorace v souladu s návrhem kódu 2-7 dní vede k rychlejšímu rozhodnutí o terapeutickém postupu, v řadě případů se jedná o kurativním řešení, bez nutnosti další léčby a sledování pacienta. Obava z nadužívání výkonu není na místě, hodnocení vícedenní monitorace je zatížena omezením jejich počtu vyšetření jedním přístrojem. Hodnocení je značně časově náročné a bodové hodnocení není násobkem 24hodinové monitorace</w:t>
            </w:r>
          </w:p>
          <w:p w14:paraId="3EAE9D15" w14:textId="3D115DD0" w:rsidR="000B63FB" w:rsidRPr="00B3375F" w:rsidRDefault="000B63FB" w:rsidP="007D6833">
            <w:pPr>
              <w:pStyle w:val="Odstavecseseznamem"/>
              <w:numPr>
                <w:ilvl w:val="0"/>
                <w:numId w:val="1"/>
              </w:numPr>
              <w:spacing w:after="0" w:line="240" w:lineRule="auto"/>
              <w:ind w:left="240" w:hanging="142"/>
              <w:rPr>
                <w:rFonts w:ascii="Arial" w:eastAsia="Times New Roman" w:hAnsi="Arial" w:cs="Arial"/>
                <w:i/>
                <w:iCs/>
                <w:sz w:val="16"/>
                <w:szCs w:val="16"/>
                <w:lang w:eastAsia="cs-CZ"/>
              </w:rPr>
            </w:pPr>
            <w:r>
              <w:rPr>
                <w:rFonts w:ascii="Arial" w:eastAsia="Times New Roman" w:hAnsi="Arial" w:cs="Arial"/>
                <w:sz w:val="16"/>
                <w:szCs w:val="16"/>
                <w:lang w:eastAsia="cs-CZ"/>
              </w:rPr>
              <w:t xml:space="preserve">Upravený návrh na </w:t>
            </w:r>
            <w:r w:rsidRPr="00B3375F">
              <w:rPr>
                <w:rFonts w:ascii="Arial" w:eastAsia="Times New Roman" w:hAnsi="Arial" w:cs="Arial"/>
                <w:sz w:val="16"/>
                <w:szCs w:val="16"/>
                <w:lang w:eastAsia="cs-CZ"/>
              </w:rPr>
              <w:t>7</w:t>
            </w:r>
            <w:r w:rsidRPr="007D6833">
              <w:rPr>
                <w:rFonts w:ascii="Arial" w:eastAsia="Times New Roman" w:hAnsi="Arial" w:cs="Arial"/>
                <w:b/>
                <w:bCs/>
                <w:sz w:val="16"/>
                <w:szCs w:val="16"/>
                <w:u w:val="single"/>
                <w:lang w:eastAsia="cs-CZ"/>
              </w:rPr>
              <w:t>denní předpokládá automatickou analýzu dat – tzn všichni PZS s nasmlouvaným výkonem musí disponovat smlouvou –tj. spoluprací s vyhodnocovacím poskytovatelem</w:t>
            </w:r>
            <w:r w:rsidRPr="00B3375F">
              <w:rPr>
                <w:rFonts w:ascii="Arial" w:eastAsia="Times New Roman" w:hAnsi="Arial" w:cs="Arial"/>
                <w:sz w:val="16"/>
                <w:szCs w:val="16"/>
                <w:lang w:eastAsia="cs-CZ"/>
              </w:rPr>
              <w:t>? (</w:t>
            </w:r>
            <w:r>
              <w:rPr>
                <w:rFonts w:ascii="Arial" w:eastAsia="Times New Roman" w:hAnsi="Arial" w:cs="Arial"/>
                <w:sz w:val="16"/>
                <w:szCs w:val="16"/>
                <w:lang w:eastAsia="cs-CZ"/>
              </w:rPr>
              <w:t xml:space="preserve">v RL uvedeno: </w:t>
            </w:r>
            <w:r w:rsidRPr="00B3375F">
              <w:rPr>
                <w:rFonts w:ascii="Arial" w:eastAsia="Times New Roman" w:hAnsi="Arial" w:cs="Arial"/>
                <w:i/>
                <w:iCs/>
                <w:sz w:val="16"/>
                <w:szCs w:val="16"/>
                <w:lang w:eastAsia="cs-CZ"/>
              </w:rPr>
              <w:t>Napojení snímací jednotky do analytického systému vyhodnocujícího pracoviště a nahrání dat monitorace do systému. Automatická analýza dat systémem.</w:t>
            </w:r>
            <w:r>
              <w:rPr>
                <w:rFonts w:ascii="Arial" w:eastAsia="Times New Roman" w:hAnsi="Arial" w:cs="Arial"/>
                <w:i/>
                <w:iCs/>
                <w:sz w:val="16"/>
                <w:szCs w:val="16"/>
                <w:lang w:eastAsia="cs-CZ"/>
              </w:rPr>
              <w:t>)</w:t>
            </w:r>
            <w:r w:rsidRPr="00B3375F">
              <w:rPr>
                <w:rFonts w:ascii="Arial" w:eastAsia="Times New Roman" w:hAnsi="Arial" w:cs="Arial"/>
                <w:sz w:val="16"/>
                <w:szCs w:val="16"/>
                <w:lang w:eastAsia="cs-CZ"/>
              </w:rPr>
              <w:t xml:space="preserve"> </w:t>
            </w:r>
            <w:r>
              <w:rPr>
                <w:rFonts w:ascii="Arial" w:eastAsia="Times New Roman" w:hAnsi="Arial" w:cs="Arial"/>
                <w:sz w:val="16"/>
                <w:szCs w:val="16"/>
                <w:lang w:eastAsia="cs-CZ"/>
              </w:rPr>
              <w:t>-tzn. dostupnost péče?</w:t>
            </w:r>
          </w:p>
          <w:p w14:paraId="389D8EFB" w14:textId="226DC192" w:rsidR="000B63FB" w:rsidRPr="007D6833" w:rsidRDefault="000B63FB" w:rsidP="007D6833">
            <w:pPr>
              <w:spacing w:after="0" w:line="240" w:lineRule="auto"/>
              <w:ind w:left="98"/>
              <w:rPr>
                <w:rFonts w:ascii="Arial" w:eastAsia="Times New Roman" w:hAnsi="Arial" w:cs="Arial"/>
                <w:color w:val="000000"/>
                <w:sz w:val="16"/>
                <w:szCs w:val="16"/>
                <w:lang w:eastAsia="cs-CZ"/>
              </w:rPr>
            </w:pPr>
          </w:p>
        </w:tc>
      </w:tr>
      <w:tr w:rsidR="000B63FB" w:rsidRPr="00B726DC" w14:paraId="72B4A69E" w14:textId="77777777" w:rsidTr="00BA01D7">
        <w:trPr>
          <w:trHeight w:val="349"/>
        </w:trPr>
        <w:tc>
          <w:tcPr>
            <w:tcW w:w="188" w:type="pct"/>
            <w:tcBorders>
              <w:top w:val="nil"/>
              <w:left w:val="single" w:sz="4" w:space="0" w:color="auto"/>
              <w:bottom w:val="single" w:sz="4" w:space="0" w:color="auto"/>
              <w:right w:val="single" w:sz="4" w:space="0" w:color="auto"/>
            </w:tcBorders>
            <w:noWrap/>
            <w:vAlign w:val="center"/>
            <w:hideMark/>
          </w:tcPr>
          <w:p w14:paraId="2DDD1BCA"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117</w:t>
            </w:r>
          </w:p>
        </w:tc>
        <w:tc>
          <w:tcPr>
            <w:tcW w:w="975" w:type="pct"/>
            <w:tcBorders>
              <w:top w:val="nil"/>
              <w:left w:val="nil"/>
              <w:bottom w:val="single" w:sz="4" w:space="0" w:color="auto"/>
              <w:right w:val="single" w:sz="4" w:space="0" w:color="auto"/>
            </w:tcBorders>
            <w:vAlign w:val="center"/>
            <w:hideMark/>
          </w:tcPr>
          <w:p w14:paraId="167FE0E3"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17226</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KONTINUÁLNÍ DLOUHODOBÉ SLEDOVÁNÍ EKG AMBULANTNĚ</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změnové řízení: změna popisu a obsahu</w:t>
            </w:r>
          </w:p>
        </w:tc>
        <w:tc>
          <w:tcPr>
            <w:tcW w:w="3837" w:type="pct"/>
            <w:tcBorders>
              <w:top w:val="nil"/>
              <w:left w:val="nil"/>
              <w:bottom w:val="single" w:sz="4" w:space="0" w:color="auto"/>
              <w:right w:val="single" w:sz="4" w:space="0" w:color="auto"/>
            </w:tcBorders>
            <w:hideMark/>
          </w:tcPr>
          <w:p w14:paraId="38DF23C0" w14:textId="3C565B99" w:rsidR="000B63FB" w:rsidRPr="007D6833" w:rsidRDefault="000B63FB" w:rsidP="007D6833">
            <w:pPr>
              <w:pStyle w:val="Odstavecseseznamem"/>
              <w:numPr>
                <w:ilvl w:val="0"/>
                <w:numId w:val="31"/>
              </w:numPr>
              <w:spacing w:after="0" w:line="240" w:lineRule="auto"/>
              <w:ind w:left="213" w:hanging="142"/>
              <w:jc w:val="both"/>
              <w:rPr>
                <w:rFonts w:ascii="Arial" w:eastAsia="Times New Roman" w:hAnsi="Arial" w:cs="Arial"/>
                <w:sz w:val="16"/>
                <w:szCs w:val="16"/>
                <w:lang w:eastAsia="cs-CZ"/>
              </w:rPr>
            </w:pPr>
            <w:r w:rsidRPr="007D6833">
              <w:rPr>
                <w:rFonts w:ascii="Arial" w:eastAsia="Times New Roman" w:hAnsi="Arial" w:cs="Arial"/>
                <w:sz w:val="16"/>
                <w:szCs w:val="16"/>
                <w:lang w:eastAsia="cs-CZ"/>
              </w:rPr>
              <w:t xml:space="preserve">Chybí podmínky S – u původního RL bylo uvedeno  (Určeno pro KV centra a kardiologické ambulance ve smluvní spolupráci s Iktovými centry (KCC a IC) dle uzavřené smlouvy (seznam - dle Věstníků MZČR a registru kardiol. ambulancí NZIP) </w:t>
            </w:r>
            <w:r>
              <w:rPr>
                <w:rFonts w:ascii="Arial" w:eastAsia="Times New Roman" w:hAnsi="Arial" w:cs="Arial"/>
                <w:sz w:val="16"/>
                <w:szCs w:val="16"/>
                <w:lang w:eastAsia="cs-CZ"/>
              </w:rPr>
              <w:t>….</w:t>
            </w:r>
            <w:r w:rsidRPr="0012074B">
              <w:rPr>
                <w:rFonts w:ascii="Arial" w:eastAsia="Times New Roman" w:hAnsi="Arial" w:cs="Arial"/>
                <w:b/>
                <w:bCs/>
                <w:sz w:val="16"/>
                <w:szCs w:val="16"/>
                <w:u w:val="single"/>
                <w:lang w:eastAsia="cs-CZ"/>
              </w:rPr>
              <w:t>Pozor – Podmínky vidět pouze v Rozdílovém zobrazení nikoli v zobrazení Detail</w:t>
            </w:r>
            <w:r w:rsidRPr="007D6833">
              <w:rPr>
                <w:rFonts w:ascii="Arial" w:eastAsia="Times New Roman" w:hAnsi="Arial" w:cs="Arial"/>
                <w:sz w:val="16"/>
                <w:szCs w:val="16"/>
                <w:lang w:eastAsia="cs-CZ"/>
              </w:rPr>
              <w:t>.</w:t>
            </w:r>
          </w:p>
          <w:p w14:paraId="20EC775F" w14:textId="45A14036" w:rsidR="000B63FB" w:rsidRPr="0012074B" w:rsidRDefault="000B63FB" w:rsidP="00DF5312">
            <w:pPr>
              <w:pStyle w:val="Odstavecseseznamem"/>
              <w:numPr>
                <w:ilvl w:val="0"/>
                <w:numId w:val="1"/>
              </w:numPr>
              <w:spacing w:after="0" w:line="240" w:lineRule="auto"/>
              <w:ind w:left="240" w:hanging="142"/>
              <w:rPr>
                <w:rFonts w:ascii="Arial" w:eastAsia="Times New Roman" w:hAnsi="Arial" w:cs="Arial"/>
                <w:i/>
                <w:iCs/>
                <w:sz w:val="16"/>
                <w:szCs w:val="16"/>
                <w:lang w:eastAsia="cs-CZ"/>
              </w:rPr>
            </w:pPr>
            <w:r w:rsidRPr="007D6833">
              <w:rPr>
                <w:rFonts w:ascii="Arial" w:eastAsia="Times New Roman" w:hAnsi="Arial" w:cs="Arial"/>
                <w:sz w:val="16"/>
                <w:szCs w:val="16"/>
                <w:lang w:eastAsia="cs-CZ"/>
              </w:rPr>
              <w:t>Doplnění indikací „</w:t>
            </w:r>
            <w:ins w:id="0" w:author="Unknown">
              <w:r w:rsidRPr="007D6833">
                <w:rPr>
                  <w:rFonts w:ascii="Arial" w:eastAsia="Times New Roman" w:hAnsi="Arial" w:cs="Arial"/>
                  <w:sz w:val="16"/>
                  <w:szCs w:val="16"/>
                  <w:lang w:eastAsia="cs-CZ"/>
                </w:rPr>
                <w:t>MP/TIA</w:t>
              </w:r>
            </w:ins>
            <w:r w:rsidRPr="007D6833">
              <w:rPr>
                <w:rFonts w:ascii="Arial" w:eastAsia="Times New Roman" w:hAnsi="Arial" w:cs="Arial"/>
                <w:sz w:val="16"/>
                <w:szCs w:val="16"/>
                <w:lang w:eastAsia="cs-CZ"/>
              </w:rPr>
              <w:t> nebo </w:t>
            </w:r>
            <w:del w:id="1" w:author="Unknown">
              <w:r w:rsidRPr="007D6833">
                <w:rPr>
                  <w:rFonts w:ascii="Arial" w:eastAsia="Times New Roman" w:hAnsi="Arial" w:cs="Arial"/>
                  <w:sz w:val="16"/>
                  <w:szCs w:val="16"/>
                  <w:lang w:eastAsia="cs-CZ"/>
                </w:rPr>
                <w:delText>TIA,</w:delText>
              </w:r>
            </w:del>
            <w:ins w:id="2" w:author="Unknown">
              <w:r w:rsidRPr="007D6833">
                <w:rPr>
                  <w:rFonts w:ascii="Arial" w:eastAsia="Times New Roman" w:hAnsi="Arial" w:cs="Arial"/>
                  <w:sz w:val="16"/>
                  <w:szCs w:val="16"/>
                  <w:lang w:eastAsia="cs-CZ"/>
                </w:rPr>
                <w:t>jiné závažné klinicky relevantní indikace k tomuto typu monitorace,</w:t>
              </w:r>
            </w:ins>
            <w:r w:rsidRPr="007D6833">
              <w:rPr>
                <w:rFonts w:ascii="Arial" w:eastAsia="Times New Roman" w:hAnsi="Arial" w:cs="Arial"/>
                <w:sz w:val="16"/>
                <w:szCs w:val="16"/>
                <w:lang w:eastAsia="cs-CZ"/>
              </w:rPr>
              <w:t> je možné ho realizovat a vykázat max. 2 x ročně</w:t>
            </w:r>
            <w:r>
              <w:rPr>
                <w:rFonts w:ascii="Arial" w:eastAsia="Times New Roman" w:hAnsi="Arial" w:cs="Arial"/>
                <w:sz w:val="16"/>
                <w:szCs w:val="16"/>
                <w:lang w:eastAsia="cs-CZ"/>
              </w:rPr>
              <w:t xml:space="preserve">“ </w:t>
            </w:r>
            <w:r w:rsidRPr="007D6833">
              <w:rPr>
                <w:rFonts w:ascii="Arial" w:eastAsia="Times New Roman" w:hAnsi="Arial" w:cs="Arial"/>
                <w:sz w:val="16"/>
                <w:szCs w:val="16"/>
                <w:lang w:eastAsia="cs-CZ"/>
              </w:rPr>
              <w:t xml:space="preserve">. …..nutno blíže upřesnit </w:t>
            </w:r>
            <w:r w:rsidRPr="007D6833">
              <w:rPr>
                <w:rFonts w:ascii="Arial" w:eastAsia="Times New Roman" w:hAnsi="Arial" w:cs="Arial"/>
                <w:i/>
                <w:iCs/>
                <w:sz w:val="16"/>
                <w:szCs w:val="16"/>
                <w:lang w:eastAsia="cs-CZ"/>
              </w:rPr>
              <w:t>„jiné závažné relevantní indikace pro které lze  2x/</w:t>
            </w:r>
            <w:r w:rsidRPr="0012074B">
              <w:rPr>
                <w:rFonts w:ascii="Arial" w:eastAsia="Times New Roman" w:hAnsi="Arial" w:cs="Arial"/>
                <w:i/>
                <w:iCs/>
                <w:sz w:val="16"/>
                <w:szCs w:val="16"/>
                <w:lang w:eastAsia="cs-CZ"/>
              </w:rPr>
              <w:t xml:space="preserve">rok“ </w:t>
            </w:r>
          </w:p>
          <w:p w14:paraId="259F8075" w14:textId="4CC52384" w:rsidR="000B63FB" w:rsidRPr="0012074B" w:rsidRDefault="000B63FB" w:rsidP="007D6833">
            <w:pPr>
              <w:pStyle w:val="Odstavecseseznamem"/>
              <w:numPr>
                <w:ilvl w:val="0"/>
                <w:numId w:val="1"/>
              </w:numPr>
              <w:spacing w:after="0" w:line="240" w:lineRule="auto"/>
              <w:ind w:left="213" w:hanging="142"/>
              <w:jc w:val="both"/>
              <w:rPr>
                <w:rStyle w:val="Hypertextovodkaz"/>
                <w:rFonts w:ascii="Arial" w:hAnsi="Arial" w:cs="Arial"/>
                <w:color w:val="auto"/>
                <w:sz w:val="16"/>
                <w:szCs w:val="16"/>
                <w:u w:val="none"/>
              </w:rPr>
            </w:pPr>
            <w:r w:rsidRPr="0012074B">
              <w:rPr>
                <w:rStyle w:val="Hypertextovodkaz"/>
                <w:rFonts w:ascii="Arial" w:hAnsi="Arial" w:cs="Arial"/>
                <w:color w:val="auto"/>
                <w:sz w:val="16"/>
                <w:szCs w:val="16"/>
                <w:u w:val="none"/>
              </w:rPr>
              <w:t>J</w:t>
            </w:r>
            <w:r w:rsidRPr="0012074B">
              <w:rPr>
                <w:rStyle w:val="Hypertextovodkaz"/>
                <w:rFonts w:ascii="Arial" w:hAnsi="Arial" w:cs="Arial"/>
                <w:color w:val="auto"/>
                <w:sz w:val="16"/>
                <w:szCs w:val="16"/>
              </w:rPr>
              <w:t>aký je důvod pro snížení na 20 d</w:t>
            </w:r>
            <w:r w:rsidRPr="0012074B">
              <w:rPr>
                <w:rStyle w:val="Hypertextovodkaz"/>
                <w:rFonts w:ascii="Arial" w:hAnsi="Arial" w:cs="Arial"/>
                <w:color w:val="auto"/>
                <w:sz w:val="16"/>
                <w:szCs w:val="16"/>
                <w:u w:val="none"/>
              </w:rPr>
              <w:t>ní, původně dohodnutý RL 30 dní – rozdíl v detekci 20 a 30 dní podle předkladatele není signifikantní….tedy snížit p</w:t>
            </w:r>
            <w:r w:rsidRPr="0012074B">
              <w:rPr>
                <w:rStyle w:val="Hypertextovodkaz"/>
                <w:rFonts w:ascii="Arial" w:hAnsi="Arial" w:cs="Arial"/>
                <w:color w:val="auto"/>
                <w:sz w:val="16"/>
                <w:szCs w:val="16"/>
              </w:rPr>
              <w:t xml:space="preserve">očet </w:t>
            </w:r>
            <w:r w:rsidRPr="0012074B">
              <w:rPr>
                <w:rStyle w:val="Hypertextovodkaz"/>
                <w:rFonts w:ascii="Arial" w:hAnsi="Arial" w:cs="Arial"/>
                <w:color w:val="auto"/>
                <w:sz w:val="16"/>
                <w:szCs w:val="16"/>
                <w:u w:val="none"/>
              </w:rPr>
              <w:t>elektrod,</w:t>
            </w:r>
            <w:r w:rsidRPr="0012074B">
              <w:rPr>
                <w:rStyle w:val="Hypertextovodkaz"/>
                <w:rFonts w:ascii="Arial" w:hAnsi="Arial" w:cs="Arial"/>
                <w:color w:val="auto"/>
                <w:sz w:val="16"/>
                <w:szCs w:val="16"/>
              </w:rPr>
              <w:t xml:space="preserve"> čas výkonu </w:t>
            </w:r>
          </w:p>
          <w:p w14:paraId="1FB80C18" w14:textId="164085C5" w:rsidR="000B63FB" w:rsidRPr="0012074B" w:rsidRDefault="000B63FB" w:rsidP="0012074B">
            <w:pPr>
              <w:spacing w:after="0" w:line="240" w:lineRule="auto"/>
              <w:ind w:left="98"/>
              <w:rPr>
                <w:rFonts w:ascii="Arial" w:eastAsia="Times New Roman" w:hAnsi="Arial" w:cs="Arial"/>
                <w:color w:val="000000"/>
                <w:sz w:val="16"/>
                <w:szCs w:val="16"/>
                <w:lang w:eastAsia="cs-CZ"/>
              </w:rPr>
            </w:pPr>
          </w:p>
        </w:tc>
      </w:tr>
      <w:tr w:rsidR="000B63FB" w:rsidRPr="00B726DC" w14:paraId="51053689" w14:textId="77777777" w:rsidTr="00BA01D7">
        <w:trPr>
          <w:trHeight w:val="56"/>
        </w:trPr>
        <w:tc>
          <w:tcPr>
            <w:tcW w:w="188" w:type="pct"/>
            <w:tcBorders>
              <w:top w:val="nil"/>
              <w:left w:val="single" w:sz="4" w:space="0" w:color="auto"/>
              <w:bottom w:val="single" w:sz="4" w:space="0" w:color="auto"/>
              <w:right w:val="single" w:sz="4" w:space="0" w:color="auto"/>
            </w:tcBorders>
            <w:noWrap/>
            <w:vAlign w:val="center"/>
            <w:hideMark/>
          </w:tcPr>
          <w:p w14:paraId="1768FA8E"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000</w:t>
            </w:r>
          </w:p>
        </w:tc>
        <w:tc>
          <w:tcPr>
            <w:tcW w:w="975" w:type="pct"/>
            <w:tcBorders>
              <w:top w:val="nil"/>
              <w:left w:val="nil"/>
              <w:bottom w:val="single" w:sz="4" w:space="0" w:color="auto"/>
              <w:right w:val="single" w:sz="4" w:space="0" w:color="auto"/>
            </w:tcBorders>
            <w:vAlign w:val="center"/>
            <w:hideMark/>
          </w:tcPr>
          <w:p w14:paraId="3160D681"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00015</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OŠETŘOVACÍ DEN NÁSLEDNÉ VENTILAČNÍ PÉČE (NVP)</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změnové řízení: revize indikačních kritérií</w:t>
            </w:r>
          </w:p>
        </w:tc>
        <w:tc>
          <w:tcPr>
            <w:tcW w:w="3837" w:type="pct"/>
            <w:tcBorders>
              <w:top w:val="nil"/>
              <w:left w:val="nil"/>
              <w:bottom w:val="single" w:sz="4" w:space="0" w:color="auto"/>
              <w:right w:val="single" w:sz="4" w:space="0" w:color="auto"/>
            </w:tcBorders>
            <w:shd w:val="clear" w:color="auto" w:fill="FFFF00"/>
            <w:hideMark/>
          </w:tcPr>
          <w:p w14:paraId="742153F2" w14:textId="46E3D67A" w:rsidR="000B63FB" w:rsidRPr="00DC62A6" w:rsidRDefault="000B63FB" w:rsidP="00DC62A6">
            <w:pPr>
              <w:pStyle w:val="Odstavecseseznamem"/>
              <w:numPr>
                <w:ilvl w:val="0"/>
                <w:numId w:val="31"/>
              </w:numPr>
              <w:spacing w:after="0" w:line="240" w:lineRule="auto"/>
              <w:ind w:left="213" w:hanging="142"/>
              <w:rPr>
                <w:rFonts w:ascii="Arial" w:eastAsia="Times New Roman" w:hAnsi="Arial" w:cs="Arial"/>
                <w:b/>
                <w:bCs/>
                <w:sz w:val="16"/>
                <w:szCs w:val="16"/>
                <w:lang w:eastAsia="cs-CZ"/>
              </w:rPr>
            </w:pPr>
            <w:r>
              <w:rPr>
                <w:rFonts w:ascii="Arial" w:eastAsia="Times New Roman" w:hAnsi="Arial" w:cs="Arial"/>
                <w:b/>
                <w:bCs/>
                <w:sz w:val="16"/>
                <w:szCs w:val="16"/>
                <w:lang w:eastAsia="cs-CZ"/>
              </w:rPr>
              <w:t>N</w:t>
            </w:r>
            <w:r w:rsidRPr="00DC62A6">
              <w:rPr>
                <w:rFonts w:ascii="Arial" w:eastAsia="Times New Roman" w:hAnsi="Arial" w:cs="Arial"/>
                <w:b/>
                <w:bCs/>
                <w:sz w:val="16"/>
                <w:szCs w:val="16"/>
                <w:lang w:eastAsia="cs-CZ"/>
              </w:rPr>
              <w:t>utné samostatné jednání – záměr podporujeme, s VZP již diskutováno a částečně zohledněno v UHD na rok 2026.</w:t>
            </w:r>
          </w:p>
          <w:p w14:paraId="6AFB79A8" w14:textId="1BB1AF00" w:rsidR="000B63FB" w:rsidRDefault="000B63FB" w:rsidP="00DC62A6">
            <w:pPr>
              <w:pStyle w:val="Odstavecseseznamem"/>
              <w:numPr>
                <w:ilvl w:val="0"/>
                <w:numId w:val="31"/>
              </w:numPr>
              <w:spacing w:after="0" w:line="240" w:lineRule="auto"/>
              <w:ind w:left="213" w:hanging="142"/>
              <w:rPr>
                <w:rFonts w:ascii="Arial" w:eastAsia="Times New Roman" w:hAnsi="Arial" w:cs="Arial"/>
                <w:sz w:val="16"/>
                <w:szCs w:val="16"/>
                <w:lang w:eastAsia="cs-CZ"/>
              </w:rPr>
            </w:pPr>
            <w:r>
              <w:rPr>
                <w:rFonts w:ascii="Arial" w:eastAsia="Times New Roman" w:hAnsi="Arial" w:cs="Arial"/>
                <w:sz w:val="16"/>
                <w:szCs w:val="16"/>
                <w:lang w:eastAsia="cs-CZ"/>
              </w:rPr>
              <w:t xml:space="preserve">Nutná úprava i v RL </w:t>
            </w:r>
          </w:p>
          <w:p w14:paraId="27D27CA9" w14:textId="5F6660B8" w:rsidR="000B63FB" w:rsidRPr="00DC62A6" w:rsidRDefault="000B63FB" w:rsidP="00DC62A6">
            <w:pPr>
              <w:pStyle w:val="Odstavecseseznamem"/>
              <w:numPr>
                <w:ilvl w:val="0"/>
                <w:numId w:val="31"/>
              </w:numPr>
              <w:spacing w:after="0" w:line="240" w:lineRule="auto"/>
              <w:ind w:left="213" w:hanging="142"/>
              <w:rPr>
                <w:rFonts w:ascii="Arial" w:eastAsia="Times New Roman" w:hAnsi="Arial" w:cs="Arial"/>
                <w:sz w:val="16"/>
                <w:szCs w:val="16"/>
                <w:lang w:eastAsia="cs-CZ"/>
              </w:rPr>
            </w:pPr>
            <w:r>
              <w:rPr>
                <w:rFonts w:ascii="Arial" w:eastAsia="Times New Roman" w:hAnsi="Arial" w:cs="Arial"/>
                <w:sz w:val="16"/>
                <w:szCs w:val="16"/>
                <w:lang w:eastAsia="cs-CZ"/>
              </w:rPr>
              <w:t xml:space="preserve">Do RL nutno ukotvit </w:t>
            </w:r>
            <w:r w:rsidRPr="00DC62A6">
              <w:rPr>
                <w:rFonts w:ascii="Arial" w:eastAsia="Times New Roman" w:hAnsi="Arial" w:cs="Arial"/>
                <w:sz w:val="16"/>
                <w:szCs w:val="16"/>
                <w:lang w:eastAsia="cs-CZ"/>
              </w:rPr>
              <w:t>povinnost poskytovatele NIP a NVP – měsíční přehodnocení odborné důvodnosti NIP nebo NVP dle přiloženého dokumentu v</w:t>
            </w:r>
            <w:r>
              <w:rPr>
                <w:rFonts w:ascii="Arial" w:eastAsia="Times New Roman" w:hAnsi="Arial" w:cs="Arial"/>
                <w:sz w:val="16"/>
                <w:szCs w:val="16"/>
                <w:lang w:eastAsia="cs-CZ"/>
              </w:rPr>
              <w:t> </w:t>
            </w:r>
            <w:r w:rsidRPr="00DC62A6">
              <w:rPr>
                <w:rFonts w:ascii="Arial" w:eastAsia="Times New Roman" w:hAnsi="Arial" w:cs="Arial"/>
                <w:sz w:val="16"/>
                <w:szCs w:val="16"/>
                <w:lang w:eastAsia="cs-CZ"/>
              </w:rPr>
              <w:t>p</w:t>
            </w:r>
            <w:r>
              <w:rPr>
                <w:rFonts w:ascii="Arial" w:eastAsia="Times New Roman" w:hAnsi="Arial" w:cs="Arial"/>
                <w:sz w:val="16"/>
                <w:szCs w:val="16"/>
                <w:lang w:eastAsia="cs-CZ"/>
              </w:rPr>
              <w:t xml:space="preserve">odkladech </w:t>
            </w:r>
          </w:p>
        </w:tc>
      </w:tr>
      <w:tr w:rsidR="000B63FB" w:rsidRPr="00B726DC" w14:paraId="29A098EC" w14:textId="77777777" w:rsidTr="00BA01D7">
        <w:trPr>
          <w:trHeight w:val="1483"/>
        </w:trPr>
        <w:tc>
          <w:tcPr>
            <w:tcW w:w="188" w:type="pct"/>
            <w:tcBorders>
              <w:top w:val="nil"/>
              <w:left w:val="single" w:sz="4" w:space="0" w:color="auto"/>
              <w:bottom w:val="single" w:sz="4" w:space="0" w:color="auto"/>
              <w:right w:val="single" w:sz="4" w:space="0" w:color="auto"/>
            </w:tcBorders>
            <w:noWrap/>
            <w:vAlign w:val="center"/>
            <w:hideMark/>
          </w:tcPr>
          <w:p w14:paraId="500A0920"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000</w:t>
            </w:r>
          </w:p>
        </w:tc>
        <w:tc>
          <w:tcPr>
            <w:tcW w:w="975" w:type="pct"/>
            <w:tcBorders>
              <w:top w:val="nil"/>
              <w:left w:val="nil"/>
              <w:bottom w:val="single" w:sz="4" w:space="0" w:color="auto"/>
              <w:right w:val="single" w:sz="4" w:space="0" w:color="auto"/>
            </w:tcBorders>
            <w:vAlign w:val="center"/>
            <w:hideMark/>
          </w:tcPr>
          <w:p w14:paraId="2C0CE4EC"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00017</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OŠETŘOVACÍ DEN NÁSLEDNÉ INTENZIVNÍ PÉČE (NIP)</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změnové řízení: revize indikačních kritérií</w:t>
            </w:r>
          </w:p>
        </w:tc>
        <w:tc>
          <w:tcPr>
            <w:tcW w:w="3837" w:type="pct"/>
            <w:tcBorders>
              <w:top w:val="nil"/>
              <w:left w:val="nil"/>
              <w:bottom w:val="single" w:sz="4" w:space="0" w:color="auto"/>
              <w:right w:val="single" w:sz="4" w:space="0" w:color="auto"/>
            </w:tcBorders>
            <w:shd w:val="clear" w:color="auto" w:fill="FFFF00"/>
            <w:hideMark/>
          </w:tcPr>
          <w:p w14:paraId="23F6AB3E" w14:textId="6D674297" w:rsidR="000B63FB" w:rsidRPr="00DC62A6" w:rsidRDefault="000B63FB" w:rsidP="00DC62A6">
            <w:pPr>
              <w:pStyle w:val="Odstavecseseznamem"/>
              <w:numPr>
                <w:ilvl w:val="0"/>
                <w:numId w:val="31"/>
              </w:numPr>
              <w:spacing w:after="0" w:line="240" w:lineRule="auto"/>
              <w:ind w:left="213" w:hanging="142"/>
              <w:rPr>
                <w:rFonts w:ascii="Arial" w:eastAsia="Times New Roman" w:hAnsi="Arial" w:cs="Arial"/>
                <w:b/>
                <w:bCs/>
                <w:sz w:val="16"/>
                <w:szCs w:val="16"/>
                <w:lang w:eastAsia="cs-CZ"/>
              </w:rPr>
            </w:pPr>
            <w:r>
              <w:rPr>
                <w:rFonts w:ascii="Arial" w:eastAsia="Times New Roman" w:hAnsi="Arial" w:cs="Arial"/>
                <w:b/>
                <w:bCs/>
                <w:sz w:val="16"/>
                <w:szCs w:val="16"/>
                <w:lang w:eastAsia="cs-CZ"/>
              </w:rPr>
              <w:t>N</w:t>
            </w:r>
            <w:r w:rsidRPr="00DC62A6">
              <w:rPr>
                <w:rFonts w:ascii="Arial" w:eastAsia="Times New Roman" w:hAnsi="Arial" w:cs="Arial"/>
                <w:b/>
                <w:bCs/>
                <w:sz w:val="16"/>
                <w:szCs w:val="16"/>
                <w:lang w:eastAsia="cs-CZ"/>
              </w:rPr>
              <w:t>utné samostatné jednání – záměr podporujeme, s VZP již diskutováno a částečně zohledněno v UHD na rok 2026.</w:t>
            </w:r>
          </w:p>
          <w:p w14:paraId="49143966" w14:textId="2AC7FB2B" w:rsidR="000B63FB" w:rsidRDefault="000B63FB" w:rsidP="00DC62A6">
            <w:pPr>
              <w:pStyle w:val="Odstavecseseznamem"/>
              <w:numPr>
                <w:ilvl w:val="0"/>
                <w:numId w:val="31"/>
              </w:numPr>
              <w:spacing w:after="0" w:line="240" w:lineRule="auto"/>
              <w:ind w:left="213" w:hanging="142"/>
              <w:rPr>
                <w:rFonts w:ascii="Arial" w:eastAsia="Times New Roman" w:hAnsi="Arial" w:cs="Arial"/>
                <w:sz w:val="16"/>
                <w:szCs w:val="16"/>
                <w:lang w:eastAsia="cs-CZ"/>
              </w:rPr>
            </w:pPr>
            <w:r>
              <w:rPr>
                <w:rFonts w:ascii="Arial" w:eastAsia="Times New Roman" w:hAnsi="Arial" w:cs="Arial"/>
                <w:sz w:val="16"/>
                <w:szCs w:val="16"/>
                <w:lang w:eastAsia="cs-CZ"/>
              </w:rPr>
              <w:t>Nutná úprava i v RL</w:t>
            </w:r>
          </w:p>
          <w:p w14:paraId="5680E366" w14:textId="1CB9C0FF" w:rsidR="000B63FB" w:rsidRPr="00DC62A6" w:rsidRDefault="000B63FB" w:rsidP="00DC62A6">
            <w:pPr>
              <w:pStyle w:val="Odstavecseseznamem"/>
              <w:numPr>
                <w:ilvl w:val="0"/>
                <w:numId w:val="31"/>
              </w:numPr>
              <w:spacing w:after="0" w:line="240" w:lineRule="auto"/>
              <w:ind w:left="213" w:hanging="142"/>
              <w:rPr>
                <w:rFonts w:ascii="Arial" w:eastAsia="Times New Roman" w:hAnsi="Arial" w:cs="Arial"/>
                <w:sz w:val="16"/>
                <w:szCs w:val="16"/>
                <w:lang w:eastAsia="cs-CZ"/>
              </w:rPr>
            </w:pPr>
            <w:r>
              <w:rPr>
                <w:rFonts w:ascii="Arial" w:eastAsia="Times New Roman" w:hAnsi="Arial" w:cs="Arial"/>
                <w:sz w:val="16"/>
                <w:szCs w:val="16"/>
                <w:lang w:eastAsia="cs-CZ"/>
              </w:rPr>
              <w:t xml:space="preserve">Do RL nutno ukotvit </w:t>
            </w:r>
            <w:r w:rsidRPr="00DC62A6">
              <w:rPr>
                <w:rFonts w:ascii="Arial" w:eastAsia="Times New Roman" w:hAnsi="Arial" w:cs="Arial"/>
                <w:sz w:val="16"/>
                <w:szCs w:val="16"/>
                <w:lang w:eastAsia="cs-CZ"/>
              </w:rPr>
              <w:t>povinnost poskytovatele NIP a NVP – měsíční přehodnocení odborné důvodnosti NIP nebo NVP dle přiloženého dokumentu v</w:t>
            </w:r>
            <w:r>
              <w:rPr>
                <w:rFonts w:ascii="Arial" w:eastAsia="Times New Roman" w:hAnsi="Arial" w:cs="Arial"/>
                <w:sz w:val="16"/>
                <w:szCs w:val="16"/>
                <w:lang w:eastAsia="cs-CZ"/>
              </w:rPr>
              <w:t> </w:t>
            </w:r>
            <w:r w:rsidRPr="00DC62A6">
              <w:rPr>
                <w:rFonts w:ascii="Arial" w:eastAsia="Times New Roman" w:hAnsi="Arial" w:cs="Arial"/>
                <w:sz w:val="16"/>
                <w:szCs w:val="16"/>
                <w:lang w:eastAsia="cs-CZ"/>
              </w:rPr>
              <w:t>p</w:t>
            </w:r>
            <w:r>
              <w:rPr>
                <w:rFonts w:ascii="Arial" w:eastAsia="Times New Roman" w:hAnsi="Arial" w:cs="Arial"/>
                <w:sz w:val="16"/>
                <w:szCs w:val="16"/>
                <w:lang w:eastAsia="cs-CZ"/>
              </w:rPr>
              <w:t>odkladech</w:t>
            </w:r>
          </w:p>
        </w:tc>
      </w:tr>
      <w:tr w:rsidR="000B63FB" w:rsidRPr="00B726DC" w14:paraId="69833439" w14:textId="77777777" w:rsidTr="00BA01D7">
        <w:trPr>
          <w:trHeight w:val="349"/>
        </w:trPr>
        <w:tc>
          <w:tcPr>
            <w:tcW w:w="188" w:type="pct"/>
            <w:tcBorders>
              <w:top w:val="nil"/>
              <w:left w:val="single" w:sz="4" w:space="0" w:color="auto"/>
              <w:bottom w:val="single" w:sz="4" w:space="0" w:color="auto"/>
              <w:right w:val="single" w:sz="4" w:space="0" w:color="auto"/>
            </w:tcBorders>
            <w:noWrap/>
            <w:vAlign w:val="center"/>
            <w:hideMark/>
          </w:tcPr>
          <w:p w14:paraId="1117598C"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925</w:t>
            </w:r>
          </w:p>
        </w:tc>
        <w:tc>
          <w:tcPr>
            <w:tcW w:w="975" w:type="pct"/>
            <w:tcBorders>
              <w:top w:val="nil"/>
              <w:left w:val="nil"/>
              <w:bottom w:val="single" w:sz="4" w:space="0" w:color="auto"/>
              <w:right w:val="single" w:sz="4" w:space="0" w:color="auto"/>
            </w:tcBorders>
            <w:vAlign w:val="center"/>
            <w:hideMark/>
          </w:tcPr>
          <w:p w14:paraId="47D31219"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06350</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 xml:space="preserve">SIGNÁLNÍ VÝKON PRO </w:t>
            </w:r>
            <w:r w:rsidRPr="00B726DC">
              <w:rPr>
                <w:rFonts w:ascii="Arial" w:eastAsia="Times New Roman" w:hAnsi="Arial" w:cs="Arial"/>
                <w:b/>
                <w:bCs/>
                <w:color w:val="000000"/>
                <w:sz w:val="16"/>
                <w:szCs w:val="16"/>
                <w:lang w:eastAsia="cs-CZ"/>
              </w:rPr>
              <w:lastRenderedPageBreak/>
              <w:t>MIMOŘÁDNOU OŠETŘOVATELSKOU ČINNOST</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nový výkon</w:t>
            </w:r>
          </w:p>
        </w:tc>
        <w:tc>
          <w:tcPr>
            <w:tcW w:w="3837" w:type="pct"/>
            <w:tcBorders>
              <w:top w:val="nil"/>
              <w:left w:val="nil"/>
              <w:bottom w:val="single" w:sz="4" w:space="0" w:color="auto"/>
              <w:right w:val="single" w:sz="4" w:space="0" w:color="auto"/>
            </w:tcBorders>
            <w:hideMark/>
          </w:tcPr>
          <w:p w14:paraId="069701AE" w14:textId="77777777" w:rsidR="000B63FB" w:rsidRPr="00A625F0" w:rsidRDefault="000B63FB" w:rsidP="00B57656">
            <w:pPr>
              <w:pStyle w:val="Odstavecseseznamem"/>
              <w:numPr>
                <w:ilvl w:val="0"/>
                <w:numId w:val="31"/>
              </w:numPr>
              <w:spacing w:after="0" w:line="240" w:lineRule="auto"/>
              <w:ind w:left="213" w:hanging="142"/>
              <w:rPr>
                <w:rFonts w:ascii="Arial" w:eastAsia="Times New Roman" w:hAnsi="Arial" w:cs="Arial"/>
                <w:b/>
                <w:bCs/>
                <w:color w:val="000000"/>
                <w:sz w:val="16"/>
                <w:szCs w:val="16"/>
                <w:lang w:eastAsia="cs-CZ"/>
              </w:rPr>
            </w:pPr>
            <w:r w:rsidRPr="00B57656">
              <w:rPr>
                <w:rFonts w:ascii="Arial" w:eastAsia="Times New Roman" w:hAnsi="Arial" w:cs="Arial"/>
                <w:sz w:val="16"/>
                <w:szCs w:val="16"/>
                <w:lang w:eastAsia="cs-CZ"/>
              </w:rPr>
              <w:lastRenderedPageBreak/>
              <w:t>NESOUHLAS</w:t>
            </w:r>
            <w:r>
              <w:rPr>
                <w:rFonts w:ascii="Arial" w:eastAsia="Times New Roman" w:hAnsi="Arial" w:cs="Arial"/>
                <w:sz w:val="16"/>
                <w:szCs w:val="16"/>
                <w:lang w:eastAsia="cs-CZ"/>
              </w:rPr>
              <w:t xml:space="preserve">, </w:t>
            </w:r>
            <w:r w:rsidRPr="00B57656">
              <w:rPr>
                <w:rFonts w:ascii="Arial" w:eastAsia="Times New Roman" w:hAnsi="Arial" w:cs="Arial"/>
                <w:sz w:val="16"/>
                <w:szCs w:val="16"/>
                <w:lang w:eastAsia="cs-CZ"/>
              </w:rPr>
              <w:t>jde o opakované podání pouze v jiné podobě, mimořádné okolnosti nejsou blíže popsány, péče odb. 925 je indikována lékařem …</w:t>
            </w:r>
            <w:r w:rsidRPr="00B57656">
              <w:rPr>
                <w:rFonts w:ascii="Arial" w:eastAsia="Times New Roman" w:hAnsi="Arial" w:cs="Arial"/>
                <w:b/>
                <w:bCs/>
                <w:sz w:val="16"/>
                <w:szCs w:val="16"/>
                <w:lang w:eastAsia="cs-CZ"/>
              </w:rPr>
              <w:t>jde o navýšení časové dotace péče bez jasných limitací</w:t>
            </w:r>
            <w:r>
              <w:rPr>
                <w:rFonts w:ascii="Arial" w:eastAsia="Times New Roman" w:hAnsi="Arial" w:cs="Arial"/>
                <w:sz w:val="16"/>
                <w:szCs w:val="16"/>
                <w:lang w:eastAsia="cs-CZ"/>
              </w:rPr>
              <w:t>, p</w:t>
            </w:r>
            <w:r w:rsidRPr="00B57656">
              <w:rPr>
                <w:rFonts w:ascii="Arial" w:eastAsia="Times New Roman" w:hAnsi="Arial" w:cs="Arial"/>
                <w:sz w:val="16"/>
                <w:szCs w:val="16"/>
                <w:lang w:eastAsia="cs-CZ"/>
              </w:rPr>
              <w:t xml:space="preserve">okud v rámci indikovaného ošetření nastane akutní mimořádná potřeba ošetřovatelské péče, lze řešit navýšením stávající ošetř. návštěvy. </w:t>
            </w:r>
          </w:p>
          <w:p w14:paraId="4249AA38" w14:textId="77777777" w:rsidR="000B63FB" w:rsidRDefault="000B63FB" w:rsidP="00687EC6">
            <w:pPr>
              <w:pStyle w:val="Odstavecseseznamem"/>
              <w:numPr>
                <w:ilvl w:val="0"/>
                <w:numId w:val="31"/>
              </w:numPr>
              <w:spacing w:after="0" w:line="240" w:lineRule="auto"/>
              <w:ind w:left="213" w:hanging="142"/>
              <w:rPr>
                <w:rFonts w:ascii="Arial" w:eastAsia="Times New Roman" w:hAnsi="Arial" w:cs="Arial"/>
                <w:color w:val="000000"/>
                <w:sz w:val="16"/>
                <w:szCs w:val="16"/>
                <w:lang w:eastAsia="cs-CZ"/>
              </w:rPr>
            </w:pPr>
            <w:r w:rsidRPr="00A625F0">
              <w:rPr>
                <w:rFonts w:ascii="Arial" w:eastAsia="Times New Roman" w:hAnsi="Arial" w:cs="Arial"/>
                <w:sz w:val="16"/>
                <w:szCs w:val="16"/>
                <w:lang w:eastAsia="cs-CZ"/>
              </w:rPr>
              <w:lastRenderedPageBreak/>
              <w:t>Trváme na dodržení max. 3 návštěv denně. Pokud dojde k akutní změně zdravotního stavu,</w:t>
            </w:r>
            <w:r w:rsidRPr="00A625F0">
              <w:rPr>
                <w:rFonts w:ascii="Arial" w:eastAsia="Times New Roman" w:hAnsi="Arial" w:cs="Arial"/>
                <w:color w:val="000000"/>
                <w:sz w:val="16"/>
                <w:szCs w:val="16"/>
                <w:lang w:eastAsia="cs-CZ"/>
              </w:rPr>
              <w:t xml:space="preserve"> bude ve zdravot. dokumentaci o této události záznam včetně informace o telefonickém informování indikujícího lékaře, nebo zda byla přivolána RZS.</w:t>
            </w:r>
          </w:p>
          <w:p w14:paraId="25532CEB" w14:textId="7F108B83" w:rsidR="000B63FB" w:rsidRPr="00A625F0" w:rsidRDefault="000B63FB" w:rsidP="00687EC6">
            <w:pPr>
              <w:pStyle w:val="Odstavecseseznamem"/>
              <w:numPr>
                <w:ilvl w:val="0"/>
                <w:numId w:val="31"/>
              </w:numPr>
              <w:spacing w:after="0" w:line="240" w:lineRule="auto"/>
              <w:ind w:left="213" w:hanging="142"/>
              <w:rPr>
                <w:rFonts w:ascii="Arial" w:eastAsia="Times New Roman" w:hAnsi="Arial" w:cs="Arial"/>
                <w:color w:val="000000"/>
                <w:sz w:val="16"/>
                <w:szCs w:val="16"/>
                <w:lang w:eastAsia="cs-CZ"/>
              </w:rPr>
            </w:pPr>
            <w:r>
              <w:rPr>
                <w:rFonts w:ascii="Arial" w:eastAsia="Times New Roman" w:hAnsi="Arial" w:cs="Arial"/>
                <w:sz w:val="16"/>
                <w:szCs w:val="16"/>
                <w:lang w:eastAsia="cs-CZ"/>
              </w:rPr>
              <w:t>V</w:t>
            </w:r>
            <w:r w:rsidRPr="00A625F0">
              <w:rPr>
                <w:rFonts w:ascii="Arial" w:eastAsia="Times New Roman" w:hAnsi="Arial" w:cs="Arial"/>
                <w:sz w:val="16"/>
                <w:szCs w:val="16"/>
                <w:lang w:eastAsia="cs-CZ"/>
              </w:rPr>
              <w:t>ýkony domácí péče lze vykázat pouze na základě indikace provedené podle zákona o veřejném zdravotním pojištění.</w:t>
            </w:r>
          </w:p>
          <w:p w14:paraId="0B5225DD" w14:textId="442648A8" w:rsidR="000B63FB" w:rsidRPr="00A625F0" w:rsidRDefault="000B63FB" w:rsidP="00A625F0">
            <w:pPr>
              <w:spacing w:after="0" w:line="240" w:lineRule="auto"/>
              <w:rPr>
                <w:rFonts w:ascii="Arial" w:eastAsia="Times New Roman" w:hAnsi="Arial" w:cs="Arial"/>
                <w:color w:val="000000"/>
                <w:sz w:val="16"/>
                <w:szCs w:val="16"/>
                <w:lang w:eastAsia="cs-CZ"/>
              </w:rPr>
            </w:pPr>
          </w:p>
        </w:tc>
      </w:tr>
      <w:tr w:rsidR="000B63FB" w:rsidRPr="00B726DC" w14:paraId="76F343AE" w14:textId="77777777" w:rsidTr="00BA01D7">
        <w:trPr>
          <w:trHeight w:val="632"/>
        </w:trPr>
        <w:tc>
          <w:tcPr>
            <w:tcW w:w="188" w:type="pct"/>
            <w:tcBorders>
              <w:top w:val="nil"/>
              <w:left w:val="single" w:sz="4" w:space="0" w:color="auto"/>
              <w:bottom w:val="single" w:sz="4" w:space="0" w:color="auto"/>
              <w:right w:val="single" w:sz="4" w:space="0" w:color="auto"/>
            </w:tcBorders>
            <w:noWrap/>
            <w:vAlign w:val="center"/>
            <w:hideMark/>
          </w:tcPr>
          <w:p w14:paraId="69775D99"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lastRenderedPageBreak/>
              <w:t>925</w:t>
            </w:r>
          </w:p>
        </w:tc>
        <w:tc>
          <w:tcPr>
            <w:tcW w:w="975" w:type="pct"/>
            <w:tcBorders>
              <w:top w:val="nil"/>
              <w:left w:val="nil"/>
              <w:bottom w:val="single" w:sz="4" w:space="0" w:color="auto"/>
              <w:right w:val="single" w:sz="4" w:space="0" w:color="auto"/>
            </w:tcBorders>
            <w:vAlign w:val="center"/>
            <w:hideMark/>
          </w:tcPr>
          <w:p w14:paraId="234EB031"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06313</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OŠETŘOVACÍ NÁVŠTĚVA - DOMÁCÍ PÉČE - TYP I.</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změnové řízení: změna popisu a obsahu</w:t>
            </w:r>
          </w:p>
        </w:tc>
        <w:tc>
          <w:tcPr>
            <w:tcW w:w="3837" w:type="pct"/>
            <w:tcBorders>
              <w:top w:val="nil"/>
              <w:left w:val="nil"/>
              <w:bottom w:val="single" w:sz="4" w:space="0" w:color="auto"/>
              <w:right w:val="single" w:sz="4" w:space="0" w:color="auto"/>
            </w:tcBorders>
            <w:hideMark/>
          </w:tcPr>
          <w:p w14:paraId="33DB8C5D" w14:textId="77777777" w:rsidR="000B63FB" w:rsidRDefault="000B63FB" w:rsidP="00A625F0">
            <w:pPr>
              <w:pStyle w:val="Odstavecseseznamem"/>
              <w:numPr>
                <w:ilvl w:val="0"/>
                <w:numId w:val="31"/>
              </w:numPr>
              <w:spacing w:after="0" w:line="240" w:lineRule="auto"/>
              <w:ind w:left="213" w:hanging="142"/>
              <w:rPr>
                <w:rFonts w:ascii="Arial" w:eastAsia="Times New Roman" w:hAnsi="Arial" w:cs="Arial"/>
                <w:sz w:val="16"/>
                <w:szCs w:val="16"/>
                <w:lang w:eastAsia="cs-CZ"/>
              </w:rPr>
            </w:pPr>
            <w:r w:rsidRPr="00A625F0">
              <w:rPr>
                <w:rFonts w:ascii="Arial" w:eastAsia="Times New Roman" w:hAnsi="Arial" w:cs="Arial"/>
                <w:sz w:val="16"/>
                <w:szCs w:val="16"/>
                <w:lang w:eastAsia="cs-CZ"/>
              </w:rPr>
              <w:t>Jedná se pouze o časový výkon</w:t>
            </w:r>
            <w:r>
              <w:rPr>
                <w:rFonts w:ascii="Arial" w:eastAsia="Times New Roman" w:hAnsi="Arial" w:cs="Arial"/>
                <w:sz w:val="16"/>
                <w:szCs w:val="16"/>
                <w:lang w:eastAsia="cs-CZ"/>
              </w:rPr>
              <w:t xml:space="preserve"> domácí ošetřovatelské návštěvy</w:t>
            </w:r>
            <w:r w:rsidRPr="00A625F0">
              <w:rPr>
                <w:rFonts w:ascii="Arial" w:eastAsia="Times New Roman" w:hAnsi="Arial" w:cs="Arial"/>
                <w:sz w:val="16"/>
                <w:szCs w:val="16"/>
                <w:lang w:eastAsia="cs-CZ"/>
              </w:rPr>
              <w:t xml:space="preserve">, tj. nesouhlas s uvedením </w:t>
            </w:r>
            <w:r w:rsidRPr="00A625F0">
              <w:rPr>
                <w:rFonts w:ascii="Arial" w:eastAsia="Times New Roman" w:hAnsi="Arial" w:cs="Arial"/>
                <w:i/>
                <w:iCs/>
                <w:sz w:val="16"/>
                <w:szCs w:val="16"/>
                <w:lang w:eastAsia="cs-CZ"/>
              </w:rPr>
              <w:t xml:space="preserve">textu "Ke sledování je možno využít i vzdálenou kontrolu za pomoci telemedicínských technologií." </w:t>
            </w:r>
            <w:r w:rsidRPr="00A625F0">
              <w:rPr>
                <w:rFonts w:ascii="Arial" w:eastAsia="Times New Roman" w:hAnsi="Arial" w:cs="Arial"/>
                <w:sz w:val="16"/>
                <w:szCs w:val="16"/>
                <w:lang w:eastAsia="cs-CZ"/>
              </w:rPr>
              <w:t xml:space="preserve">Naopak, k vykázání časového výkonu je třeba fyzická přítomnost sestry u pacienta. </w:t>
            </w:r>
          </w:p>
          <w:p w14:paraId="10570F51" w14:textId="51B0D8E0" w:rsidR="000B63FB" w:rsidRPr="00B726DC" w:rsidRDefault="000B63FB" w:rsidP="00A625F0">
            <w:pPr>
              <w:pStyle w:val="Odstavecseseznamem"/>
              <w:numPr>
                <w:ilvl w:val="0"/>
                <w:numId w:val="31"/>
              </w:numPr>
              <w:spacing w:after="0" w:line="240" w:lineRule="auto"/>
              <w:ind w:left="213" w:hanging="142"/>
              <w:rPr>
                <w:rFonts w:ascii="Arial" w:eastAsia="Times New Roman" w:hAnsi="Arial" w:cs="Arial"/>
                <w:color w:val="000000"/>
                <w:sz w:val="16"/>
                <w:szCs w:val="16"/>
                <w:lang w:eastAsia="cs-CZ"/>
              </w:rPr>
            </w:pPr>
            <w:r>
              <w:rPr>
                <w:rFonts w:ascii="Arial" w:eastAsia="Times New Roman" w:hAnsi="Arial" w:cs="Arial"/>
                <w:sz w:val="16"/>
                <w:szCs w:val="16"/>
                <w:lang w:eastAsia="cs-CZ"/>
              </w:rPr>
              <w:t xml:space="preserve">K dalším úpravám - </w:t>
            </w:r>
            <w:r w:rsidRPr="00FF25B6">
              <w:rPr>
                <w:rFonts w:ascii="Arial" w:eastAsia="Times New Roman" w:hAnsi="Arial" w:cs="Arial"/>
                <w:b/>
                <w:bCs/>
                <w:sz w:val="16"/>
                <w:szCs w:val="16"/>
                <w:u w:val="single"/>
                <w:lang w:eastAsia="cs-CZ"/>
              </w:rPr>
              <w:t>nedoporučujeme upravit,</w:t>
            </w:r>
            <w:r>
              <w:rPr>
                <w:rFonts w:ascii="Arial" w:eastAsia="Times New Roman" w:hAnsi="Arial" w:cs="Arial"/>
                <w:sz w:val="16"/>
                <w:szCs w:val="16"/>
                <w:lang w:eastAsia="cs-CZ"/>
              </w:rPr>
              <w:t xml:space="preserve"> obsah péče uvedený v RL </w:t>
            </w:r>
            <w:r w:rsidRPr="00A625F0">
              <w:rPr>
                <w:rFonts w:ascii="Arial" w:eastAsia="Times New Roman" w:hAnsi="Arial" w:cs="Arial"/>
                <w:sz w:val="16"/>
                <w:szCs w:val="16"/>
                <w:lang w:eastAsia="cs-CZ"/>
              </w:rPr>
              <w:t xml:space="preserve">v obecné rovině </w:t>
            </w:r>
            <w:r>
              <w:rPr>
                <w:rFonts w:ascii="Arial" w:eastAsia="Times New Roman" w:hAnsi="Arial" w:cs="Arial"/>
                <w:sz w:val="16"/>
                <w:szCs w:val="16"/>
                <w:lang w:eastAsia="cs-CZ"/>
              </w:rPr>
              <w:t xml:space="preserve">popisuje poskytovanou péči/ukotvuje rámec návštěvy, zakotvená textace v RL historicky nečiní problém </w:t>
            </w:r>
          </w:p>
        </w:tc>
      </w:tr>
      <w:tr w:rsidR="000B63FB" w:rsidRPr="00B726DC" w14:paraId="014A0CB9" w14:textId="77777777" w:rsidTr="00A37C78">
        <w:trPr>
          <w:trHeight w:val="1232"/>
        </w:trPr>
        <w:tc>
          <w:tcPr>
            <w:tcW w:w="188" w:type="pct"/>
            <w:tcBorders>
              <w:top w:val="nil"/>
              <w:left w:val="single" w:sz="4" w:space="0" w:color="auto"/>
              <w:bottom w:val="single" w:sz="4" w:space="0" w:color="auto"/>
              <w:right w:val="single" w:sz="4" w:space="0" w:color="auto"/>
            </w:tcBorders>
            <w:noWrap/>
            <w:vAlign w:val="center"/>
            <w:hideMark/>
          </w:tcPr>
          <w:p w14:paraId="6D785F52"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925</w:t>
            </w:r>
          </w:p>
        </w:tc>
        <w:tc>
          <w:tcPr>
            <w:tcW w:w="975" w:type="pct"/>
            <w:tcBorders>
              <w:top w:val="nil"/>
              <w:left w:val="nil"/>
              <w:bottom w:val="single" w:sz="4" w:space="0" w:color="auto"/>
              <w:right w:val="single" w:sz="4" w:space="0" w:color="auto"/>
            </w:tcBorders>
            <w:vAlign w:val="center"/>
            <w:hideMark/>
          </w:tcPr>
          <w:p w14:paraId="3DEDC965"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06315</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OŠETŘOVACÍ NÁVŠTĚVA - DOMÁCÍ PÉČE - TYP II.</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změnové řízení: změna popisu a obsahu</w:t>
            </w:r>
          </w:p>
        </w:tc>
        <w:tc>
          <w:tcPr>
            <w:tcW w:w="3837" w:type="pct"/>
            <w:tcBorders>
              <w:top w:val="nil"/>
              <w:left w:val="nil"/>
              <w:bottom w:val="single" w:sz="4" w:space="0" w:color="auto"/>
              <w:right w:val="single" w:sz="4" w:space="0" w:color="auto"/>
            </w:tcBorders>
            <w:hideMark/>
          </w:tcPr>
          <w:p w14:paraId="40330B6C" w14:textId="6E166492" w:rsidR="000B63FB" w:rsidRPr="00B726DC" w:rsidRDefault="000B63FB" w:rsidP="005F75D3">
            <w:pPr>
              <w:spacing w:after="0" w:line="240" w:lineRule="auto"/>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dtto</w:t>
            </w:r>
          </w:p>
        </w:tc>
      </w:tr>
      <w:tr w:rsidR="000B63FB" w:rsidRPr="00B726DC" w14:paraId="64BA1502" w14:textId="77777777" w:rsidTr="00BA01D7">
        <w:trPr>
          <w:trHeight w:val="65"/>
        </w:trPr>
        <w:tc>
          <w:tcPr>
            <w:tcW w:w="188" w:type="pct"/>
            <w:tcBorders>
              <w:top w:val="nil"/>
              <w:left w:val="single" w:sz="4" w:space="0" w:color="auto"/>
              <w:bottom w:val="single" w:sz="4" w:space="0" w:color="auto"/>
              <w:right w:val="single" w:sz="4" w:space="0" w:color="auto"/>
            </w:tcBorders>
            <w:noWrap/>
            <w:vAlign w:val="center"/>
            <w:hideMark/>
          </w:tcPr>
          <w:p w14:paraId="10D6CA8F"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925</w:t>
            </w:r>
          </w:p>
        </w:tc>
        <w:tc>
          <w:tcPr>
            <w:tcW w:w="975" w:type="pct"/>
            <w:tcBorders>
              <w:top w:val="nil"/>
              <w:left w:val="nil"/>
              <w:bottom w:val="single" w:sz="4" w:space="0" w:color="auto"/>
              <w:right w:val="single" w:sz="4" w:space="0" w:color="auto"/>
            </w:tcBorders>
            <w:vAlign w:val="center"/>
            <w:hideMark/>
          </w:tcPr>
          <w:p w14:paraId="1B259004"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06317</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OŠETŘOVACÍ NÁVŠTĚVA - DOMÁCÍ PÉČE - TYP III.</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změnové řízení: změna popisu a obsahu</w:t>
            </w:r>
          </w:p>
        </w:tc>
        <w:tc>
          <w:tcPr>
            <w:tcW w:w="3837" w:type="pct"/>
            <w:tcBorders>
              <w:top w:val="nil"/>
              <w:left w:val="nil"/>
              <w:bottom w:val="single" w:sz="4" w:space="0" w:color="auto"/>
              <w:right w:val="single" w:sz="4" w:space="0" w:color="auto"/>
            </w:tcBorders>
            <w:hideMark/>
          </w:tcPr>
          <w:p w14:paraId="6791F03C" w14:textId="693D63B2" w:rsidR="000B63FB" w:rsidRPr="00B726DC" w:rsidRDefault="000B63FB" w:rsidP="005F75D3">
            <w:pPr>
              <w:spacing w:after="0" w:line="240" w:lineRule="auto"/>
              <w:rPr>
                <w:rFonts w:ascii="Arial" w:eastAsia="Times New Roman" w:hAnsi="Arial" w:cs="Arial"/>
                <w:color w:val="000000"/>
                <w:sz w:val="16"/>
                <w:szCs w:val="16"/>
                <w:lang w:eastAsia="cs-CZ"/>
              </w:rPr>
            </w:pPr>
            <w:r w:rsidRPr="00B726DC">
              <w:rPr>
                <w:rFonts w:ascii="Arial" w:eastAsia="Times New Roman" w:hAnsi="Arial" w:cs="Arial"/>
                <w:color w:val="000000"/>
                <w:sz w:val="16"/>
                <w:szCs w:val="16"/>
                <w:lang w:eastAsia="cs-CZ"/>
              </w:rPr>
              <w:br/>
            </w:r>
            <w:r>
              <w:rPr>
                <w:rFonts w:ascii="Arial" w:eastAsia="Times New Roman" w:hAnsi="Arial" w:cs="Arial"/>
                <w:color w:val="000000"/>
                <w:sz w:val="16"/>
                <w:szCs w:val="16"/>
                <w:lang w:eastAsia="cs-CZ"/>
              </w:rPr>
              <w:t>dtto</w:t>
            </w:r>
          </w:p>
        </w:tc>
      </w:tr>
      <w:tr w:rsidR="000B63FB" w:rsidRPr="00B726DC" w14:paraId="46F7F606" w14:textId="77777777" w:rsidTr="00BA01D7">
        <w:trPr>
          <w:trHeight w:val="1199"/>
        </w:trPr>
        <w:tc>
          <w:tcPr>
            <w:tcW w:w="188" w:type="pct"/>
            <w:tcBorders>
              <w:top w:val="nil"/>
              <w:left w:val="single" w:sz="4" w:space="0" w:color="auto"/>
              <w:bottom w:val="single" w:sz="4" w:space="0" w:color="auto"/>
              <w:right w:val="single" w:sz="4" w:space="0" w:color="auto"/>
            </w:tcBorders>
            <w:noWrap/>
            <w:vAlign w:val="center"/>
            <w:hideMark/>
          </w:tcPr>
          <w:p w14:paraId="51C4E2C4"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925</w:t>
            </w:r>
          </w:p>
        </w:tc>
        <w:tc>
          <w:tcPr>
            <w:tcW w:w="975" w:type="pct"/>
            <w:tcBorders>
              <w:top w:val="nil"/>
              <w:left w:val="nil"/>
              <w:bottom w:val="single" w:sz="4" w:space="0" w:color="auto"/>
              <w:right w:val="single" w:sz="4" w:space="0" w:color="auto"/>
            </w:tcBorders>
            <w:vAlign w:val="center"/>
            <w:hideMark/>
          </w:tcPr>
          <w:p w14:paraId="093C4868"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06318</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OŠETŘOVACÍ NÁVŠTĚVA - DOMÁCÍ PÉČE - TYP IV.</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změnové řízení: změna popisu a obsahu</w:t>
            </w:r>
          </w:p>
        </w:tc>
        <w:tc>
          <w:tcPr>
            <w:tcW w:w="3837" w:type="pct"/>
            <w:tcBorders>
              <w:top w:val="nil"/>
              <w:left w:val="nil"/>
              <w:bottom w:val="single" w:sz="4" w:space="0" w:color="auto"/>
              <w:right w:val="single" w:sz="4" w:space="0" w:color="auto"/>
            </w:tcBorders>
            <w:hideMark/>
          </w:tcPr>
          <w:p w14:paraId="20A7230A" w14:textId="2276387D" w:rsidR="000B63FB" w:rsidRPr="00B726DC" w:rsidRDefault="000B63FB" w:rsidP="005F75D3">
            <w:pPr>
              <w:spacing w:after="0" w:line="240" w:lineRule="auto"/>
              <w:rPr>
                <w:rFonts w:ascii="Arial" w:eastAsia="Times New Roman" w:hAnsi="Arial" w:cs="Arial"/>
                <w:color w:val="000000"/>
                <w:sz w:val="16"/>
                <w:szCs w:val="16"/>
                <w:lang w:eastAsia="cs-CZ"/>
              </w:rPr>
            </w:pPr>
            <w:r>
              <w:rPr>
                <w:rFonts w:ascii="Arial" w:eastAsia="Times New Roman" w:hAnsi="Arial" w:cs="Arial"/>
                <w:color w:val="000000"/>
                <w:sz w:val="16"/>
                <w:szCs w:val="16"/>
                <w:lang w:eastAsia="cs-CZ"/>
              </w:rPr>
              <w:t>dtto</w:t>
            </w:r>
          </w:p>
        </w:tc>
      </w:tr>
      <w:tr w:rsidR="000B63FB" w:rsidRPr="00B726DC" w14:paraId="5357CF0D" w14:textId="77777777" w:rsidTr="00BA01D7">
        <w:trPr>
          <w:trHeight w:val="491"/>
        </w:trPr>
        <w:tc>
          <w:tcPr>
            <w:tcW w:w="188" w:type="pct"/>
            <w:tcBorders>
              <w:top w:val="nil"/>
              <w:left w:val="single" w:sz="4" w:space="0" w:color="auto"/>
              <w:bottom w:val="single" w:sz="4" w:space="0" w:color="auto"/>
              <w:right w:val="single" w:sz="4" w:space="0" w:color="auto"/>
            </w:tcBorders>
            <w:noWrap/>
            <w:vAlign w:val="center"/>
            <w:hideMark/>
          </w:tcPr>
          <w:p w14:paraId="31A61148"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 </w:t>
            </w:r>
          </w:p>
        </w:tc>
        <w:tc>
          <w:tcPr>
            <w:tcW w:w="975" w:type="pct"/>
            <w:tcBorders>
              <w:top w:val="nil"/>
              <w:left w:val="nil"/>
              <w:bottom w:val="single" w:sz="4" w:space="0" w:color="auto"/>
              <w:right w:val="single" w:sz="4" w:space="0" w:color="auto"/>
            </w:tcBorders>
            <w:vAlign w:val="center"/>
            <w:hideMark/>
          </w:tcPr>
          <w:p w14:paraId="4AF1CD79"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změnové řízení: změna obecné části SZV: Kapitola 4, nový bod 43.3</w:t>
            </w:r>
          </w:p>
        </w:tc>
        <w:tc>
          <w:tcPr>
            <w:tcW w:w="3837" w:type="pct"/>
            <w:tcBorders>
              <w:top w:val="nil"/>
              <w:left w:val="nil"/>
              <w:bottom w:val="single" w:sz="4" w:space="0" w:color="auto"/>
              <w:right w:val="single" w:sz="4" w:space="0" w:color="auto"/>
            </w:tcBorders>
            <w:hideMark/>
          </w:tcPr>
          <w:p w14:paraId="5F51773A" w14:textId="3FC410DE" w:rsidR="000B63FB" w:rsidRPr="00BA602E" w:rsidRDefault="000B63FB" w:rsidP="005F75D3">
            <w:pPr>
              <w:spacing w:after="0" w:line="240" w:lineRule="auto"/>
              <w:rPr>
                <w:rFonts w:ascii="Arial" w:eastAsia="Times New Roman" w:hAnsi="Arial" w:cs="Arial"/>
                <w:sz w:val="16"/>
                <w:szCs w:val="16"/>
                <w:lang w:eastAsia="cs-CZ"/>
              </w:rPr>
            </w:pPr>
            <w:r w:rsidRPr="00BA602E">
              <w:rPr>
                <w:rFonts w:ascii="Arial" w:eastAsia="Times New Roman" w:hAnsi="Arial" w:cs="Arial"/>
                <w:sz w:val="16"/>
                <w:szCs w:val="16"/>
                <w:lang w:eastAsia="cs-CZ"/>
              </w:rPr>
              <w:t>Nesouhlas. Jedná se o duplicitní informaci, která je již obsažena v RL výkonu.</w:t>
            </w:r>
            <w:r w:rsidRPr="00BA602E">
              <w:rPr>
                <w:rFonts w:ascii="Arial" w:eastAsia="Times New Roman" w:hAnsi="Arial" w:cs="Arial"/>
                <w:sz w:val="16"/>
                <w:szCs w:val="16"/>
                <w:lang w:eastAsia="cs-CZ"/>
              </w:rPr>
              <w:br/>
            </w:r>
          </w:p>
        </w:tc>
      </w:tr>
      <w:tr w:rsidR="000B63FB" w:rsidRPr="00B726DC" w14:paraId="290F2C4D" w14:textId="77777777" w:rsidTr="00BA01D7">
        <w:trPr>
          <w:trHeight w:val="490"/>
        </w:trPr>
        <w:tc>
          <w:tcPr>
            <w:tcW w:w="188" w:type="pct"/>
            <w:tcBorders>
              <w:top w:val="nil"/>
              <w:left w:val="single" w:sz="4" w:space="0" w:color="auto"/>
              <w:bottom w:val="single" w:sz="4" w:space="0" w:color="auto"/>
              <w:right w:val="single" w:sz="4" w:space="0" w:color="auto"/>
            </w:tcBorders>
            <w:noWrap/>
            <w:vAlign w:val="center"/>
            <w:hideMark/>
          </w:tcPr>
          <w:p w14:paraId="6AAEFD89"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 </w:t>
            </w:r>
          </w:p>
        </w:tc>
        <w:tc>
          <w:tcPr>
            <w:tcW w:w="975" w:type="pct"/>
            <w:tcBorders>
              <w:top w:val="nil"/>
              <w:left w:val="nil"/>
              <w:bottom w:val="single" w:sz="4" w:space="0" w:color="auto"/>
              <w:right w:val="single" w:sz="4" w:space="0" w:color="auto"/>
            </w:tcBorders>
            <w:vAlign w:val="center"/>
            <w:hideMark/>
          </w:tcPr>
          <w:p w14:paraId="56416C7A"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změnové řízení: změna obecné části SZV: Kapitola 4 bod 47</w:t>
            </w:r>
          </w:p>
        </w:tc>
        <w:tc>
          <w:tcPr>
            <w:tcW w:w="3837" w:type="pct"/>
            <w:tcBorders>
              <w:top w:val="nil"/>
              <w:left w:val="nil"/>
              <w:bottom w:val="single" w:sz="4" w:space="0" w:color="auto"/>
              <w:right w:val="single" w:sz="4" w:space="0" w:color="auto"/>
            </w:tcBorders>
            <w:hideMark/>
          </w:tcPr>
          <w:p w14:paraId="2DE443F0" w14:textId="13FB2440" w:rsidR="000B63FB" w:rsidRPr="00BA602E" w:rsidRDefault="000B63FB" w:rsidP="005F75D3">
            <w:pPr>
              <w:spacing w:after="0" w:line="240" w:lineRule="auto"/>
              <w:rPr>
                <w:rFonts w:ascii="Arial" w:eastAsia="Times New Roman" w:hAnsi="Arial" w:cs="Arial"/>
                <w:sz w:val="16"/>
                <w:szCs w:val="16"/>
                <w:lang w:eastAsia="cs-CZ"/>
              </w:rPr>
            </w:pPr>
            <w:r w:rsidRPr="00BA602E">
              <w:rPr>
                <w:rFonts w:ascii="Arial" w:eastAsia="Times New Roman" w:hAnsi="Arial" w:cs="Arial"/>
                <w:sz w:val="16"/>
                <w:szCs w:val="16"/>
                <w:lang w:eastAsia="cs-CZ"/>
              </w:rPr>
              <w:t>Nesouhlas. Jedná se o duplicitní informaci, která je již obsažena v RL výkonu.</w:t>
            </w:r>
            <w:r w:rsidRPr="00BA602E">
              <w:rPr>
                <w:rFonts w:ascii="Arial" w:eastAsia="Times New Roman" w:hAnsi="Arial" w:cs="Arial"/>
                <w:sz w:val="16"/>
                <w:szCs w:val="16"/>
                <w:lang w:eastAsia="cs-CZ"/>
              </w:rPr>
              <w:br/>
            </w:r>
          </w:p>
        </w:tc>
      </w:tr>
      <w:tr w:rsidR="000B63FB" w:rsidRPr="00B726DC" w14:paraId="1C500D28" w14:textId="77777777" w:rsidTr="00BA01D7">
        <w:trPr>
          <w:trHeight w:val="2040"/>
        </w:trPr>
        <w:tc>
          <w:tcPr>
            <w:tcW w:w="188" w:type="pct"/>
            <w:tcBorders>
              <w:top w:val="nil"/>
              <w:left w:val="single" w:sz="4" w:space="0" w:color="auto"/>
              <w:bottom w:val="single" w:sz="4" w:space="0" w:color="auto"/>
              <w:right w:val="single" w:sz="4" w:space="0" w:color="auto"/>
            </w:tcBorders>
            <w:noWrap/>
            <w:vAlign w:val="center"/>
            <w:hideMark/>
          </w:tcPr>
          <w:p w14:paraId="46233ED8"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lastRenderedPageBreak/>
              <w:t>913</w:t>
            </w:r>
          </w:p>
        </w:tc>
        <w:tc>
          <w:tcPr>
            <w:tcW w:w="975" w:type="pct"/>
            <w:tcBorders>
              <w:top w:val="nil"/>
              <w:left w:val="nil"/>
              <w:bottom w:val="single" w:sz="4" w:space="0" w:color="auto"/>
              <w:right w:val="single" w:sz="4" w:space="0" w:color="auto"/>
            </w:tcBorders>
            <w:vAlign w:val="center"/>
            <w:hideMark/>
          </w:tcPr>
          <w:p w14:paraId="512EB923"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06639</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OŠETŘENÍ STOMIÍ</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změnové řízení: změna obsahu výkonu</w:t>
            </w:r>
          </w:p>
        </w:tc>
        <w:tc>
          <w:tcPr>
            <w:tcW w:w="3837" w:type="pct"/>
            <w:tcBorders>
              <w:top w:val="nil"/>
              <w:left w:val="nil"/>
              <w:bottom w:val="single" w:sz="4" w:space="0" w:color="auto"/>
              <w:right w:val="single" w:sz="4" w:space="0" w:color="auto"/>
            </w:tcBorders>
            <w:hideMark/>
          </w:tcPr>
          <w:p w14:paraId="7BB42DC5" w14:textId="77777777" w:rsidR="000B63FB" w:rsidRPr="00E903A9" w:rsidRDefault="000B63FB" w:rsidP="00E903A9">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E903A9">
              <w:rPr>
                <w:rFonts w:ascii="Arial" w:eastAsia="Times New Roman" w:hAnsi="Arial" w:cs="Arial"/>
                <w:sz w:val="16"/>
                <w:szCs w:val="16"/>
                <w:lang w:eastAsia="cs-CZ"/>
              </w:rPr>
              <w:t xml:space="preserve">ŽÁDNÁ z položek uvedených v PMAT se během výkonu ošetření stomie nepoužívá (náplasti, stříkačky, pinzeta, ústní lopatka). Všechny prostředky k ošetření stomie získává pacient na poukaz a rozhodně ne ve sterilní podobě. </w:t>
            </w:r>
          </w:p>
          <w:p w14:paraId="5075BB6F" w14:textId="139BDFC8" w:rsidR="000B63FB" w:rsidRPr="00E903A9" w:rsidRDefault="000B63FB" w:rsidP="00E903A9">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E903A9">
              <w:rPr>
                <w:rFonts w:ascii="Arial" w:eastAsia="Times New Roman" w:hAnsi="Arial" w:cs="Arial"/>
                <w:sz w:val="16"/>
                <w:szCs w:val="16"/>
                <w:lang w:eastAsia="cs-CZ"/>
              </w:rPr>
              <w:t>Vhodná úprava dle výkonů v odb. 925 – v odb. 925:</w:t>
            </w:r>
            <w:r>
              <w:rPr>
                <w:rFonts w:ascii="Arial" w:eastAsia="Times New Roman" w:hAnsi="Arial" w:cs="Arial"/>
                <w:sz w:val="16"/>
                <w:szCs w:val="16"/>
                <w:lang w:eastAsia="cs-CZ"/>
              </w:rPr>
              <w:t xml:space="preserve"> </w:t>
            </w:r>
            <w:r w:rsidRPr="00E903A9">
              <w:rPr>
                <w:rFonts w:ascii="Arial" w:eastAsia="Times New Roman" w:hAnsi="Arial" w:cs="Arial"/>
                <w:sz w:val="16"/>
                <w:szCs w:val="16"/>
                <w:lang w:eastAsia="cs-CZ"/>
              </w:rPr>
              <w:t>tzn</w:t>
            </w:r>
          </w:p>
          <w:p w14:paraId="1DA83358" w14:textId="4FABCA60" w:rsidR="000B63FB" w:rsidRPr="00E903A9" w:rsidRDefault="000B63FB" w:rsidP="00E903A9">
            <w:pPr>
              <w:pStyle w:val="Odstavecseseznamem"/>
              <w:numPr>
                <w:ilvl w:val="0"/>
                <w:numId w:val="1"/>
              </w:numPr>
              <w:spacing w:after="0" w:line="240" w:lineRule="auto"/>
              <w:ind w:left="497" w:hanging="142"/>
              <w:rPr>
                <w:rFonts w:ascii="Arial" w:eastAsia="Times New Roman" w:hAnsi="Arial" w:cs="Arial"/>
                <w:color w:val="000000"/>
                <w:sz w:val="16"/>
                <w:szCs w:val="16"/>
                <w:lang w:eastAsia="cs-CZ"/>
              </w:rPr>
            </w:pPr>
            <w:hyperlink r:id="rId34" w:history="1">
              <w:r w:rsidRPr="00E903A9">
                <w:rPr>
                  <w:rFonts w:ascii="Arial" w:hAnsi="Arial" w:cs="Arial"/>
                  <w:sz w:val="16"/>
                  <w:szCs w:val="16"/>
                </w:rPr>
                <w:t>06327</w:t>
              </w:r>
            </w:hyperlink>
            <w:r w:rsidRPr="00E903A9">
              <w:rPr>
                <w:rFonts w:ascii="Arial" w:eastAsia="Times New Roman" w:hAnsi="Arial" w:cs="Arial"/>
                <w:sz w:val="16"/>
                <w:szCs w:val="16"/>
                <w:lang w:eastAsia="cs-CZ"/>
              </w:rPr>
              <w:t xml:space="preserve">  </w:t>
            </w:r>
            <w:r w:rsidRPr="00E903A9">
              <w:rPr>
                <w:rFonts w:ascii="Arial" w:hAnsi="Arial" w:cs="Arial"/>
                <w:color w:val="333333"/>
                <w:sz w:val="16"/>
                <w:szCs w:val="16"/>
                <w:shd w:val="clear" w:color="auto" w:fill="FFFFFF"/>
              </w:rPr>
              <w:t xml:space="preserve">OŠETŘENÍ STOMIÍ STŘEVNÍCH TYPŮ </w:t>
            </w:r>
            <w:r w:rsidRPr="00E903A9">
              <w:rPr>
                <w:rFonts w:ascii="Arial" w:eastAsia="Times New Roman" w:hAnsi="Arial" w:cs="Arial"/>
                <w:sz w:val="16"/>
                <w:szCs w:val="16"/>
                <w:lang w:eastAsia="cs-CZ"/>
              </w:rPr>
              <w:t xml:space="preserve">= 1b, </w:t>
            </w:r>
          </w:p>
          <w:p w14:paraId="41C6F913" w14:textId="78DBA67C" w:rsidR="000B63FB" w:rsidRPr="00A37C78" w:rsidRDefault="000B63FB" w:rsidP="00CF5E75">
            <w:pPr>
              <w:pStyle w:val="Odstavecseseznamem"/>
              <w:numPr>
                <w:ilvl w:val="0"/>
                <w:numId w:val="1"/>
              </w:numPr>
              <w:spacing w:after="0" w:line="240" w:lineRule="auto"/>
              <w:ind w:left="497" w:hanging="142"/>
              <w:rPr>
                <w:rFonts w:ascii="Arial" w:eastAsia="Times New Roman" w:hAnsi="Arial" w:cs="Arial"/>
                <w:color w:val="000000"/>
                <w:sz w:val="16"/>
                <w:szCs w:val="16"/>
                <w:lang w:eastAsia="cs-CZ"/>
              </w:rPr>
            </w:pPr>
            <w:hyperlink r:id="rId35" w:history="1">
              <w:r w:rsidRPr="00A37C78">
                <w:rPr>
                  <w:rFonts w:ascii="Arial" w:hAnsi="Arial" w:cs="Arial"/>
                  <w:sz w:val="16"/>
                  <w:szCs w:val="16"/>
                </w:rPr>
                <w:t>06328</w:t>
              </w:r>
            </w:hyperlink>
            <w:r w:rsidRPr="00A37C78">
              <w:rPr>
                <w:rFonts w:ascii="Arial" w:eastAsia="Times New Roman" w:hAnsi="Arial" w:cs="Arial"/>
                <w:sz w:val="16"/>
                <w:szCs w:val="16"/>
                <w:lang w:eastAsia="cs-CZ"/>
              </w:rPr>
              <w:t xml:space="preserve">  </w:t>
            </w:r>
            <w:r w:rsidRPr="00A37C78">
              <w:rPr>
                <w:rFonts w:ascii="Arial" w:hAnsi="Arial" w:cs="Arial"/>
                <w:color w:val="333333"/>
                <w:sz w:val="16"/>
                <w:szCs w:val="16"/>
                <w:shd w:val="clear" w:color="auto" w:fill="FFFFFF"/>
              </w:rPr>
              <w:t>OŠETŘENÍ STOMIÍ TYPU PEG, NEFROSTOMIE, EPICYSTOSTOMIE A TRACHEOSTOMIE</w:t>
            </w:r>
            <w:r w:rsidRPr="00A37C78">
              <w:rPr>
                <w:rFonts w:ascii="Arial" w:eastAsia="Times New Roman" w:hAnsi="Arial" w:cs="Arial"/>
                <w:sz w:val="16"/>
                <w:szCs w:val="16"/>
                <w:lang w:eastAsia="cs-CZ"/>
              </w:rPr>
              <w:t>= 25 b.</w:t>
            </w:r>
          </w:p>
          <w:p w14:paraId="1571800B" w14:textId="77777777" w:rsidR="000B63FB" w:rsidRDefault="000B63FB" w:rsidP="00E510B6">
            <w:pPr>
              <w:jc w:val="center"/>
              <w:rPr>
                <w:rFonts w:ascii="Arial" w:eastAsia="Times New Roman" w:hAnsi="Arial" w:cs="Arial"/>
                <w:color w:val="000000"/>
                <w:sz w:val="16"/>
                <w:szCs w:val="16"/>
                <w:lang w:eastAsia="cs-CZ"/>
              </w:rPr>
            </w:pPr>
          </w:p>
          <w:p w14:paraId="64FEC172" w14:textId="094E21C0" w:rsidR="000B63FB" w:rsidRPr="00E510B6" w:rsidRDefault="000B63FB" w:rsidP="00E510B6">
            <w:pPr>
              <w:rPr>
                <w:rFonts w:ascii="Arial" w:eastAsia="Times New Roman" w:hAnsi="Arial" w:cs="Arial"/>
                <w:sz w:val="16"/>
                <w:szCs w:val="16"/>
                <w:lang w:eastAsia="cs-CZ"/>
              </w:rPr>
            </w:pPr>
          </w:p>
        </w:tc>
      </w:tr>
      <w:tr w:rsidR="000B63FB" w:rsidRPr="00B726DC" w14:paraId="16702C10" w14:textId="77777777" w:rsidTr="00BA01D7">
        <w:trPr>
          <w:trHeight w:val="5805"/>
        </w:trPr>
        <w:tc>
          <w:tcPr>
            <w:tcW w:w="188" w:type="pct"/>
            <w:tcBorders>
              <w:top w:val="nil"/>
              <w:left w:val="single" w:sz="4" w:space="0" w:color="auto"/>
              <w:bottom w:val="single" w:sz="4" w:space="0" w:color="auto"/>
              <w:right w:val="single" w:sz="4" w:space="0" w:color="auto"/>
            </w:tcBorders>
            <w:noWrap/>
            <w:vAlign w:val="center"/>
            <w:hideMark/>
          </w:tcPr>
          <w:p w14:paraId="461569BC"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816</w:t>
            </w:r>
          </w:p>
        </w:tc>
        <w:tc>
          <w:tcPr>
            <w:tcW w:w="975" w:type="pct"/>
            <w:tcBorders>
              <w:top w:val="nil"/>
              <w:left w:val="nil"/>
              <w:bottom w:val="single" w:sz="4" w:space="0" w:color="auto"/>
              <w:right w:val="single" w:sz="4" w:space="0" w:color="auto"/>
            </w:tcBorders>
            <w:vAlign w:val="center"/>
            <w:hideMark/>
          </w:tcPr>
          <w:p w14:paraId="3E861F99" w14:textId="77777777" w:rsidR="000B63FB" w:rsidRPr="00B726DC" w:rsidRDefault="000B63FB" w:rsidP="00677A2B">
            <w:pPr>
              <w:spacing w:after="0" w:line="240" w:lineRule="auto"/>
              <w:jc w:val="center"/>
              <w:rPr>
                <w:rFonts w:ascii="Arial" w:eastAsia="Times New Roman" w:hAnsi="Arial" w:cs="Arial"/>
                <w:b/>
                <w:bCs/>
                <w:color w:val="000000"/>
                <w:sz w:val="16"/>
                <w:szCs w:val="16"/>
                <w:lang w:eastAsia="cs-CZ"/>
              </w:rPr>
            </w:pPr>
            <w:r w:rsidRPr="00B726DC">
              <w:rPr>
                <w:rFonts w:ascii="Arial" w:eastAsia="Times New Roman" w:hAnsi="Arial" w:cs="Arial"/>
                <w:b/>
                <w:bCs/>
                <w:color w:val="000000"/>
                <w:sz w:val="16"/>
                <w:szCs w:val="16"/>
                <w:lang w:eastAsia="cs-CZ"/>
              </w:rPr>
              <w:t>94299</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816-2025-12-12-10-25-56</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STANOVENÍ DÁRCOVSKÉ VOLNÉ DNA PO TRANSPLANTACI SOLIDNÍCH ORGÁNŮ</w:t>
            </w:r>
            <w:r w:rsidRPr="00B726DC">
              <w:rPr>
                <w:rFonts w:ascii="Arial" w:eastAsia="Times New Roman" w:hAnsi="Arial" w:cs="Arial"/>
                <w:b/>
                <w:bCs/>
                <w:color w:val="000000"/>
                <w:sz w:val="16"/>
                <w:szCs w:val="16"/>
                <w:lang w:eastAsia="cs-CZ"/>
              </w:rPr>
              <w:br/>
            </w:r>
            <w:r w:rsidRPr="00B726DC">
              <w:rPr>
                <w:rFonts w:ascii="Arial" w:eastAsia="Times New Roman" w:hAnsi="Arial" w:cs="Arial"/>
                <w:b/>
                <w:bCs/>
                <w:color w:val="000000"/>
                <w:sz w:val="16"/>
                <w:szCs w:val="16"/>
                <w:lang w:eastAsia="cs-CZ"/>
              </w:rPr>
              <w:br/>
              <w:t>nový výkon</w:t>
            </w:r>
          </w:p>
        </w:tc>
        <w:tc>
          <w:tcPr>
            <w:tcW w:w="3837" w:type="pct"/>
            <w:tcBorders>
              <w:top w:val="nil"/>
              <w:left w:val="nil"/>
              <w:bottom w:val="single" w:sz="4" w:space="0" w:color="auto"/>
              <w:right w:val="single" w:sz="4" w:space="0" w:color="auto"/>
            </w:tcBorders>
            <w:hideMark/>
          </w:tcPr>
          <w:p w14:paraId="4929D93B" w14:textId="395BBA71" w:rsidR="000B63FB" w:rsidRPr="00B726DC" w:rsidRDefault="000B63FB" w:rsidP="002425F0">
            <w:pPr>
              <w:rPr>
                <w:rFonts w:ascii="Arial" w:hAnsi="Arial" w:cs="Arial"/>
                <w:sz w:val="16"/>
                <w:szCs w:val="16"/>
              </w:rPr>
            </w:pPr>
            <w:r w:rsidRPr="00B726DC">
              <w:rPr>
                <w:rFonts w:ascii="Arial" w:hAnsi="Arial" w:cs="Arial"/>
                <w:sz w:val="16"/>
                <w:szCs w:val="16"/>
              </w:rPr>
              <w:t>Výkon předložen na minulé PS SZV, kdy stažen, tedy připomínky trvají</w:t>
            </w:r>
          </w:p>
          <w:p w14:paraId="7DF956A5" w14:textId="20CF0D8D" w:rsidR="000B63FB" w:rsidRDefault="000B63FB" w:rsidP="002425F0">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 xml:space="preserve">Vzhledem k problematice, které se dotýká navrhovaný výkon – stanovení volné DNA na principu NGS, náhrada za biopsii – byla </w:t>
            </w:r>
            <w:r w:rsidRPr="00E903A9">
              <w:rPr>
                <w:rFonts w:ascii="Arial" w:eastAsia="Times New Roman" w:hAnsi="Arial" w:cs="Arial"/>
                <w:b/>
                <w:bCs/>
                <w:sz w:val="16"/>
                <w:szCs w:val="16"/>
                <w:lang w:eastAsia="cs-CZ"/>
              </w:rPr>
              <w:t xml:space="preserve">požadována stanoviska k tomuto návrhu výkonu a sice od Společnosti lékařské genetiky a genomiky ČLS JEP </w:t>
            </w:r>
            <w:r>
              <w:rPr>
                <w:rFonts w:ascii="Arial" w:eastAsia="Times New Roman" w:hAnsi="Arial" w:cs="Arial"/>
                <w:b/>
                <w:bCs/>
                <w:sz w:val="16"/>
                <w:szCs w:val="16"/>
                <w:lang w:eastAsia="cs-CZ"/>
              </w:rPr>
              <w:t xml:space="preserve">(SLG) </w:t>
            </w:r>
            <w:r w:rsidRPr="00E903A9">
              <w:rPr>
                <w:rFonts w:ascii="Arial" w:eastAsia="Times New Roman" w:hAnsi="Arial" w:cs="Arial"/>
                <w:b/>
                <w:bCs/>
                <w:sz w:val="16"/>
                <w:szCs w:val="16"/>
                <w:lang w:eastAsia="cs-CZ"/>
              </w:rPr>
              <w:t>a Společnosti českých patologů ČLS JEP</w:t>
            </w:r>
            <w:r>
              <w:rPr>
                <w:rFonts w:ascii="Arial" w:eastAsia="Times New Roman" w:hAnsi="Arial" w:cs="Arial"/>
                <w:b/>
                <w:bCs/>
                <w:sz w:val="16"/>
                <w:szCs w:val="16"/>
                <w:lang w:eastAsia="cs-CZ"/>
              </w:rPr>
              <w:t xml:space="preserve"> (SČP)</w:t>
            </w:r>
            <w:r w:rsidRPr="00E903A9">
              <w:rPr>
                <w:rFonts w:ascii="Arial" w:eastAsia="Times New Roman" w:hAnsi="Arial" w:cs="Arial"/>
                <w:b/>
                <w:bCs/>
                <w:sz w:val="16"/>
                <w:szCs w:val="16"/>
                <w:lang w:eastAsia="cs-CZ"/>
              </w:rPr>
              <w:t>.</w:t>
            </w:r>
            <w:r w:rsidRPr="00B726DC">
              <w:rPr>
                <w:rFonts w:ascii="Arial" w:eastAsia="Times New Roman" w:hAnsi="Arial" w:cs="Arial"/>
                <w:sz w:val="16"/>
                <w:szCs w:val="16"/>
                <w:lang w:eastAsia="cs-CZ"/>
              </w:rPr>
              <w:t xml:space="preserve"> </w:t>
            </w:r>
          </w:p>
          <w:p w14:paraId="50FD2459" w14:textId="51676442" w:rsidR="000B63FB" w:rsidRPr="00B726DC" w:rsidRDefault="000B63FB" w:rsidP="002425F0">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S</w:t>
            </w:r>
            <w:r>
              <w:rPr>
                <w:rFonts w:ascii="Arial" w:eastAsia="Times New Roman" w:hAnsi="Arial" w:cs="Arial"/>
                <w:sz w:val="16"/>
                <w:szCs w:val="16"/>
                <w:lang w:eastAsia="cs-CZ"/>
              </w:rPr>
              <w:t xml:space="preserve">LG </w:t>
            </w:r>
            <w:r w:rsidRPr="00B726DC">
              <w:rPr>
                <w:rFonts w:ascii="Arial" w:eastAsia="Times New Roman" w:hAnsi="Arial" w:cs="Arial"/>
                <w:sz w:val="16"/>
                <w:szCs w:val="16"/>
                <w:lang w:eastAsia="cs-CZ"/>
              </w:rPr>
              <w:t>je nyní předkladatel výkonu, k dispozici je dřívější stanovisko SČP (viz závěr připomínek)</w:t>
            </w:r>
          </w:p>
          <w:p w14:paraId="1A68564E" w14:textId="77777777" w:rsidR="000B63FB" w:rsidRPr="00B726DC" w:rsidRDefault="000B63FB" w:rsidP="002425F0">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 xml:space="preserve">V databázi MZ ČR figurují 2 registrační listy pro daný výkon, vyjadřujeme se k </w:t>
            </w:r>
            <w:r w:rsidRPr="00B726DC">
              <w:rPr>
                <w:rFonts w:ascii="Arial" w:hAnsi="Arial" w:cs="Arial"/>
                <w:sz w:val="16"/>
                <w:szCs w:val="16"/>
              </w:rPr>
              <w:t>816-2025-12-12-10-25-56</w:t>
            </w:r>
          </w:p>
          <w:p w14:paraId="2FC3BE5C" w14:textId="77777777" w:rsidR="000B63FB" w:rsidRPr="00B726DC" w:rsidRDefault="000B63FB" w:rsidP="002425F0">
            <w:pPr>
              <w:pStyle w:val="Odstavecseseznamem"/>
              <w:spacing w:after="0" w:line="240" w:lineRule="auto"/>
              <w:ind w:left="240"/>
              <w:rPr>
                <w:rFonts w:ascii="Arial" w:eastAsia="Times New Roman" w:hAnsi="Arial" w:cs="Arial"/>
                <w:sz w:val="16"/>
                <w:szCs w:val="16"/>
                <w:lang w:eastAsia="cs-CZ"/>
              </w:rPr>
            </w:pPr>
          </w:p>
          <w:p w14:paraId="036AA8F7" w14:textId="77777777" w:rsidR="000B63FB" w:rsidRPr="00B726DC" w:rsidRDefault="000B63FB" w:rsidP="002425F0">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Nakolik je dané vyšetření již zavedenou rutinní metodou? Nakolik je daná metoda již standardizována?</w:t>
            </w:r>
          </w:p>
          <w:p w14:paraId="2DE0C188" w14:textId="4EA9CD61" w:rsidR="000B63FB" w:rsidRPr="00B726DC" w:rsidRDefault="000B63FB" w:rsidP="002425F0">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 xml:space="preserve">Je daná metoda součástí </w:t>
            </w:r>
            <w:r w:rsidRPr="00B726DC">
              <w:rPr>
                <w:rFonts w:ascii="Arial" w:eastAsia="Times New Roman" w:hAnsi="Arial" w:cs="Arial"/>
                <w:b/>
                <w:sz w:val="16"/>
                <w:szCs w:val="16"/>
                <w:u w:val="single"/>
                <w:lang w:eastAsia="cs-CZ"/>
              </w:rPr>
              <w:t>doporučených postupů v ČR</w:t>
            </w:r>
            <w:r w:rsidRPr="00B726DC">
              <w:rPr>
                <w:rFonts w:ascii="Arial" w:eastAsia="Times New Roman" w:hAnsi="Arial" w:cs="Arial"/>
                <w:sz w:val="16"/>
                <w:szCs w:val="16"/>
                <w:lang w:eastAsia="cs-CZ"/>
              </w:rPr>
              <w:t xml:space="preserve">? </w:t>
            </w:r>
            <w:r w:rsidRPr="00B726DC">
              <w:rPr>
                <w:rFonts w:ascii="Arial" w:eastAsia="Times New Roman" w:hAnsi="Arial" w:cs="Arial"/>
                <w:b/>
                <w:sz w:val="16"/>
                <w:szCs w:val="16"/>
                <w:lang w:eastAsia="cs-CZ"/>
              </w:rPr>
              <w:t>Je jasně určeno, v jakých situacích se použije místo biopsie</w:t>
            </w:r>
            <w:r w:rsidRPr="00B726DC">
              <w:rPr>
                <w:rFonts w:ascii="Arial" w:eastAsia="Times New Roman" w:hAnsi="Arial" w:cs="Arial"/>
                <w:sz w:val="16"/>
                <w:szCs w:val="16"/>
                <w:lang w:eastAsia="cs-CZ"/>
              </w:rPr>
              <w:t>?</w:t>
            </w:r>
            <w:r>
              <w:rPr>
                <w:rFonts w:ascii="Arial" w:eastAsia="Times New Roman" w:hAnsi="Arial" w:cs="Arial"/>
                <w:sz w:val="16"/>
                <w:szCs w:val="16"/>
                <w:lang w:eastAsia="cs-CZ"/>
              </w:rPr>
              <w:t xml:space="preserve"> →</w:t>
            </w:r>
            <w:r w:rsidRPr="00E903A9">
              <w:rPr>
                <w:rFonts w:ascii="Arial" w:eastAsia="Times New Roman" w:hAnsi="Arial" w:cs="Arial"/>
                <w:sz w:val="16"/>
                <w:szCs w:val="16"/>
                <w:u w:val="single"/>
                <w:lang w:eastAsia="cs-CZ"/>
              </w:rPr>
              <w:t>nutno indikační kritéria ukotvit do RL!</w:t>
            </w:r>
            <w:r w:rsidRPr="00B726DC">
              <w:rPr>
                <w:rFonts w:ascii="Arial" w:eastAsia="Times New Roman" w:hAnsi="Arial" w:cs="Arial"/>
                <w:sz w:val="16"/>
                <w:szCs w:val="16"/>
                <w:lang w:eastAsia="cs-CZ"/>
              </w:rPr>
              <w:t xml:space="preserve"> </w:t>
            </w:r>
          </w:p>
          <w:p w14:paraId="5486A119" w14:textId="77777777" w:rsidR="000B63FB" w:rsidRPr="00B726DC" w:rsidRDefault="000B63FB" w:rsidP="002425F0">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 xml:space="preserve">Jakým způsobem se došlo k časové dotaci výkonu, časové dotaci nositelů? </w:t>
            </w:r>
            <w:r w:rsidRPr="00B726DC">
              <w:rPr>
                <w:rFonts w:ascii="Arial" w:eastAsia="Times New Roman" w:hAnsi="Arial" w:cs="Arial"/>
                <w:b/>
                <w:sz w:val="16"/>
                <w:szCs w:val="16"/>
                <w:lang w:eastAsia="cs-CZ"/>
              </w:rPr>
              <w:t xml:space="preserve">Je zohledněno vyšetření více vzorků najednou? </w:t>
            </w:r>
            <w:r w:rsidRPr="00B726DC">
              <w:rPr>
                <w:rFonts w:ascii="Arial" w:eastAsia="Times New Roman" w:hAnsi="Arial" w:cs="Arial"/>
                <w:sz w:val="16"/>
                <w:szCs w:val="16"/>
                <w:lang w:eastAsia="cs-CZ"/>
              </w:rPr>
              <w:t>Např. na jednání sděleno, že lze vyšetřit i 24 pacientů najednou, čímž se čas poměrově krátí …..</w:t>
            </w:r>
          </w:p>
          <w:p w14:paraId="4BDF15EC" w14:textId="77777777" w:rsidR="000B63FB" w:rsidRPr="00B726DC" w:rsidRDefault="000B63FB" w:rsidP="002425F0">
            <w:pPr>
              <w:pStyle w:val="Odstavecseseznamem"/>
              <w:numPr>
                <w:ilvl w:val="0"/>
                <w:numId w:val="1"/>
              </w:numPr>
              <w:spacing w:after="0" w:line="240" w:lineRule="auto"/>
              <w:ind w:left="240" w:hanging="142"/>
              <w:rPr>
                <w:rFonts w:ascii="Arial" w:eastAsia="Times New Roman" w:hAnsi="Arial" w:cs="Arial"/>
                <w:b/>
                <w:sz w:val="16"/>
                <w:szCs w:val="16"/>
                <w:lang w:eastAsia="cs-CZ"/>
              </w:rPr>
            </w:pPr>
            <w:r w:rsidRPr="00B726DC">
              <w:rPr>
                <w:rFonts w:ascii="Arial" w:eastAsia="Times New Roman" w:hAnsi="Arial" w:cs="Arial"/>
                <w:b/>
                <w:sz w:val="16"/>
                <w:szCs w:val="16"/>
                <w:lang w:eastAsia="cs-CZ"/>
              </w:rPr>
              <w:t xml:space="preserve">Není doložen PMAT – nutno doložit cenu kitu (např. fakturou) a rozpočítání na jeden vzorek </w:t>
            </w:r>
            <w:r w:rsidRPr="00B726DC">
              <w:rPr>
                <w:rFonts w:ascii="Arial" w:eastAsia="Times New Roman" w:hAnsi="Arial" w:cs="Arial"/>
                <w:sz w:val="16"/>
                <w:szCs w:val="16"/>
                <w:lang w:eastAsia="cs-CZ"/>
              </w:rPr>
              <w:t>(s ohledem na vyšetření více vzorků najednou)</w:t>
            </w:r>
          </w:p>
          <w:p w14:paraId="4858D068" w14:textId="77777777" w:rsidR="000B63FB" w:rsidRPr="00B726DC" w:rsidRDefault="000B63FB" w:rsidP="002425F0">
            <w:pPr>
              <w:pStyle w:val="Odstavecseseznamem"/>
              <w:spacing w:after="0" w:line="240" w:lineRule="auto"/>
              <w:ind w:left="240"/>
              <w:rPr>
                <w:rFonts w:ascii="Arial" w:eastAsia="Times New Roman" w:hAnsi="Arial" w:cs="Arial"/>
                <w:bCs/>
                <w:sz w:val="16"/>
                <w:szCs w:val="16"/>
                <w:lang w:eastAsia="cs-CZ"/>
              </w:rPr>
            </w:pPr>
            <w:r w:rsidRPr="00B726DC">
              <w:rPr>
                <w:rFonts w:ascii="Arial" w:eastAsia="Times New Roman" w:hAnsi="Arial" w:cs="Arial"/>
                <w:b/>
                <w:sz w:val="16"/>
                <w:szCs w:val="16"/>
                <w:lang w:eastAsia="cs-CZ"/>
              </w:rPr>
              <w:t xml:space="preserve">Jaké kity se používají – </w:t>
            </w:r>
            <w:r w:rsidRPr="00B726DC">
              <w:rPr>
                <w:rFonts w:ascii="Arial" w:eastAsia="Times New Roman" w:hAnsi="Arial" w:cs="Arial"/>
                <w:bCs/>
                <w:sz w:val="16"/>
                <w:szCs w:val="16"/>
                <w:lang w:eastAsia="cs-CZ"/>
              </w:rPr>
              <w:t>dle studií se řeší i srovnatelnost jednotlivých kitů jednotlivých výrobců…prosíme vysvětlit</w:t>
            </w:r>
          </w:p>
          <w:p w14:paraId="123FFF2C" w14:textId="77777777" w:rsidR="000B63FB" w:rsidRPr="00B726DC" w:rsidRDefault="000B63FB" w:rsidP="002425F0">
            <w:pPr>
              <w:pStyle w:val="Odstavecseseznamem"/>
              <w:spacing w:after="0" w:line="240" w:lineRule="auto"/>
              <w:ind w:left="240"/>
              <w:rPr>
                <w:rFonts w:ascii="Arial" w:hAnsi="Arial" w:cs="Arial"/>
                <w:bCs/>
                <w:sz w:val="16"/>
                <w:szCs w:val="16"/>
              </w:rPr>
            </w:pPr>
            <w:r w:rsidRPr="00B726DC">
              <w:rPr>
                <w:rFonts w:ascii="Arial" w:eastAsia="Times New Roman" w:hAnsi="Arial" w:cs="Arial"/>
                <w:bCs/>
                <w:sz w:val="16"/>
                <w:szCs w:val="16"/>
                <w:lang w:eastAsia="cs-CZ"/>
              </w:rPr>
              <w:t xml:space="preserve">Nelze kalkulovat izolaci DNA (izolační kit)  – ve výkonu uvedeno, že navazuje na </w:t>
            </w:r>
            <w:r w:rsidRPr="00B726DC">
              <w:rPr>
                <w:rFonts w:ascii="Arial" w:hAnsi="Arial" w:cs="Arial"/>
                <w:bCs/>
                <w:sz w:val="16"/>
                <w:szCs w:val="16"/>
              </w:rPr>
              <w:t xml:space="preserve">výkon izolace DNA 94235, navíc je u položky k izolaci DNA uveden odkaz na výkon </w:t>
            </w:r>
            <w:r w:rsidRPr="00B726DC">
              <w:rPr>
                <w:rFonts w:ascii="Arial" w:hAnsi="Arial" w:cs="Arial"/>
                <w:sz w:val="16"/>
                <w:szCs w:val="16"/>
              </w:rPr>
              <w:t>94299, který neexistuje (jde o číslo původně předloženého výkonu)</w:t>
            </w:r>
            <w:r w:rsidRPr="00B726DC">
              <w:rPr>
                <w:rFonts w:ascii="Arial" w:hAnsi="Arial" w:cs="Arial"/>
                <w:sz w:val="16"/>
                <w:szCs w:val="16"/>
                <w:shd w:val="clear" w:color="auto" w:fill="FEF8E7"/>
              </w:rPr>
              <w:t>.</w:t>
            </w:r>
          </w:p>
          <w:p w14:paraId="3C2D0936" w14:textId="77777777" w:rsidR="000B63FB" w:rsidRPr="00B726DC" w:rsidRDefault="000B63FB" w:rsidP="002425F0">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hAnsi="Arial" w:cs="Arial"/>
                <w:bCs/>
                <w:sz w:val="16"/>
                <w:szCs w:val="16"/>
              </w:rPr>
              <w:t>2x zkumavka za 320 Kč? prosíme vysvětlit a doložit cenu např. fakturou.</w:t>
            </w:r>
          </w:p>
          <w:p w14:paraId="26C7285F" w14:textId="02E11501" w:rsidR="000B63FB" w:rsidRPr="00B726DC" w:rsidRDefault="000B63FB" w:rsidP="002425F0">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b/>
                <w:sz w:val="16"/>
                <w:szCs w:val="16"/>
                <w:lang w:eastAsia="cs-CZ"/>
              </w:rPr>
              <w:t>Cena daného vyšetření –</w:t>
            </w:r>
            <w:r w:rsidRPr="00B726DC">
              <w:rPr>
                <w:rFonts w:ascii="Arial" w:eastAsia="Times New Roman" w:hAnsi="Arial" w:cs="Arial"/>
                <w:sz w:val="16"/>
                <w:szCs w:val="16"/>
                <w:lang w:eastAsia="cs-CZ"/>
              </w:rPr>
              <w:t xml:space="preserve"> je srovnání se zahraničím? Nyní je výkon za 29184 bodů ( v databázi MZ ČR výkon </w:t>
            </w:r>
            <w:r w:rsidRPr="00B726DC">
              <w:rPr>
                <w:rFonts w:ascii="Arial" w:hAnsi="Arial" w:cs="Arial"/>
                <w:sz w:val="16"/>
                <w:szCs w:val="16"/>
              </w:rPr>
              <w:t>816-2025-12-12-10-25-56)</w:t>
            </w:r>
            <w:r w:rsidRPr="00B726DC">
              <w:rPr>
                <w:rFonts w:ascii="Arial" w:hAnsi="Arial" w:cs="Arial"/>
                <w:bCs/>
                <w:iCs/>
                <w:sz w:val="16"/>
                <w:szCs w:val="16"/>
              </w:rPr>
              <w:t>. V</w:t>
            </w:r>
            <w:r w:rsidRPr="00B726DC">
              <w:rPr>
                <w:rFonts w:ascii="Arial" w:eastAsia="Times New Roman" w:hAnsi="Arial" w:cs="Arial"/>
                <w:sz w:val="16"/>
                <w:szCs w:val="16"/>
                <w:lang w:eastAsia="cs-CZ"/>
              </w:rPr>
              <w:t xml:space="preserve"> logu událostí u původního předložení lze nalézt cenu za vyšetření 22 655 Kč za 1 vyšetření… </w:t>
            </w:r>
            <w:r w:rsidRPr="00B726DC">
              <w:rPr>
                <w:rFonts w:ascii="Arial" w:hAnsi="Arial" w:cs="Arial"/>
                <w:bCs/>
                <w:iCs/>
                <w:sz w:val="16"/>
                <w:szCs w:val="16"/>
              </w:rPr>
              <w:t>Dle odkazů na studie dodané předkladatelem je cena dokonce 401 USD (Německo).  Cena zahraničního testu je levnější (USA cca 800 USD dle předkladatele</w:t>
            </w:r>
            <w:r>
              <w:rPr>
                <w:rFonts w:ascii="Arial" w:hAnsi="Arial" w:cs="Arial"/>
                <w:bCs/>
                <w:iCs/>
                <w:sz w:val="16"/>
                <w:szCs w:val="16"/>
              </w:rPr>
              <w:t>, minulé pracovní projednání</w:t>
            </w:r>
            <w:r w:rsidRPr="00B726DC">
              <w:rPr>
                <w:rFonts w:ascii="Arial" w:hAnsi="Arial" w:cs="Arial"/>
                <w:bCs/>
                <w:iCs/>
                <w:sz w:val="16"/>
                <w:szCs w:val="16"/>
              </w:rPr>
              <w:t>). Není tedy lepší posílat vzorek do zahraničí, jak se to děje dle předkladatele již nyní?</w:t>
            </w:r>
          </w:p>
          <w:p w14:paraId="4164907D" w14:textId="77777777" w:rsidR="000B63FB" w:rsidRPr="00E903A9" w:rsidRDefault="000B63FB" w:rsidP="002425F0">
            <w:pPr>
              <w:pStyle w:val="Odstavecseseznamem"/>
              <w:numPr>
                <w:ilvl w:val="0"/>
                <w:numId w:val="1"/>
              </w:numPr>
              <w:spacing w:after="0" w:line="240" w:lineRule="auto"/>
              <w:ind w:left="240" w:hanging="142"/>
              <w:rPr>
                <w:rFonts w:ascii="Arial" w:eastAsia="Times New Roman" w:hAnsi="Arial" w:cs="Arial"/>
                <w:b/>
                <w:sz w:val="16"/>
                <w:szCs w:val="16"/>
                <w:u w:val="single"/>
                <w:lang w:eastAsia="cs-CZ"/>
              </w:rPr>
            </w:pPr>
            <w:r w:rsidRPr="00B726DC">
              <w:rPr>
                <w:rFonts w:ascii="Arial" w:eastAsia="Times New Roman" w:hAnsi="Arial" w:cs="Arial"/>
                <w:b/>
                <w:sz w:val="16"/>
                <w:szCs w:val="16"/>
                <w:lang w:eastAsia="cs-CZ"/>
              </w:rPr>
              <w:t xml:space="preserve">Podmínka S: </w:t>
            </w:r>
            <w:r w:rsidRPr="00B726DC">
              <w:rPr>
                <w:rFonts w:ascii="Arial" w:eastAsia="Times New Roman" w:hAnsi="Arial" w:cs="Arial"/>
                <w:bCs/>
                <w:sz w:val="16"/>
                <w:szCs w:val="16"/>
                <w:lang w:eastAsia="cs-CZ"/>
              </w:rPr>
              <w:t xml:space="preserve">Na minulém jednání byla řečeno, že podmínkou je ČIA akreditace na tento typ NGS metody. </w:t>
            </w:r>
            <w:r w:rsidRPr="00E903A9">
              <w:rPr>
                <w:rFonts w:ascii="Arial" w:eastAsia="Times New Roman" w:hAnsi="Arial" w:cs="Arial"/>
                <w:b/>
                <w:sz w:val="16"/>
                <w:szCs w:val="16"/>
                <w:u w:val="single"/>
                <w:lang w:eastAsia="cs-CZ"/>
              </w:rPr>
              <w:t>Je dostupná akreditace ČIA na NGS metodu na germinální genom na volnou DNA? Jsou již takto laboratoře akreditovány?</w:t>
            </w:r>
          </w:p>
          <w:p w14:paraId="4A07EC4B" w14:textId="77777777" w:rsidR="000B63FB" w:rsidRPr="00B726DC" w:rsidRDefault="000B63FB" w:rsidP="002425F0">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 xml:space="preserve">Jsou uvedena transplantační centra – tedy by mělo být uvedeno Centra vysoce specializované péče v oblasti transplantační medicíny - transplantace ledvin, srdce a plic. </w:t>
            </w:r>
          </w:p>
          <w:p w14:paraId="2D00CDC4" w14:textId="77777777" w:rsidR="000B63FB" w:rsidRPr="00B726DC" w:rsidRDefault="000B63FB" w:rsidP="002425F0">
            <w:pPr>
              <w:pStyle w:val="Odstavecseseznamem"/>
              <w:spacing w:after="0" w:line="240" w:lineRule="auto"/>
              <w:ind w:left="240"/>
              <w:rPr>
                <w:rFonts w:ascii="Arial" w:eastAsia="Times New Roman" w:hAnsi="Arial" w:cs="Arial"/>
                <w:sz w:val="16"/>
                <w:szCs w:val="16"/>
                <w:lang w:eastAsia="cs-CZ"/>
              </w:rPr>
            </w:pPr>
            <w:r w:rsidRPr="00B726DC">
              <w:rPr>
                <w:rFonts w:ascii="Arial" w:eastAsia="Times New Roman" w:hAnsi="Arial" w:cs="Arial"/>
                <w:sz w:val="16"/>
                <w:szCs w:val="16"/>
                <w:lang w:eastAsia="cs-CZ"/>
              </w:rPr>
              <w:t>Vzhledem k vyšetřování a naplnění kapacit (viz diskuse na minulé PS SZV) – vhodné uvést 1 centrum na ČR a konkrétněji ho definovat?</w:t>
            </w:r>
          </w:p>
          <w:p w14:paraId="12E2ADD9" w14:textId="77777777" w:rsidR="000B63FB" w:rsidRPr="00B726DC" w:rsidRDefault="000B63FB" w:rsidP="002425F0">
            <w:pPr>
              <w:pStyle w:val="Odstavecseseznamem"/>
              <w:numPr>
                <w:ilvl w:val="0"/>
                <w:numId w:val="1"/>
              </w:numPr>
              <w:spacing w:after="0" w:line="240" w:lineRule="auto"/>
              <w:ind w:left="240" w:hanging="142"/>
              <w:rPr>
                <w:rFonts w:ascii="Arial" w:eastAsia="Times New Roman" w:hAnsi="Arial" w:cs="Arial"/>
                <w:sz w:val="16"/>
                <w:szCs w:val="16"/>
                <w:lang w:eastAsia="cs-CZ"/>
              </w:rPr>
            </w:pPr>
            <w:r w:rsidRPr="00B726DC">
              <w:rPr>
                <w:rFonts w:ascii="Arial" w:eastAsia="Times New Roman" w:hAnsi="Arial" w:cs="Arial"/>
                <w:sz w:val="16"/>
                <w:szCs w:val="16"/>
                <w:lang w:eastAsia="cs-CZ"/>
              </w:rPr>
              <w:t>Původně uvedeno OF 2x ročně. Nyní 4x ročně?</w:t>
            </w:r>
          </w:p>
          <w:p w14:paraId="1CBAFA04" w14:textId="77777777" w:rsidR="000B63FB" w:rsidRPr="00B726DC" w:rsidRDefault="000B63FB" w:rsidP="002425F0">
            <w:pPr>
              <w:pStyle w:val="Odstavecseseznamem"/>
              <w:numPr>
                <w:ilvl w:val="0"/>
                <w:numId w:val="1"/>
              </w:numPr>
              <w:spacing w:after="0" w:line="240" w:lineRule="auto"/>
              <w:ind w:left="240" w:hanging="142"/>
              <w:rPr>
                <w:rFonts w:ascii="Arial" w:eastAsia="Times New Roman" w:hAnsi="Arial" w:cs="Arial"/>
                <w:bCs/>
                <w:sz w:val="16"/>
                <w:szCs w:val="16"/>
                <w:lang w:eastAsia="cs-CZ"/>
              </w:rPr>
            </w:pPr>
            <w:r w:rsidRPr="00B726DC">
              <w:rPr>
                <w:rFonts w:ascii="Arial" w:eastAsia="Times New Roman" w:hAnsi="Arial" w:cs="Arial"/>
                <w:bCs/>
                <w:sz w:val="16"/>
                <w:szCs w:val="16"/>
                <w:lang w:eastAsia="cs-CZ"/>
              </w:rPr>
              <w:t>Ad přístroje – budou oba přístroje využity 100% času výkonu? Je zohledněno vyšetření více vzorků najednou?</w:t>
            </w:r>
            <w:r w:rsidRPr="00B726DC">
              <w:rPr>
                <w:rFonts w:ascii="Arial" w:eastAsia="Times New Roman" w:hAnsi="Arial" w:cs="Arial"/>
                <w:bCs/>
                <w:sz w:val="16"/>
                <w:szCs w:val="16"/>
                <w:lang w:eastAsia="cs-CZ"/>
              </w:rPr>
              <w:br/>
              <w:t>Ad ceny přístrojů – jsou i nadále relevantní? Přístroj má být ekonomicky nejméně náročnou variantu.</w:t>
            </w:r>
          </w:p>
          <w:p w14:paraId="4C163A6D" w14:textId="43128A98" w:rsidR="000B63FB" w:rsidRPr="00B726DC" w:rsidRDefault="000B63FB" w:rsidP="002425F0">
            <w:pPr>
              <w:pStyle w:val="Odstavecseseznamem"/>
              <w:numPr>
                <w:ilvl w:val="0"/>
                <w:numId w:val="1"/>
              </w:numPr>
              <w:spacing w:after="0" w:line="240" w:lineRule="auto"/>
              <w:ind w:left="240" w:hanging="142"/>
              <w:rPr>
                <w:rFonts w:ascii="Arial" w:eastAsia="Times New Roman" w:hAnsi="Arial" w:cs="Arial"/>
                <w:bCs/>
                <w:sz w:val="16"/>
                <w:szCs w:val="16"/>
                <w:lang w:eastAsia="cs-CZ"/>
              </w:rPr>
            </w:pPr>
            <w:r w:rsidRPr="00B726DC">
              <w:rPr>
                <w:rFonts w:ascii="Arial" w:hAnsi="Arial" w:cs="Arial"/>
                <w:bCs/>
                <w:sz w:val="16"/>
                <w:szCs w:val="16"/>
              </w:rPr>
              <w:t xml:space="preserve">Funkce nositele </w:t>
            </w:r>
            <w:r w:rsidRPr="00B726DC">
              <w:rPr>
                <w:rFonts w:ascii="Arial" w:eastAsia="Times New Roman" w:hAnsi="Arial" w:cs="Arial"/>
                <w:color w:val="000000"/>
                <w:sz w:val="16"/>
                <w:szCs w:val="16"/>
                <w:lang w:eastAsia="cs-CZ"/>
              </w:rPr>
              <w:t>Funkce K2 by mohla být upřesněna "bioanalytik pro klinickou genetiku".</w:t>
            </w:r>
          </w:p>
          <w:p w14:paraId="0BCC52AC" w14:textId="77777777" w:rsidR="000B63FB" w:rsidRPr="00B726DC" w:rsidRDefault="000B63FB" w:rsidP="002425F0">
            <w:pPr>
              <w:pStyle w:val="Odstavecseseznamem"/>
              <w:ind w:left="240"/>
              <w:rPr>
                <w:rFonts w:ascii="Arial" w:eastAsia="Times New Roman" w:hAnsi="Arial" w:cs="Arial"/>
                <w:b/>
                <w:sz w:val="16"/>
                <w:szCs w:val="16"/>
                <w:lang w:eastAsia="cs-CZ"/>
              </w:rPr>
            </w:pPr>
            <w:r w:rsidRPr="00B726DC">
              <w:rPr>
                <w:rFonts w:ascii="Arial" w:eastAsia="Times New Roman" w:hAnsi="Arial" w:cs="Arial"/>
                <w:sz w:val="16"/>
                <w:szCs w:val="16"/>
                <w:lang w:eastAsia="cs-CZ"/>
              </w:rPr>
              <w:br/>
            </w:r>
            <w:r w:rsidRPr="00B726DC">
              <w:rPr>
                <w:rFonts w:ascii="Arial" w:eastAsia="Times New Roman" w:hAnsi="Arial" w:cs="Arial"/>
                <w:sz w:val="16"/>
                <w:szCs w:val="16"/>
                <w:lang w:eastAsia="cs-CZ"/>
              </w:rPr>
              <w:br/>
              <w:t>Ze stanoviska SČP ČLS JEP:</w:t>
            </w:r>
            <w:r w:rsidRPr="00B726DC">
              <w:rPr>
                <w:rFonts w:ascii="Arial" w:eastAsia="Times New Roman" w:hAnsi="Arial" w:cs="Arial"/>
                <w:sz w:val="16"/>
                <w:szCs w:val="16"/>
                <w:lang w:eastAsia="cs-CZ"/>
              </w:rPr>
              <w:br/>
            </w:r>
            <w:r w:rsidRPr="00B726DC">
              <w:rPr>
                <w:rFonts w:ascii="Arial" w:eastAsia="Times New Roman" w:hAnsi="Arial" w:cs="Arial"/>
                <w:sz w:val="16"/>
                <w:szCs w:val="16"/>
                <w:lang w:eastAsia="cs-CZ"/>
              </w:rPr>
              <w:lastRenderedPageBreak/>
              <w:t xml:space="preserve">1.  Výbor SČP se necítí kvalifikován posoudit klinickou relevanci uvedeného výkonu v rámci dané problematiky, nicméně vnímá, že problematika není úplně jednoznačná a doporučení odborných společností, kterých se toto týká, jsou na různé úrovni evidence. Sami autoři některých doporučení zdůrazňují absenci dostatečné klinické relevance podloženou prospektivními klinickými studiemi. </w:t>
            </w:r>
            <w:r w:rsidRPr="00B726DC">
              <w:rPr>
                <w:rFonts w:ascii="Arial" w:eastAsia="Times New Roman" w:hAnsi="Arial" w:cs="Arial"/>
                <w:sz w:val="16"/>
                <w:szCs w:val="16"/>
                <w:lang w:eastAsia="cs-CZ"/>
              </w:rPr>
              <w:br/>
              <w:t>2.  Není jasné, jestli je úhrada tohoto testování v dalších zemích z prostředků zdravotního pojištění a jestli jsou zkušenosti nad rámec publikovaných studií, a pokud ano, jaké jsou reálné praktické dopady implementace do praxe, i s ohledem na neprovedení bioptického vyšetření.</w:t>
            </w:r>
            <w:r w:rsidRPr="00B726DC">
              <w:rPr>
                <w:rFonts w:ascii="Arial" w:eastAsia="Times New Roman" w:hAnsi="Arial" w:cs="Arial"/>
                <w:sz w:val="16"/>
                <w:szCs w:val="16"/>
                <w:lang w:eastAsia="cs-CZ"/>
              </w:rPr>
              <w:br/>
              <w:t>3.  Není jasné, jaký by měl být algoritmus vyšetřování, zejména jestli je cílem, aby vyšetření DNA plošně nahrazovalo bioptické vyšetření, nebo bude vyšetření DNA provedeno pouze v situaci, kdy není bioptické vyšetření možné.</w:t>
            </w:r>
            <w:r w:rsidRPr="00B726DC">
              <w:rPr>
                <w:rFonts w:ascii="Arial" w:eastAsia="Times New Roman" w:hAnsi="Arial" w:cs="Arial"/>
                <w:sz w:val="16"/>
                <w:szCs w:val="16"/>
                <w:lang w:eastAsia="cs-CZ"/>
              </w:rPr>
              <w:br/>
            </w:r>
            <w:r w:rsidRPr="00B726DC">
              <w:rPr>
                <w:rFonts w:ascii="Arial" w:eastAsia="Times New Roman" w:hAnsi="Arial" w:cs="Arial"/>
                <w:b/>
                <w:sz w:val="16"/>
                <w:szCs w:val="16"/>
                <w:lang w:eastAsia="cs-CZ"/>
              </w:rPr>
              <w:t xml:space="preserve">Není ani zřejmé, jaký by měl být algoritmus vyšetřování, zejména jestli je cílem, aby vyšetření DNA plošně nahrazovalo bioptické vyšetření, nebo bude vyšetření DNA provedeno pouze v situaci, kdy není bioptické vyšetření možné. </w:t>
            </w:r>
          </w:p>
          <w:p w14:paraId="02C68F32" w14:textId="70D11492" w:rsidR="000B63FB" w:rsidRPr="00B726DC" w:rsidRDefault="000B63FB" w:rsidP="002425F0">
            <w:pPr>
              <w:spacing w:after="0" w:line="240" w:lineRule="auto"/>
              <w:rPr>
                <w:rFonts w:ascii="Arial" w:eastAsia="Times New Roman" w:hAnsi="Arial" w:cs="Arial"/>
                <w:sz w:val="16"/>
                <w:szCs w:val="16"/>
                <w:lang w:eastAsia="cs-CZ"/>
              </w:rPr>
            </w:pPr>
          </w:p>
        </w:tc>
      </w:tr>
    </w:tbl>
    <w:p w14:paraId="09EF995A" w14:textId="77777777" w:rsidR="007C0E75" w:rsidRPr="00B726DC" w:rsidRDefault="007C0E75">
      <w:pPr>
        <w:rPr>
          <w:rFonts w:ascii="Arial" w:hAnsi="Arial" w:cs="Arial"/>
          <w:sz w:val="16"/>
          <w:szCs w:val="16"/>
        </w:rPr>
      </w:pPr>
    </w:p>
    <w:sectPr w:rsidR="007C0E75" w:rsidRPr="00B726DC" w:rsidSect="00677A2B">
      <w:headerReference w:type="default" r:id="rId36"/>
      <w:footerReference w:type="default" r:id="rId37"/>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F97131" w14:textId="77777777" w:rsidR="0045114A" w:rsidRDefault="0045114A" w:rsidP="00E2100C">
      <w:pPr>
        <w:spacing w:after="0" w:line="240" w:lineRule="auto"/>
      </w:pPr>
      <w:r>
        <w:separator/>
      </w:r>
    </w:p>
  </w:endnote>
  <w:endnote w:type="continuationSeparator" w:id="0">
    <w:p w14:paraId="12A830FB" w14:textId="77777777" w:rsidR="0045114A" w:rsidRDefault="0045114A" w:rsidP="00E210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75903738"/>
      <w:docPartObj>
        <w:docPartGallery w:val="Page Numbers (Bottom of Page)"/>
        <w:docPartUnique/>
      </w:docPartObj>
    </w:sdtPr>
    <w:sdtEndPr/>
    <w:sdtContent>
      <w:p w14:paraId="6FE43467" w14:textId="4BC080E3" w:rsidR="00B3170D" w:rsidRDefault="00B3170D">
        <w:pPr>
          <w:pStyle w:val="Zpat"/>
          <w:jc w:val="right"/>
        </w:pPr>
        <w:r>
          <w:fldChar w:fldCharType="begin"/>
        </w:r>
        <w:r>
          <w:instrText>PAGE   \* MERGEFORMAT</w:instrText>
        </w:r>
        <w:r>
          <w:fldChar w:fldCharType="separate"/>
        </w:r>
        <w:r>
          <w:t>2</w:t>
        </w:r>
        <w:r>
          <w:fldChar w:fldCharType="end"/>
        </w:r>
      </w:p>
    </w:sdtContent>
  </w:sdt>
  <w:p w14:paraId="1D9C0B33" w14:textId="77777777" w:rsidR="00B3170D" w:rsidRDefault="00B3170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0E40F1" w14:textId="77777777" w:rsidR="0045114A" w:rsidRDefault="0045114A" w:rsidP="00E2100C">
      <w:pPr>
        <w:spacing w:after="0" w:line="240" w:lineRule="auto"/>
      </w:pPr>
      <w:r>
        <w:separator/>
      </w:r>
    </w:p>
  </w:footnote>
  <w:footnote w:type="continuationSeparator" w:id="0">
    <w:p w14:paraId="0207E629" w14:textId="77777777" w:rsidR="0045114A" w:rsidRDefault="0045114A" w:rsidP="00E210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894048" w14:textId="03A4D3D5" w:rsidR="00E2100C" w:rsidRPr="001831B8" w:rsidRDefault="00E2100C">
    <w:pPr>
      <w:pStyle w:val="Zhlav"/>
      <w:rPr>
        <w:rFonts w:ascii="Arial" w:hAnsi="Arial" w:cs="Arial"/>
        <w:i/>
        <w:iCs/>
        <w:sz w:val="18"/>
        <w:szCs w:val="18"/>
      </w:rPr>
    </w:pPr>
    <w:r w:rsidRPr="004144C3">
      <w:rPr>
        <w:rFonts w:ascii="Arial" w:hAnsi="Arial" w:cs="Arial"/>
        <w:i/>
        <w:iCs/>
        <w:sz w:val="18"/>
        <w:szCs w:val="18"/>
      </w:rPr>
      <w:t xml:space="preserve">Připomínky VZP ČR k výkonům PS k SZV při MZ – pracovní jednání </w:t>
    </w:r>
    <w:r w:rsidR="001831B8">
      <w:rPr>
        <w:rFonts w:ascii="Arial" w:hAnsi="Arial" w:cs="Arial"/>
        <w:i/>
        <w:iCs/>
        <w:sz w:val="18"/>
        <w:szCs w:val="18"/>
      </w:rPr>
      <w:t>9</w:t>
    </w:r>
    <w:r w:rsidRPr="004144C3">
      <w:rPr>
        <w:rFonts w:ascii="Arial" w:hAnsi="Arial" w:cs="Arial"/>
        <w:i/>
        <w:iCs/>
        <w:sz w:val="18"/>
        <w:szCs w:val="18"/>
      </w:rPr>
      <w:t>.</w:t>
    </w:r>
    <w:r w:rsidR="001831B8">
      <w:rPr>
        <w:rFonts w:ascii="Arial" w:hAnsi="Arial" w:cs="Arial"/>
        <w:i/>
        <w:iCs/>
        <w:sz w:val="18"/>
        <w:szCs w:val="18"/>
      </w:rPr>
      <w:t xml:space="preserve"> – 13. 2</w:t>
    </w:r>
    <w:r w:rsidRPr="004144C3">
      <w:rPr>
        <w:rFonts w:ascii="Arial" w:hAnsi="Arial" w:cs="Arial"/>
        <w:i/>
        <w:iCs/>
        <w:sz w:val="18"/>
        <w:szCs w:val="18"/>
      </w:rPr>
      <w:t>.</w:t>
    </w:r>
    <w:r w:rsidR="001831B8">
      <w:rPr>
        <w:rFonts w:ascii="Arial" w:hAnsi="Arial" w:cs="Arial"/>
        <w:i/>
        <w:iCs/>
        <w:sz w:val="18"/>
        <w:szCs w:val="18"/>
      </w:rPr>
      <w:t xml:space="preserve"> </w:t>
    </w:r>
    <w:r w:rsidRPr="004144C3">
      <w:rPr>
        <w:rFonts w:ascii="Arial" w:hAnsi="Arial" w:cs="Arial"/>
        <w:i/>
        <w:iCs/>
        <w:sz w:val="18"/>
        <w:szCs w:val="18"/>
      </w:rPr>
      <w:t>202</w:t>
    </w:r>
    <w:r w:rsidR="001831B8">
      <w:rPr>
        <w:rFonts w:ascii="Arial" w:hAnsi="Arial" w:cs="Arial"/>
        <w:i/>
        <w:iCs/>
        <w:sz w:val="18"/>
        <w:szCs w:val="18"/>
      </w:rPr>
      <w:t>6</w:t>
    </w:r>
  </w:p>
  <w:p w14:paraId="5955ED54" w14:textId="77777777" w:rsidR="00E2100C" w:rsidRDefault="00E2100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346D3"/>
    <w:multiLevelType w:val="hybridMultilevel"/>
    <w:tmpl w:val="AC5A96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7DE74F2"/>
    <w:multiLevelType w:val="hybridMultilevel"/>
    <w:tmpl w:val="808A8FE0"/>
    <w:lvl w:ilvl="0" w:tplc="ECC87DA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D9E2404"/>
    <w:multiLevelType w:val="hybridMultilevel"/>
    <w:tmpl w:val="A8DA48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DEF421F"/>
    <w:multiLevelType w:val="hybridMultilevel"/>
    <w:tmpl w:val="710C6190"/>
    <w:lvl w:ilvl="0" w:tplc="34F2B18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F9E5214"/>
    <w:multiLevelType w:val="hybridMultilevel"/>
    <w:tmpl w:val="02468A5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13B26AD"/>
    <w:multiLevelType w:val="hybridMultilevel"/>
    <w:tmpl w:val="F69AFE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1DC4FFE"/>
    <w:multiLevelType w:val="multilevel"/>
    <w:tmpl w:val="F4C003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2533FE3"/>
    <w:multiLevelType w:val="hybridMultilevel"/>
    <w:tmpl w:val="C554D998"/>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1510338A"/>
    <w:multiLevelType w:val="hybridMultilevel"/>
    <w:tmpl w:val="EC2CFF5C"/>
    <w:lvl w:ilvl="0" w:tplc="AE28D2CC">
      <w:start w:val="1"/>
      <w:numFmt w:val="bullet"/>
      <w:lvlText w:val=""/>
      <w:lvlJc w:val="left"/>
      <w:pPr>
        <w:ind w:left="656" w:hanging="360"/>
      </w:pPr>
      <w:rPr>
        <w:rFonts w:ascii="Symbol" w:hAnsi="Symbol" w:hint="default"/>
        <w:b w:val="0"/>
        <w:bCs w:val="0"/>
      </w:rPr>
    </w:lvl>
    <w:lvl w:ilvl="1" w:tplc="04050003" w:tentative="1">
      <w:start w:val="1"/>
      <w:numFmt w:val="bullet"/>
      <w:lvlText w:val="o"/>
      <w:lvlJc w:val="left"/>
      <w:pPr>
        <w:ind w:left="1376" w:hanging="360"/>
      </w:pPr>
      <w:rPr>
        <w:rFonts w:ascii="Courier New" w:hAnsi="Courier New" w:cs="Courier New" w:hint="default"/>
      </w:rPr>
    </w:lvl>
    <w:lvl w:ilvl="2" w:tplc="04050005" w:tentative="1">
      <w:start w:val="1"/>
      <w:numFmt w:val="bullet"/>
      <w:lvlText w:val=""/>
      <w:lvlJc w:val="left"/>
      <w:pPr>
        <w:ind w:left="2096" w:hanging="360"/>
      </w:pPr>
      <w:rPr>
        <w:rFonts w:ascii="Wingdings" w:hAnsi="Wingdings" w:hint="default"/>
      </w:rPr>
    </w:lvl>
    <w:lvl w:ilvl="3" w:tplc="04050001" w:tentative="1">
      <w:start w:val="1"/>
      <w:numFmt w:val="bullet"/>
      <w:lvlText w:val=""/>
      <w:lvlJc w:val="left"/>
      <w:pPr>
        <w:ind w:left="2816" w:hanging="360"/>
      </w:pPr>
      <w:rPr>
        <w:rFonts w:ascii="Symbol" w:hAnsi="Symbol" w:hint="default"/>
      </w:rPr>
    </w:lvl>
    <w:lvl w:ilvl="4" w:tplc="04050003" w:tentative="1">
      <w:start w:val="1"/>
      <w:numFmt w:val="bullet"/>
      <w:lvlText w:val="o"/>
      <w:lvlJc w:val="left"/>
      <w:pPr>
        <w:ind w:left="3536" w:hanging="360"/>
      </w:pPr>
      <w:rPr>
        <w:rFonts w:ascii="Courier New" w:hAnsi="Courier New" w:cs="Courier New" w:hint="default"/>
      </w:rPr>
    </w:lvl>
    <w:lvl w:ilvl="5" w:tplc="04050005" w:tentative="1">
      <w:start w:val="1"/>
      <w:numFmt w:val="bullet"/>
      <w:lvlText w:val=""/>
      <w:lvlJc w:val="left"/>
      <w:pPr>
        <w:ind w:left="4256" w:hanging="360"/>
      </w:pPr>
      <w:rPr>
        <w:rFonts w:ascii="Wingdings" w:hAnsi="Wingdings" w:hint="default"/>
      </w:rPr>
    </w:lvl>
    <w:lvl w:ilvl="6" w:tplc="04050001" w:tentative="1">
      <w:start w:val="1"/>
      <w:numFmt w:val="bullet"/>
      <w:lvlText w:val=""/>
      <w:lvlJc w:val="left"/>
      <w:pPr>
        <w:ind w:left="4976" w:hanging="360"/>
      </w:pPr>
      <w:rPr>
        <w:rFonts w:ascii="Symbol" w:hAnsi="Symbol" w:hint="default"/>
      </w:rPr>
    </w:lvl>
    <w:lvl w:ilvl="7" w:tplc="04050003" w:tentative="1">
      <w:start w:val="1"/>
      <w:numFmt w:val="bullet"/>
      <w:lvlText w:val="o"/>
      <w:lvlJc w:val="left"/>
      <w:pPr>
        <w:ind w:left="5696" w:hanging="360"/>
      </w:pPr>
      <w:rPr>
        <w:rFonts w:ascii="Courier New" w:hAnsi="Courier New" w:cs="Courier New" w:hint="default"/>
      </w:rPr>
    </w:lvl>
    <w:lvl w:ilvl="8" w:tplc="04050005" w:tentative="1">
      <w:start w:val="1"/>
      <w:numFmt w:val="bullet"/>
      <w:lvlText w:val=""/>
      <w:lvlJc w:val="left"/>
      <w:pPr>
        <w:ind w:left="6416" w:hanging="360"/>
      </w:pPr>
      <w:rPr>
        <w:rFonts w:ascii="Wingdings" w:hAnsi="Wingdings" w:hint="default"/>
      </w:rPr>
    </w:lvl>
  </w:abstractNum>
  <w:abstractNum w:abstractNumId="9" w15:restartNumberingAfterBreak="0">
    <w:nsid w:val="1B5D73CF"/>
    <w:multiLevelType w:val="hybridMultilevel"/>
    <w:tmpl w:val="59408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D7F3A9E"/>
    <w:multiLevelType w:val="hybridMultilevel"/>
    <w:tmpl w:val="06C06496"/>
    <w:lvl w:ilvl="0" w:tplc="0405000B">
      <w:start w:val="1"/>
      <w:numFmt w:val="bullet"/>
      <w:lvlText w:val=""/>
      <w:lvlJc w:val="left"/>
      <w:pPr>
        <w:ind w:left="855" w:hanging="360"/>
      </w:pPr>
      <w:rPr>
        <w:rFonts w:ascii="Wingdings" w:hAnsi="Wingdings" w:hint="default"/>
      </w:rPr>
    </w:lvl>
    <w:lvl w:ilvl="1" w:tplc="04050003" w:tentative="1">
      <w:start w:val="1"/>
      <w:numFmt w:val="bullet"/>
      <w:lvlText w:val="o"/>
      <w:lvlJc w:val="left"/>
      <w:pPr>
        <w:ind w:left="1575" w:hanging="360"/>
      </w:pPr>
      <w:rPr>
        <w:rFonts w:ascii="Courier New" w:hAnsi="Courier New" w:cs="Courier New" w:hint="default"/>
      </w:rPr>
    </w:lvl>
    <w:lvl w:ilvl="2" w:tplc="04050005" w:tentative="1">
      <w:start w:val="1"/>
      <w:numFmt w:val="bullet"/>
      <w:lvlText w:val=""/>
      <w:lvlJc w:val="left"/>
      <w:pPr>
        <w:ind w:left="2295" w:hanging="360"/>
      </w:pPr>
      <w:rPr>
        <w:rFonts w:ascii="Wingdings" w:hAnsi="Wingdings" w:hint="default"/>
      </w:rPr>
    </w:lvl>
    <w:lvl w:ilvl="3" w:tplc="04050001" w:tentative="1">
      <w:start w:val="1"/>
      <w:numFmt w:val="bullet"/>
      <w:lvlText w:val=""/>
      <w:lvlJc w:val="left"/>
      <w:pPr>
        <w:ind w:left="3015" w:hanging="360"/>
      </w:pPr>
      <w:rPr>
        <w:rFonts w:ascii="Symbol" w:hAnsi="Symbol" w:hint="default"/>
      </w:rPr>
    </w:lvl>
    <w:lvl w:ilvl="4" w:tplc="04050003" w:tentative="1">
      <w:start w:val="1"/>
      <w:numFmt w:val="bullet"/>
      <w:lvlText w:val="o"/>
      <w:lvlJc w:val="left"/>
      <w:pPr>
        <w:ind w:left="3735" w:hanging="360"/>
      </w:pPr>
      <w:rPr>
        <w:rFonts w:ascii="Courier New" w:hAnsi="Courier New" w:cs="Courier New" w:hint="default"/>
      </w:rPr>
    </w:lvl>
    <w:lvl w:ilvl="5" w:tplc="04050005" w:tentative="1">
      <w:start w:val="1"/>
      <w:numFmt w:val="bullet"/>
      <w:lvlText w:val=""/>
      <w:lvlJc w:val="left"/>
      <w:pPr>
        <w:ind w:left="4455" w:hanging="360"/>
      </w:pPr>
      <w:rPr>
        <w:rFonts w:ascii="Wingdings" w:hAnsi="Wingdings" w:hint="default"/>
      </w:rPr>
    </w:lvl>
    <w:lvl w:ilvl="6" w:tplc="04050001" w:tentative="1">
      <w:start w:val="1"/>
      <w:numFmt w:val="bullet"/>
      <w:lvlText w:val=""/>
      <w:lvlJc w:val="left"/>
      <w:pPr>
        <w:ind w:left="5175" w:hanging="360"/>
      </w:pPr>
      <w:rPr>
        <w:rFonts w:ascii="Symbol" w:hAnsi="Symbol" w:hint="default"/>
      </w:rPr>
    </w:lvl>
    <w:lvl w:ilvl="7" w:tplc="04050003" w:tentative="1">
      <w:start w:val="1"/>
      <w:numFmt w:val="bullet"/>
      <w:lvlText w:val="o"/>
      <w:lvlJc w:val="left"/>
      <w:pPr>
        <w:ind w:left="5895" w:hanging="360"/>
      </w:pPr>
      <w:rPr>
        <w:rFonts w:ascii="Courier New" w:hAnsi="Courier New" w:cs="Courier New" w:hint="default"/>
      </w:rPr>
    </w:lvl>
    <w:lvl w:ilvl="8" w:tplc="04050005" w:tentative="1">
      <w:start w:val="1"/>
      <w:numFmt w:val="bullet"/>
      <w:lvlText w:val=""/>
      <w:lvlJc w:val="left"/>
      <w:pPr>
        <w:ind w:left="6615" w:hanging="360"/>
      </w:pPr>
      <w:rPr>
        <w:rFonts w:ascii="Wingdings" w:hAnsi="Wingdings" w:hint="default"/>
      </w:rPr>
    </w:lvl>
  </w:abstractNum>
  <w:abstractNum w:abstractNumId="11" w15:restartNumberingAfterBreak="0">
    <w:nsid w:val="2386720B"/>
    <w:multiLevelType w:val="hybridMultilevel"/>
    <w:tmpl w:val="213EA768"/>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 w15:restartNumberingAfterBreak="0">
    <w:nsid w:val="24447026"/>
    <w:multiLevelType w:val="hybridMultilevel"/>
    <w:tmpl w:val="7E5CF594"/>
    <w:lvl w:ilvl="0" w:tplc="04050001">
      <w:start w:val="1"/>
      <w:numFmt w:val="bullet"/>
      <w:lvlText w:val=""/>
      <w:lvlJc w:val="left"/>
      <w:pPr>
        <w:ind w:left="795" w:hanging="360"/>
      </w:pPr>
      <w:rPr>
        <w:rFonts w:ascii="Symbol" w:hAnsi="Symbol" w:hint="default"/>
      </w:rPr>
    </w:lvl>
    <w:lvl w:ilvl="1" w:tplc="04050003" w:tentative="1">
      <w:start w:val="1"/>
      <w:numFmt w:val="bullet"/>
      <w:lvlText w:val="o"/>
      <w:lvlJc w:val="left"/>
      <w:pPr>
        <w:ind w:left="1515" w:hanging="360"/>
      </w:pPr>
      <w:rPr>
        <w:rFonts w:ascii="Courier New" w:hAnsi="Courier New" w:cs="Courier New" w:hint="default"/>
      </w:rPr>
    </w:lvl>
    <w:lvl w:ilvl="2" w:tplc="04050005" w:tentative="1">
      <w:start w:val="1"/>
      <w:numFmt w:val="bullet"/>
      <w:lvlText w:val=""/>
      <w:lvlJc w:val="left"/>
      <w:pPr>
        <w:ind w:left="2235" w:hanging="360"/>
      </w:pPr>
      <w:rPr>
        <w:rFonts w:ascii="Wingdings" w:hAnsi="Wingdings" w:hint="default"/>
      </w:rPr>
    </w:lvl>
    <w:lvl w:ilvl="3" w:tplc="04050001" w:tentative="1">
      <w:start w:val="1"/>
      <w:numFmt w:val="bullet"/>
      <w:lvlText w:val=""/>
      <w:lvlJc w:val="left"/>
      <w:pPr>
        <w:ind w:left="2955" w:hanging="360"/>
      </w:pPr>
      <w:rPr>
        <w:rFonts w:ascii="Symbol" w:hAnsi="Symbol" w:hint="default"/>
      </w:rPr>
    </w:lvl>
    <w:lvl w:ilvl="4" w:tplc="04050003" w:tentative="1">
      <w:start w:val="1"/>
      <w:numFmt w:val="bullet"/>
      <w:lvlText w:val="o"/>
      <w:lvlJc w:val="left"/>
      <w:pPr>
        <w:ind w:left="3675" w:hanging="360"/>
      </w:pPr>
      <w:rPr>
        <w:rFonts w:ascii="Courier New" w:hAnsi="Courier New" w:cs="Courier New" w:hint="default"/>
      </w:rPr>
    </w:lvl>
    <w:lvl w:ilvl="5" w:tplc="04050005" w:tentative="1">
      <w:start w:val="1"/>
      <w:numFmt w:val="bullet"/>
      <w:lvlText w:val=""/>
      <w:lvlJc w:val="left"/>
      <w:pPr>
        <w:ind w:left="4395" w:hanging="360"/>
      </w:pPr>
      <w:rPr>
        <w:rFonts w:ascii="Wingdings" w:hAnsi="Wingdings" w:hint="default"/>
      </w:rPr>
    </w:lvl>
    <w:lvl w:ilvl="6" w:tplc="04050001" w:tentative="1">
      <w:start w:val="1"/>
      <w:numFmt w:val="bullet"/>
      <w:lvlText w:val=""/>
      <w:lvlJc w:val="left"/>
      <w:pPr>
        <w:ind w:left="5115" w:hanging="360"/>
      </w:pPr>
      <w:rPr>
        <w:rFonts w:ascii="Symbol" w:hAnsi="Symbol" w:hint="default"/>
      </w:rPr>
    </w:lvl>
    <w:lvl w:ilvl="7" w:tplc="04050003" w:tentative="1">
      <w:start w:val="1"/>
      <w:numFmt w:val="bullet"/>
      <w:lvlText w:val="o"/>
      <w:lvlJc w:val="left"/>
      <w:pPr>
        <w:ind w:left="5835" w:hanging="360"/>
      </w:pPr>
      <w:rPr>
        <w:rFonts w:ascii="Courier New" w:hAnsi="Courier New" w:cs="Courier New" w:hint="default"/>
      </w:rPr>
    </w:lvl>
    <w:lvl w:ilvl="8" w:tplc="04050005" w:tentative="1">
      <w:start w:val="1"/>
      <w:numFmt w:val="bullet"/>
      <w:lvlText w:val=""/>
      <w:lvlJc w:val="left"/>
      <w:pPr>
        <w:ind w:left="6555" w:hanging="360"/>
      </w:pPr>
      <w:rPr>
        <w:rFonts w:ascii="Wingdings" w:hAnsi="Wingdings" w:hint="default"/>
      </w:rPr>
    </w:lvl>
  </w:abstractNum>
  <w:abstractNum w:abstractNumId="13" w15:restartNumberingAfterBreak="0">
    <w:nsid w:val="271209CB"/>
    <w:multiLevelType w:val="hybridMultilevel"/>
    <w:tmpl w:val="9FF8793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15:restartNumberingAfterBreak="0">
    <w:nsid w:val="31E66FF0"/>
    <w:multiLevelType w:val="hybridMultilevel"/>
    <w:tmpl w:val="25AED066"/>
    <w:lvl w:ilvl="0" w:tplc="0405000F">
      <w:start w:val="1"/>
      <w:numFmt w:val="decimal"/>
      <w:lvlText w:val="%1."/>
      <w:lvlJc w:val="left"/>
      <w:pPr>
        <w:ind w:left="720" w:hanging="360"/>
      </w:pPr>
    </w:lvl>
    <w:lvl w:ilvl="1" w:tplc="0405000F">
      <w:start w:val="1"/>
      <w:numFmt w:val="decimal"/>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7A31E49"/>
    <w:multiLevelType w:val="hybridMultilevel"/>
    <w:tmpl w:val="9C340684"/>
    <w:lvl w:ilvl="0" w:tplc="AE28D2CC">
      <w:start w:val="1"/>
      <w:numFmt w:val="bullet"/>
      <w:lvlText w:val=""/>
      <w:lvlJc w:val="left"/>
      <w:pPr>
        <w:ind w:left="720" w:hanging="360"/>
      </w:pPr>
      <w:rPr>
        <w:rFonts w:ascii="Symbol" w:hAnsi="Symbol" w:hint="default"/>
        <w:b w:val="0"/>
        <w:bCs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4F76B6A"/>
    <w:multiLevelType w:val="hybridMultilevel"/>
    <w:tmpl w:val="2FD6AC9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15:restartNumberingAfterBreak="0">
    <w:nsid w:val="4A607C68"/>
    <w:multiLevelType w:val="hybridMultilevel"/>
    <w:tmpl w:val="EB3AD2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F9D084F"/>
    <w:multiLevelType w:val="hybridMultilevel"/>
    <w:tmpl w:val="653E72F2"/>
    <w:lvl w:ilvl="0" w:tplc="04050001">
      <w:start w:val="1"/>
      <w:numFmt w:val="bullet"/>
      <w:lvlText w:val=""/>
      <w:lvlJc w:val="left"/>
      <w:pPr>
        <w:ind w:left="750" w:hanging="360"/>
      </w:pPr>
      <w:rPr>
        <w:rFonts w:ascii="Symbol" w:hAnsi="Symbol" w:hint="default"/>
      </w:rPr>
    </w:lvl>
    <w:lvl w:ilvl="1" w:tplc="04050003" w:tentative="1">
      <w:start w:val="1"/>
      <w:numFmt w:val="bullet"/>
      <w:lvlText w:val="o"/>
      <w:lvlJc w:val="left"/>
      <w:pPr>
        <w:ind w:left="1470" w:hanging="360"/>
      </w:pPr>
      <w:rPr>
        <w:rFonts w:ascii="Courier New" w:hAnsi="Courier New" w:cs="Courier New" w:hint="default"/>
      </w:rPr>
    </w:lvl>
    <w:lvl w:ilvl="2" w:tplc="04050005" w:tentative="1">
      <w:start w:val="1"/>
      <w:numFmt w:val="bullet"/>
      <w:lvlText w:val=""/>
      <w:lvlJc w:val="left"/>
      <w:pPr>
        <w:ind w:left="2190" w:hanging="360"/>
      </w:pPr>
      <w:rPr>
        <w:rFonts w:ascii="Wingdings" w:hAnsi="Wingdings" w:hint="default"/>
      </w:rPr>
    </w:lvl>
    <w:lvl w:ilvl="3" w:tplc="04050001" w:tentative="1">
      <w:start w:val="1"/>
      <w:numFmt w:val="bullet"/>
      <w:lvlText w:val=""/>
      <w:lvlJc w:val="left"/>
      <w:pPr>
        <w:ind w:left="2910" w:hanging="360"/>
      </w:pPr>
      <w:rPr>
        <w:rFonts w:ascii="Symbol" w:hAnsi="Symbol" w:hint="default"/>
      </w:rPr>
    </w:lvl>
    <w:lvl w:ilvl="4" w:tplc="04050003" w:tentative="1">
      <w:start w:val="1"/>
      <w:numFmt w:val="bullet"/>
      <w:lvlText w:val="o"/>
      <w:lvlJc w:val="left"/>
      <w:pPr>
        <w:ind w:left="3630" w:hanging="360"/>
      </w:pPr>
      <w:rPr>
        <w:rFonts w:ascii="Courier New" w:hAnsi="Courier New" w:cs="Courier New" w:hint="default"/>
      </w:rPr>
    </w:lvl>
    <w:lvl w:ilvl="5" w:tplc="04050005" w:tentative="1">
      <w:start w:val="1"/>
      <w:numFmt w:val="bullet"/>
      <w:lvlText w:val=""/>
      <w:lvlJc w:val="left"/>
      <w:pPr>
        <w:ind w:left="4350" w:hanging="360"/>
      </w:pPr>
      <w:rPr>
        <w:rFonts w:ascii="Wingdings" w:hAnsi="Wingdings" w:hint="default"/>
      </w:rPr>
    </w:lvl>
    <w:lvl w:ilvl="6" w:tplc="04050001" w:tentative="1">
      <w:start w:val="1"/>
      <w:numFmt w:val="bullet"/>
      <w:lvlText w:val=""/>
      <w:lvlJc w:val="left"/>
      <w:pPr>
        <w:ind w:left="5070" w:hanging="360"/>
      </w:pPr>
      <w:rPr>
        <w:rFonts w:ascii="Symbol" w:hAnsi="Symbol" w:hint="default"/>
      </w:rPr>
    </w:lvl>
    <w:lvl w:ilvl="7" w:tplc="04050003" w:tentative="1">
      <w:start w:val="1"/>
      <w:numFmt w:val="bullet"/>
      <w:lvlText w:val="o"/>
      <w:lvlJc w:val="left"/>
      <w:pPr>
        <w:ind w:left="5790" w:hanging="360"/>
      </w:pPr>
      <w:rPr>
        <w:rFonts w:ascii="Courier New" w:hAnsi="Courier New" w:cs="Courier New" w:hint="default"/>
      </w:rPr>
    </w:lvl>
    <w:lvl w:ilvl="8" w:tplc="04050005" w:tentative="1">
      <w:start w:val="1"/>
      <w:numFmt w:val="bullet"/>
      <w:lvlText w:val=""/>
      <w:lvlJc w:val="left"/>
      <w:pPr>
        <w:ind w:left="6510" w:hanging="360"/>
      </w:pPr>
      <w:rPr>
        <w:rFonts w:ascii="Wingdings" w:hAnsi="Wingdings" w:hint="default"/>
      </w:rPr>
    </w:lvl>
  </w:abstractNum>
  <w:abstractNum w:abstractNumId="19" w15:restartNumberingAfterBreak="0">
    <w:nsid w:val="51A85113"/>
    <w:multiLevelType w:val="hybridMultilevel"/>
    <w:tmpl w:val="2D64D542"/>
    <w:lvl w:ilvl="0" w:tplc="34F2B18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2107BC"/>
    <w:multiLevelType w:val="hybridMultilevel"/>
    <w:tmpl w:val="24DEC3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F0D4BC2"/>
    <w:multiLevelType w:val="hybridMultilevel"/>
    <w:tmpl w:val="CBA61F6A"/>
    <w:lvl w:ilvl="0" w:tplc="04050001">
      <w:start w:val="1"/>
      <w:numFmt w:val="bullet"/>
      <w:lvlText w:val=""/>
      <w:lvlJc w:val="left"/>
      <w:pPr>
        <w:ind w:left="1128" w:hanging="360"/>
      </w:pPr>
      <w:rPr>
        <w:rFonts w:ascii="Symbol" w:hAnsi="Symbol" w:hint="default"/>
      </w:rPr>
    </w:lvl>
    <w:lvl w:ilvl="1" w:tplc="04050003" w:tentative="1">
      <w:start w:val="1"/>
      <w:numFmt w:val="bullet"/>
      <w:lvlText w:val="o"/>
      <w:lvlJc w:val="left"/>
      <w:pPr>
        <w:ind w:left="1848" w:hanging="360"/>
      </w:pPr>
      <w:rPr>
        <w:rFonts w:ascii="Courier New" w:hAnsi="Courier New" w:cs="Courier New" w:hint="default"/>
      </w:rPr>
    </w:lvl>
    <w:lvl w:ilvl="2" w:tplc="04050005" w:tentative="1">
      <w:start w:val="1"/>
      <w:numFmt w:val="bullet"/>
      <w:lvlText w:val=""/>
      <w:lvlJc w:val="left"/>
      <w:pPr>
        <w:ind w:left="2568" w:hanging="360"/>
      </w:pPr>
      <w:rPr>
        <w:rFonts w:ascii="Wingdings" w:hAnsi="Wingdings" w:hint="default"/>
      </w:rPr>
    </w:lvl>
    <w:lvl w:ilvl="3" w:tplc="04050001" w:tentative="1">
      <w:start w:val="1"/>
      <w:numFmt w:val="bullet"/>
      <w:lvlText w:val=""/>
      <w:lvlJc w:val="left"/>
      <w:pPr>
        <w:ind w:left="3288" w:hanging="360"/>
      </w:pPr>
      <w:rPr>
        <w:rFonts w:ascii="Symbol" w:hAnsi="Symbol" w:hint="default"/>
      </w:rPr>
    </w:lvl>
    <w:lvl w:ilvl="4" w:tplc="04050003" w:tentative="1">
      <w:start w:val="1"/>
      <w:numFmt w:val="bullet"/>
      <w:lvlText w:val="o"/>
      <w:lvlJc w:val="left"/>
      <w:pPr>
        <w:ind w:left="4008" w:hanging="360"/>
      </w:pPr>
      <w:rPr>
        <w:rFonts w:ascii="Courier New" w:hAnsi="Courier New" w:cs="Courier New" w:hint="default"/>
      </w:rPr>
    </w:lvl>
    <w:lvl w:ilvl="5" w:tplc="04050005" w:tentative="1">
      <w:start w:val="1"/>
      <w:numFmt w:val="bullet"/>
      <w:lvlText w:val=""/>
      <w:lvlJc w:val="left"/>
      <w:pPr>
        <w:ind w:left="4728" w:hanging="360"/>
      </w:pPr>
      <w:rPr>
        <w:rFonts w:ascii="Wingdings" w:hAnsi="Wingdings" w:hint="default"/>
      </w:rPr>
    </w:lvl>
    <w:lvl w:ilvl="6" w:tplc="04050001" w:tentative="1">
      <w:start w:val="1"/>
      <w:numFmt w:val="bullet"/>
      <w:lvlText w:val=""/>
      <w:lvlJc w:val="left"/>
      <w:pPr>
        <w:ind w:left="5448" w:hanging="360"/>
      </w:pPr>
      <w:rPr>
        <w:rFonts w:ascii="Symbol" w:hAnsi="Symbol" w:hint="default"/>
      </w:rPr>
    </w:lvl>
    <w:lvl w:ilvl="7" w:tplc="04050003" w:tentative="1">
      <w:start w:val="1"/>
      <w:numFmt w:val="bullet"/>
      <w:lvlText w:val="o"/>
      <w:lvlJc w:val="left"/>
      <w:pPr>
        <w:ind w:left="6168" w:hanging="360"/>
      </w:pPr>
      <w:rPr>
        <w:rFonts w:ascii="Courier New" w:hAnsi="Courier New" w:cs="Courier New" w:hint="default"/>
      </w:rPr>
    </w:lvl>
    <w:lvl w:ilvl="8" w:tplc="04050005" w:tentative="1">
      <w:start w:val="1"/>
      <w:numFmt w:val="bullet"/>
      <w:lvlText w:val=""/>
      <w:lvlJc w:val="left"/>
      <w:pPr>
        <w:ind w:left="6888" w:hanging="360"/>
      </w:pPr>
      <w:rPr>
        <w:rFonts w:ascii="Wingdings" w:hAnsi="Wingdings" w:hint="default"/>
      </w:rPr>
    </w:lvl>
  </w:abstractNum>
  <w:abstractNum w:abstractNumId="22" w15:restartNumberingAfterBreak="0">
    <w:nsid w:val="638C4794"/>
    <w:multiLevelType w:val="hybridMultilevel"/>
    <w:tmpl w:val="9878DA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8961996"/>
    <w:multiLevelType w:val="hybridMultilevel"/>
    <w:tmpl w:val="942825EC"/>
    <w:lvl w:ilvl="0" w:tplc="2AFED7B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8EA2386"/>
    <w:multiLevelType w:val="hybridMultilevel"/>
    <w:tmpl w:val="E26E3D9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5" w15:restartNumberingAfterBreak="0">
    <w:nsid w:val="6A4B051E"/>
    <w:multiLevelType w:val="hybridMultilevel"/>
    <w:tmpl w:val="F38CD4C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15:restartNumberingAfterBreak="0">
    <w:nsid w:val="6F420DCD"/>
    <w:multiLevelType w:val="hybridMultilevel"/>
    <w:tmpl w:val="6412928A"/>
    <w:lvl w:ilvl="0" w:tplc="04050001">
      <w:start w:val="1"/>
      <w:numFmt w:val="bullet"/>
      <w:lvlText w:val=""/>
      <w:lvlJc w:val="left"/>
      <w:pPr>
        <w:ind w:left="720" w:hanging="360"/>
      </w:pPr>
      <w:rPr>
        <w:rFonts w:ascii="Symbol" w:hAnsi="Symbol" w:hint="default"/>
        <w:b w:val="0"/>
        <w:bCs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F9576C8"/>
    <w:multiLevelType w:val="hybridMultilevel"/>
    <w:tmpl w:val="4FAE4CD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FAC65DD"/>
    <w:multiLevelType w:val="hybridMultilevel"/>
    <w:tmpl w:val="43D018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12D2AB0"/>
    <w:multiLevelType w:val="hybridMultilevel"/>
    <w:tmpl w:val="A648C29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15:restartNumberingAfterBreak="0">
    <w:nsid w:val="7B406E30"/>
    <w:multiLevelType w:val="hybridMultilevel"/>
    <w:tmpl w:val="C4741F35"/>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7F6B12B1"/>
    <w:multiLevelType w:val="hybridMultilevel"/>
    <w:tmpl w:val="0F8831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9176319">
    <w:abstractNumId w:val="15"/>
  </w:num>
  <w:num w:numId="2" w16cid:durableId="1315722857">
    <w:abstractNumId w:val="7"/>
  </w:num>
  <w:num w:numId="3" w16cid:durableId="1506171200">
    <w:abstractNumId w:val="6"/>
  </w:num>
  <w:num w:numId="4" w16cid:durableId="2101096815">
    <w:abstractNumId w:val="13"/>
  </w:num>
  <w:num w:numId="5" w16cid:durableId="1551305606">
    <w:abstractNumId w:val="12"/>
  </w:num>
  <w:num w:numId="6" w16cid:durableId="1453746723">
    <w:abstractNumId w:val="30"/>
  </w:num>
  <w:num w:numId="7" w16cid:durableId="969474332">
    <w:abstractNumId w:val="29"/>
  </w:num>
  <w:num w:numId="8" w16cid:durableId="107165063">
    <w:abstractNumId w:val="28"/>
  </w:num>
  <w:num w:numId="9" w16cid:durableId="366026234">
    <w:abstractNumId w:val="11"/>
  </w:num>
  <w:num w:numId="10" w16cid:durableId="1086880940">
    <w:abstractNumId w:val="4"/>
  </w:num>
  <w:num w:numId="11" w16cid:durableId="1597979624">
    <w:abstractNumId w:val="25"/>
  </w:num>
  <w:num w:numId="12" w16cid:durableId="2099405009">
    <w:abstractNumId w:val="10"/>
  </w:num>
  <w:num w:numId="13" w16cid:durableId="635378356">
    <w:abstractNumId w:val="18"/>
  </w:num>
  <w:num w:numId="14" w16cid:durableId="1096442333">
    <w:abstractNumId w:val="24"/>
  </w:num>
  <w:num w:numId="15" w16cid:durableId="1040787780">
    <w:abstractNumId w:val="27"/>
  </w:num>
  <w:num w:numId="16" w16cid:durableId="707334062">
    <w:abstractNumId w:val="21"/>
  </w:num>
  <w:num w:numId="17" w16cid:durableId="6152609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80152444">
    <w:abstractNumId w:val="14"/>
  </w:num>
  <w:num w:numId="19" w16cid:durableId="1594165516">
    <w:abstractNumId w:val="2"/>
  </w:num>
  <w:num w:numId="20" w16cid:durableId="752897361">
    <w:abstractNumId w:val="23"/>
  </w:num>
  <w:num w:numId="21" w16cid:durableId="507065785">
    <w:abstractNumId w:val="31"/>
  </w:num>
  <w:num w:numId="22" w16cid:durableId="546793374">
    <w:abstractNumId w:val="16"/>
  </w:num>
  <w:num w:numId="23" w16cid:durableId="1594825629">
    <w:abstractNumId w:val="26"/>
  </w:num>
  <w:num w:numId="24" w16cid:durableId="602763962">
    <w:abstractNumId w:val="9"/>
  </w:num>
  <w:num w:numId="25" w16cid:durableId="588083414">
    <w:abstractNumId w:val="17"/>
  </w:num>
  <w:num w:numId="26" w16cid:durableId="1478297669">
    <w:abstractNumId w:val="22"/>
  </w:num>
  <w:num w:numId="27" w16cid:durableId="1664581446">
    <w:abstractNumId w:val="1"/>
  </w:num>
  <w:num w:numId="28" w16cid:durableId="540827517">
    <w:abstractNumId w:val="0"/>
  </w:num>
  <w:num w:numId="29" w16cid:durableId="1062631598">
    <w:abstractNumId w:val="5"/>
  </w:num>
  <w:num w:numId="30" w16cid:durableId="1387409231">
    <w:abstractNumId w:val="19"/>
  </w:num>
  <w:num w:numId="31" w16cid:durableId="57868364">
    <w:abstractNumId w:val="8"/>
  </w:num>
  <w:num w:numId="32" w16cid:durableId="598834086">
    <w:abstractNumId w:val="20"/>
  </w:num>
  <w:num w:numId="33" w16cid:durableId="3533840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7A2B"/>
    <w:rsid w:val="00013767"/>
    <w:rsid w:val="0002511F"/>
    <w:rsid w:val="0003009A"/>
    <w:rsid w:val="00046BA2"/>
    <w:rsid w:val="00052E99"/>
    <w:rsid w:val="00054629"/>
    <w:rsid w:val="00070DBF"/>
    <w:rsid w:val="00077388"/>
    <w:rsid w:val="00086195"/>
    <w:rsid w:val="00086B71"/>
    <w:rsid w:val="00091E78"/>
    <w:rsid w:val="000B1A0E"/>
    <w:rsid w:val="000B29EF"/>
    <w:rsid w:val="000B51C5"/>
    <w:rsid w:val="000B63FB"/>
    <w:rsid w:val="000B69DD"/>
    <w:rsid w:val="000B7B14"/>
    <w:rsid w:val="000C7981"/>
    <w:rsid w:val="000D1C3C"/>
    <w:rsid w:val="000E5B13"/>
    <w:rsid w:val="000E6BF2"/>
    <w:rsid w:val="000F7ABD"/>
    <w:rsid w:val="000F7FC3"/>
    <w:rsid w:val="001127CD"/>
    <w:rsid w:val="0012074B"/>
    <w:rsid w:val="0012199C"/>
    <w:rsid w:val="00126B45"/>
    <w:rsid w:val="00132E5D"/>
    <w:rsid w:val="00140959"/>
    <w:rsid w:val="00155888"/>
    <w:rsid w:val="00156148"/>
    <w:rsid w:val="00156401"/>
    <w:rsid w:val="001601BE"/>
    <w:rsid w:val="0016153E"/>
    <w:rsid w:val="00175245"/>
    <w:rsid w:val="00182115"/>
    <w:rsid w:val="0018308F"/>
    <w:rsid w:val="001831B8"/>
    <w:rsid w:val="00184E53"/>
    <w:rsid w:val="001979A3"/>
    <w:rsid w:val="001B33F3"/>
    <w:rsid w:val="001B39A4"/>
    <w:rsid w:val="001B7984"/>
    <w:rsid w:val="001C2C1C"/>
    <w:rsid w:val="001D69A9"/>
    <w:rsid w:val="001E04FD"/>
    <w:rsid w:val="001E20E5"/>
    <w:rsid w:val="00204140"/>
    <w:rsid w:val="002148B1"/>
    <w:rsid w:val="00226DA6"/>
    <w:rsid w:val="002425F0"/>
    <w:rsid w:val="00247035"/>
    <w:rsid w:val="002536BE"/>
    <w:rsid w:val="00265D0F"/>
    <w:rsid w:val="00271AEA"/>
    <w:rsid w:val="0027332D"/>
    <w:rsid w:val="00273EA7"/>
    <w:rsid w:val="0027447D"/>
    <w:rsid w:val="00280CAC"/>
    <w:rsid w:val="00283788"/>
    <w:rsid w:val="002A347C"/>
    <w:rsid w:val="002A4F2C"/>
    <w:rsid w:val="002B4265"/>
    <w:rsid w:val="002C354F"/>
    <w:rsid w:val="002D211A"/>
    <w:rsid w:val="00317C4A"/>
    <w:rsid w:val="0032108D"/>
    <w:rsid w:val="00321B20"/>
    <w:rsid w:val="003315F4"/>
    <w:rsid w:val="003341CF"/>
    <w:rsid w:val="00334949"/>
    <w:rsid w:val="00334A65"/>
    <w:rsid w:val="00340A57"/>
    <w:rsid w:val="00352C83"/>
    <w:rsid w:val="00353F5C"/>
    <w:rsid w:val="003635D2"/>
    <w:rsid w:val="00370FAD"/>
    <w:rsid w:val="003767C0"/>
    <w:rsid w:val="00382E1C"/>
    <w:rsid w:val="00383DD0"/>
    <w:rsid w:val="00390D34"/>
    <w:rsid w:val="003B1879"/>
    <w:rsid w:val="003B532C"/>
    <w:rsid w:val="003C4E55"/>
    <w:rsid w:val="003C6A9D"/>
    <w:rsid w:val="003F0023"/>
    <w:rsid w:val="00417548"/>
    <w:rsid w:val="00420353"/>
    <w:rsid w:val="00421C3E"/>
    <w:rsid w:val="0043495E"/>
    <w:rsid w:val="00436B42"/>
    <w:rsid w:val="004463F6"/>
    <w:rsid w:val="00446BC0"/>
    <w:rsid w:val="0045114A"/>
    <w:rsid w:val="00451201"/>
    <w:rsid w:val="00460E5E"/>
    <w:rsid w:val="00464765"/>
    <w:rsid w:val="00467BE6"/>
    <w:rsid w:val="0047302C"/>
    <w:rsid w:val="0047420C"/>
    <w:rsid w:val="00484B64"/>
    <w:rsid w:val="004869EF"/>
    <w:rsid w:val="00497713"/>
    <w:rsid w:val="004A52C6"/>
    <w:rsid w:val="004B6221"/>
    <w:rsid w:val="004C0B92"/>
    <w:rsid w:val="004D07E1"/>
    <w:rsid w:val="004D4758"/>
    <w:rsid w:val="004D6226"/>
    <w:rsid w:val="004E6652"/>
    <w:rsid w:val="00506ABA"/>
    <w:rsid w:val="00520D6F"/>
    <w:rsid w:val="00520EB1"/>
    <w:rsid w:val="00523A52"/>
    <w:rsid w:val="0052787E"/>
    <w:rsid w:val="00553B1A"/>
    <w:rsid w:val="005551DE"/>
    <w:rsid w:val="00555517"/>
    <w:rsid w:val="00555770"/>
    <w:rsid w:val="005619BC"/>
    <w:rsid w:val="00561DA9"/>
    <w:rsid w:val="00563F2E"/>
    <w:rsid w:val="0056494C"/>
    <w:rsid w:val="005708BD"/>
    <w:rsid w:val="005754FC"/>
    <w:rsid w:val="0058158C"/>
    <w:rsid w:val="005978F5"/>
    <w:rsid w:val="005A7B39"/>
    <w:rsid w:val="005B4F00"/>
    <w:rsid w:val="005C5CC8"/>
    <w:rsid w:val="005C5EDC"/>
    <w:rsid w:val="005D00D7"/>
    <w:rsid w:val="005D532E"/>
    <w:rsid w:val="005D6313"/>
    <w:rsid w:val="005D7DCA"/>
    <w:rsid w:val="005E0893"/>
    <w:rsid w:val="005E26DC"/>
    <w:rsid w:val="005E367B"/>
    <w:rsid w:val="005F1CA8"/>
    <w:rsid w:val="005F75D3"/>
    <w:rsid w:val="00600CFA"/>
    <w:rsid w:val="006273D7"/>
    <w:rsid w:val="00630338"/>
    <w:rsid w:val="00644D06"/>
    <w:rsid w:val="00651A6C"/>
    <w:rsid w:val="00654D5F"/>
    <w:rsid w:val="00660D8B"/>
    <w:rsid w:val="00672CA0"/>
    <w:rsid w:val="00674857"/>
    <w:rsid w:val="00677A2B"/>
    <w:rsid w:val="006827FA"/>
    <w:rsid w:val="00683834"/>
    <w:rsid w:val="006C4AFB"/>
    <w:rsid w:val="006D2D17"/>
    <w:rsid w:val="006E44B8"/>
    <w:rsid w:val="006F40AE"/>
    <w:rsid w:val="006F5AB8"/>
    <w:rsid w:val="006F798F"/>
    <w:rsid w:val="006F7E9E"/>
    <w:rsid w:val="007020BA"/>
    <w:rsid w:val="007036D8"/>
    <w:rsid w:val="0071034D"/>
    <w:rsid w:val="00710649"/>
    <w:rsid w:val="00724E28"/>
    <w:rsid w:val="00725CFE"/>
    <w:rsid w:val="00742113"/>
    <w:rsid w:val="00744674"/>
    <w:rsid w:val="007619DD"/>
    <w:rsid w:val="00775FB0"/>
    <w:rsid w:val="00784A6D"/>
    <w:rsid w:val="00792FA7"/>
    <w:rsid w:val="007A025B"/>
    <w:rsid w:val="007A2970"/>
    <w:rsid w:val="007B52FF"/>
    <w:rsid w:val="007B7E77"/>
    <w:rsid w:val="007C0E75"/>
    <w:rsid w:val="007C1C7D"/>
    <w:rsid w:val="007C4BD7"/>
    <w:rsid w:val="007D6833"/>
    <w:rsid w:val="007E14D7"/>
    <w:rsid w:val="007E3208"/>
    <w:rsid w:val="007E5B34"/>
    <w:rsid w:val="007E7D95"/>
    <w:rsid w:val="007F20E7"/>
    <w:rsid w:val="007F2D62"/>
    <w:rsid w:val="007F40D8"/>
    <w:rsid w:val="007F5C26"/>
    <w:rsid w:val="00854C59"/>
    <w:rsid w:val="0085723D"/>
    <w:rsid w:val="00881BCF"/>
    <w:rsid w:val="0089181D"/>
    <w:rsid w:val="008936FA"/>
    <w:rsid w:val="008941A2"/>
    <w:rsid w:val="00894ECD"/>
    <w:rsid w:val="008976F2"/>
    <w:rsid w:val="0089791A"/>
    <w:rsid w:val="008A0252"/>
    <w:rsid w:val="008A449A"/>
    <w:rsid w:val="008B6B4A"/>
    <w:rsid w:val="008C6E4F"/>
    <w:rsid w:val="008C71F4"/>
    <w:rsid w:val="008D66AD"/>
    <w:rsid w:val="008F06AC"/>
    <w:rsid w:val="008F0C08"/>
    <w:rsid w:val="009033F1"/>
    <w:rsid w:val="00911CFE"/>
    <w:rsid w:val="00912D49"/>
    <w:rsid w:val="00917307"/>
    <w:rsid w:val="00920B28"/>
    <w:rsid w:val="00920B89"/>
    <w:rsid w:val="00925B47"/>
    <w:rsid w:val="00932559"/>
    <w:rsid w:val="00946737"/>
    <w:rsid w:val="009519C6"/>
    <w:rsid w:val="0095592D"/>
    <w:rsid w:val="00962587"/>
    <w:rsid w:val="009644F9"/>
    <w:rsid w:val="009655E9"/>
    <w:rsid w:val="00981A29"/>
    <w:rsid w:val="00985ECF"/>
    <w:rsid w:val="00995420"/>
    <w:rsid w:val="0099543C"/>
    <w:rsid w:val="009A5A2C"/>
    <w:rsid w:val="009A7D7D"/>
    <w:rsid w:val="009D73E0"/>
    <w:rsid w:val="009D7EFA"/>
    <w:rsid w:val="009E451B"/>
    <w:rsid w:val="00A04765"/>
    <w:rsid w:val="00A10D58"/>
    <w:rsid w:val="00A1529B"/>
    <w:rsid w:val="00A173F7"/>
    <w:rsid w:val="00A20EE6"/>
    <w:rsid w:val="00A224A9"/>
    <w:rsid w:val="00A25651"/>
    <w:rsid w:val="00A27632"/>
    <w:rsid w:val="00A3307E"/>
    <w:rsid w:val="00A36A51"/>
    <w:rsid w:val="00A37C78"/>
    <w:rsid w:val="00A40D03"/>
    <w:rsid w:val="00A45080"/>
    <w:rsid w:val="00A478DB"/>
    <w:rsid w:val="00A523CC"/>
    <w:rsid w:val="00A540B4"/>
    <w:rsid w:val="00A54EA0"/>
    <w:rsid w:val="00A57991"/>
    <w:rsid w:val="00A61C41"/>
    <w:rsid w:val="00A625F0"/>
    <w:rsid w:val="00A72541"/>
    <w:rsid w:val="00A76989"/>
    <w:rsid w:val="00A81E26"/>
    <w:rsid w:val="00A909E5"/>
    <w:rsid w:val="00A94DBD"/>
    <w:rsid w:val="00AB23F3"/>
    <w:rsid w:val="00AB2D3C"/>
    <w:rsid w:val="00AB5421"/>
    <w:rsid w:val="00AC3412"/>
    <w:rsid w:val="00AC4346"/>
    <w:rsid w:val="00AC5487"/>
    <w:rsid w:val="00AC6C52"/>
    <w:rsid w:val="00AD2074"/>
    <w:rsid w:val="00AD76CF"/>
    <w:rsid w:val="00AE26B5"/>
    <w:rsid w:val="00AF2393"/>
    <w:rsid w:val="00AF3D03"/>
    <w:rsid w:val="00AF761C"/>
    <w:rsid w:val="00B00F51"/>
    <w:rsid w:val="00B050F5"/>
    <w:rsid w:val="00B052AD"/>
    <w:rsid w:val="00B16A2B"/>
    <w:rsid w:val="00B222D2"/>
    <w:rsid w:val="00B23336"/>
    <w:rsid w:val="00B25F6F"/>
    <w:rsid w:val="00B27E7A"/>
    <w:rsid w:val="00B3170D"/>
    <w:rsid w:val="00B3375F"/>
    <w:rsid w:val="00B40BBA"/>
    <w:rsid w:val="00B55171"/>
    <w:rsid w:val="00B57656"/>
    <w:rsid w:val="00B600FA"/>
    <w:rsid w:val="00B726DC"/>
    <w:rsid w:val="00B815B0"/>
    <w:rsid w:val="00B84869"/>
    <w:rsid w:val="00B84A64"/>
    <w:rsid w:val="00B93F2D"/>
    <w:rsid w:val="00B96635"/>
    <w:rsid w:val="00B97416"/>
    <w:rsid w:val="00B976F4"/>
    <w:rsid w:val="00BA01D7"/>
    <w:rsid w:val="00BA602E"/>
    <w:rsid w:val="00BD0DDC"/>
    <w:rsid w:val="00BE7B2B"/>
    <w:rsid w:val="00BE7E49"/>
    <w:rsid w:val="00BF0F00"/>
    <w:rsid w:val="00BF1F18"/>
    <w:rsid w:val="00BF2784"/>
    <w:rsid w:val="00C01A44"/>
    <w:rsid w:val="00C14FC1"/>
    <w:rsid w:val="00C2051E"/>
    <w:rsid w:val="00C21879"/>
    <w:rsid w:val="00C40430"/>
    <w:rsid w:val="00C4680A"/>
    <w:rsid w:val="00C612CD"/>
    <w:rsid w:val="00C77C75"/>
    <w:rsid w:val="00C77CB7"/>
    <w:rsid w:val="00C834C9"/>
    <w:rsid w:val="00C8363E"/>
    <w:rsid w:val="00C84E88"/>
    <w:rsid w:val="00CA0D00"/>
    <w:rsid w:val="00CA36F9"/>
    <w:rsid w:val="00CC42ED"/>
    <w:rsid w:val="00CF5CA2"/>
    <w:rsid w:val="00D01AC3"/>
    <w:rsid w:val="00D03FBA"/>
    <w:rsid w:val="00D04B9A"/>
    <w:rsid w:val="00D205EB"/>
    <w:rsid w:val="00D21EEA"/>
    <w:rsid w:val="00D24BF7"/>
    <w:rsid w:val="00D46334"/>
    <w:rsid w:val="00D5261A"/>
    <w:rsid w:val="00D5347B"/>
    <w:rsid w:val="00D539E6"/>
    <w:rsid w:val="00D57C00"/>
    <w:rsid w:val="00D62C10"/>
    <w:rsid w:val="00D71816"/>
    <w:rsid w:val="00D74491"/>
    <w:rsid w:val="00D76A19"/>
    <w:rsid w:val="00D934AC"/>
    <w:rsid w:val="00DB384F"/>
    <w:rsid w:val="00DC12FB"/>
    <w:rsid w:val="00DC4AB7"/>
    <w:rsid w:val="00DC62A6"/>
    <w:rsid w:val="00DD2B94"/>
    <w:rsid w:val="00DE61B2"/>
    <w:rsid w:val="00DE7F2A"/>
    <w:rsid w:val="00DF2A27"/>
    <w:rsid w:val="00DF3F4D"/>
    <w:rsid w:val="00DF6538"/>
    <w:rsid w:val="00E00744"/>
    <w:rsid w:val="00E03118"/>
    <w:rsid w:val="00E0653A"/>
    <w:rsid w:val="00E11785"/>
    <w:rsid w:val="00E14292"/>
    <w:rsid w:val="00E2100C"/>
    <w:rsid w:val="00E44400"/>
    <w:rsid w:val="00E510B6"/>
    <w:rsid w:val="00E51551"/>
    <w:rsid w:val="00E57A28"/>
    <w:rsid w:val="00E66F34"/>
    <w:rsid w:val="00E75E55"/>
    <w:rsid w:val="00E77E67"/>
    <w:rsid w:val="00E855C6"/>
    <w:rsid w:val="00E8731E"/>
    <w:rsid w:val="00E903A9"/>
    <w:rsid w:val="00E946E1"/>
    <w:rsid w:val="00E970FD"/>
    <w:rsid w:val="00EB2256"/>
    <w:rsid w:val="00EB2660"/>
    <w:rsid w:val="00EB6377"/>
    <w:rsid w:val="00EB6F16"/>
    <w:rsid w:val="00EC0540"/>
    <w:rsid w:val="00EF5A60"/>
    <w:rsid w:val="00EF78C7"/>
    <w:rsid w:val="00F018B1"/>
    <w:rsid w:val="00F10770"/>
    <w:rsid w:val="00F12EEF"/>
    <w:rsid w:val="00F13B13"/>
    <w:rsid w:val="00F14B5E"/>
    <w:rsid w:val="00F26B7D"/>
    <w:rsid w:val="00F33B44"/>
    <w:rsid w:val="00F41CC5"/>
    <w:rsid w:val="00F46AEA"/>
    <w:rsid w:val="00F51F45"/>
    <w:rsid w:val="00F6197A"/>
    <w:rsid w:val="00F62B65"/>
    <w:rsid w:val="00F630F5"/>
    <w:rsid w:val="00F73E5C"/>
    <w:rsid w:val="00F80C3C"/>
    <w:rsid w:val="00F90E6F"/>
    <w:rsid w:val="00FA4B65"/>
    <w:rsid w:val="00FA4B76"/>
    <w:rsid w:val="00FD6628"/>
    <w:rsid w:val="00FD6E6A"/>
    <w:rsid w:val="00FF25B6"/>
    <w:rsid w:val="00FF318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D0BA66"/>
  <w15:chartTrackingRefBased/>
  <w15:docId w15:val="{4E9FEBC2-1ADF-4F17-8A9B-85A1C2DDE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E2100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2100C"/>
  </w:style>
  <w:style w:type="paragraph" w:styleId="Zpat">
    <w:name w:val="footer"/>
    <w:basedOn w:val="Normln"/>
    <w:link w:val="ZpatChar"/>
    <w:uiPriority w:val="99"/>
    <w:unhideWhenUsed/>
    <w:rsid w:val="00E2100C"/>
    <w:pPr>
      <w:tabs>
        <w:tab w:val="center" w:pos="4536"/>
        <w:tab w:val="right" w:pos="9072"/>
      </w:tabs>
      <w:spacing w:after="0" w:line="240" w:lineRule="auto"/>
    </w:pPr>
  </w:style>
  <w:style w:type="character" w:customStyle="1" w:styleId="ZpatChar">
    <w:name w:val="Zápatí Char"/>
    <w:basedOn w:val="Standardnpsmoodstavce"/>
    <w:link w:val="Zpat"/>
    <w:uiPriority w:val="99"/>
    <w:rsid w:val="00E2100C"/>
  </w:style>
  <w:style w:type="paragraph" w:styleId="Odstavecseseznamem">
    <w:name w:val="List Paragraph"/>
    <w:aliases w:val="Odstavec_muj,Nad,Odstavec cíl se seznamem,Odstavec se seznamem5,List Paragraph,Odrážky,Odstavec_muj1,Odstavec_muj2,Odstavec_muj3,Nad1,List Paragraph1,Odstavec_muj4,Nad2,List Paragraph2,Odstavec_muj5,Odstavec_muj6,Odstavec_muj7,Tučné"/>
    <w:basedOn w:val="Normln"/>
    <w:link w:val="OdstavecseseznamemChar"/>
    <w:uiPriority w:val="34"/>
    <w:qFormat/>
    <w:rsid w:val="00D57C00"/>
    <w:pPr>
      <w:ind w:left="720"/>
      <w:contextualSpacing/>
    </w:pPr>
  </w:style>
  <w:style w:type="character" w:customStyle="1" w:styleId="OdstavecseseznamemChar">
    <w:name w:val="Odstavec se seznamem Char"/>
    <w:aliases w:val="Odstavec_muj Char,Nad Char,Odstavec cíl se seznamem Char,Odstavec se seznamem5 Char,List Paragraph Char,Odrážky Char,Odstavec_muj1 Char,Odstavec_muj2 Char,Odstavec_muj3 Char,Nad1 Char,List Paragraph1 Char,Odstavec_muj4 Char"/>
    <w:link w:val="Odstavecseseznamem"/>
    <w:uiPriority w:val="34"/>
    <w:qFormat/>
    <w:locked/>
    <w:rsid w:val="002425F0"/>
  </w:style>
  <w:style w:type="character" w:styleId="Hypertextovodkaz">
    <w:name w:val="Hyperlink"/>
    <w:basedOn w:val="Standardnpsmoodstavce"/>
    <w:uiPriority w:val="99"/>
    <w:unhideWhenUsed/>
    <w:rsid w:val="00F90E6F"/>
    <w:rPr>
      <w:color w:val="0563C1" w:themeColor="hyperlink"/>
      <w:u w:val="single"/>
    </w:rPr>
  </w:style>
  <w:style w:type="paragraph" w:styleId="Textkomente">
    <w:name w:val="annotation text"/>
    <w:basedOn w:val="Normln"/>
    <w:link w:val="TextkomenteChar"/>
    <w:uiPriority w:val="99"/>
    <w:unhideWhenUsed/>
    <w:rsid w:val="00F90E6F"/>
    <w:pPr>
      <w:spacing w:line="240" w:lineRule="auto"/>
    </w:pPr>
    <w:rPr>
      <w:sz w:val="20"/>
      <w:szCs w:val="20"/>
    </w:rPr>
  </w:style>
  <w:style w:type="character" w:customStyle="1" w:styleId="TextkomenteChar">
    <w:name w:val="Text komentáře Char"/>
    <w:basedOn w:val="Standardnpsmoodstavce"/>
    <w:link w:val="Textkomente"/>
    <w:uiPriority w:val="99"/>
    <w:rsid w:val="00F90E6F"/>
    <w:rPr>
      <w:sz w:val="20"/>
      <w:szCs w:val="20"/>
    </w:rPr>
  </w:style>
  <w:style w:type="paragraph" w:styleId="Normlnweb">
    <w:name w:val="Normal (Web)"/>
    <w:basedOn w:val="Normln"/>
    <w:uiPriority w:val="99"/>
    <w:semiHidden/>
    <w:unhideWhenUsed/>
    <w:rsid w:val="00A61C41"/>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ledovanodkaz">
    <w:name w:val="FollowedHyperlink"/>
    <w:basedOn w:val="Standardnpsmoodstavce"/>
    <w:uiPriority w:val="99"/>
    <w:semiHidden/>
    <w:unhideWhenUsed/>
    <w:rsid w:val="00436B42"/>
    <w:rPr>
      <w:color w:val="954F72" w:themeColor="followedHyperlink"/>
      <w:u w:val="single"/>
    </w:rPr>
  </w:style>
  <w:style w:type="paragraph" w:customStyle="1" w:styleId="Default">
    <w:name w:val="Default"/>
    <w:rsid w:val="00672CA0"/>
    <w:pPr>
      <w:autoSpaceDE w:val="0"/>
      <w:autoSpaceDN w:val="0"/>
      <w:adjustRightInd w:val="0"/>
      <w:spacing w:after="0" w:line="240" w:lineRule="auto"/>
    </w:pPr>
    <w:rPr>
      <w:rFonts w:ascii="Calibri" w:hAnsi="Calibri" w:cs="Calibri"/>
      <w:color w:val="000000"/>
      <w:sz w:val="24"/>
      <w:szCs w:val="24"/>
    </w:rPr>
  </w:style>
  <w:style w:type="character" w:styleId="Nevyeenzmnka">
    <w:name w:val="Unresolved Mention"/>
    <w:basedOn w:val="Standardnpsmoodstavce"/>
    <w:uiPriority w:val="99"/>
    <w:semiHidden/>
    <w:unhideWhenUsed/>
    <w:rsid w:val="00DF3F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0319572">
      <w:bodyDiv w:val="1"/>
      <w:marLeft w:val="0"/>
      <w:marRight w:val="0"/>
      <w:marTop w:val="0"/>
      <w:marBottom w:val="0"/>
      <w:divBdr>
        <w:top w:val="none" w:sz="0" w:space="0" w:color="auto"/>
        <w:left w:val="none" w:sz="0" w:space="0" w:color="auto"/>
        <w:bottom w:val="none" w:sz="0" w:space="0" w:color="auto"/>
        <w:right w:val="none" w:sz="0" w:space="0" w:color="auto"/>
      </w:divBdr>
    </w:div>
    <w:div w:id="1105075536">
      <w:bodyDiv w:val="1"/>
      <w:marLeft w:val="0"/>
      <w:marRight w:val="0"/>
      <w:marTop w:val="0"/>
      <w:marBottom w:val="0"/>
      <w:divBdr>
        <w:top w:val="none" w:sz="0" w:space="0" w:color="auto"/>
        <w:left w:val="none" w:sz="0" w:space="0" w:color="auto"/>
        <w:bottom w:val="none" w:sz="0" w:space="0" w:color="auto"/>
        <w:right w:val="none" w:sz="0" w:space="0" w:color="auto"/>
      </w:divBdr>
    </w:div>
    <w:div w:id="1158882202">
      <w:bodyDiv w:val="1"/>
      <w:marLeft w:val="0"/>
      <w:marRight w:val="0"/>
      <w:marTop w:val="0"/>
      <w:marBottom w:val="0"/>
      <w:divBdr>
        <w:top w:val="none" w:sz="0" w:space="0" w:color="auto"/>
        <w:left w:val="none" w:sz="0" w:space="0" w:color="auto"/>
        <w:bottom w:val="none" w:sz="0" w:space="0" w:color="auto"/>
        <w:right w:val="none" w:sz="0" w:space="0" w:color="auto"/>
      </w:divBdr>
    </w:div>
    <w:div w:id="1256985732">
      <w:bodyDiv w:val="1"/>
      <w:marLeft w:val="0"/>
      <w:marRight w:val="0"/>
      <w:marTop w:val="0"/>
      <w:marBottom w:val="0"/>
      <w:divBdr>
        <w:top w:val="none" w:sz="0" w:space="0" w:color="auto"/>
        <w:left w:val="none" w:sz="0" w:space="0" w:color="auto"/>
        <w:bottom w:val="none" w:sz="0" w:space="0" w:color="auto"/>
        <w:right w:val="none" w:sz="0" w:space="0" w:color="auto"/>
      </w:divBdr>
    </w:div>
    <w:div w:id="1673872797">
      <w:bodyDiv w:val="1"/>
      <w:marLeft w:val="0"/>
      <w:marRight w:val="0"/>
      <w:marTop w:val="0"/>
      <w:marBottom w:val="0"/>
      <w:divBdr>
        <w:top w:val="none" w:sz="0" w:space="0" w:color="auto"/>
        <w:left w:val="none" w:sz="0" w:space="0" w:color="auto"/>
        <w:bottom w:val="none" w:sz="0" w:space="0" w:color="auto"/>
        <w:right w:val="none" w:sz="0" w:space="0" w:color="auto"/>
      </w:divBdr>
    </w:div>
    <w:div w:id="1699969870">
      <w:bodyDiv w:val="1"/>
      <w:marLeft w:val="0"/>
      <w:marRight w:val="0"/>
      <w:marTop w:val="0"/>
      <w:marBottom w:val="0"/>
      <w:divBdr>
        <w:top w:val="none" w:sz="0" w:space="0" w:color="auto"/>
        <w:left w:val="none" w:sz="0" w:space="0" w:color="auto"/>
        <w:bottom w:val="none" w:sz="0" w:space="0" w:color="auto"/>
        <w:right w:val="none" w:sz="0" w:space="0" w:color="auto"/>
      </w:divBdr>
    </w:div>
    <w:div w:id="1747723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zv.mzcr.cz/Vykon/Detail/09220/" TargetMode="External"/><Relationship Id="rId18" Type="http://schemas.openxmlformats.org/officeDocument/2006/relationships/hyperlink" Target="https://szv.mzcr.cz/Vykon/Detail/15143/" TargetMode="External"/><Relationship Id="rId26" Type="http://schemas.openxmlformats.org/officeDocument/2006/relationships/hyperlink" Target="https://szv.mzcr.cz/Vykon/Detail/75151/" TargetMode="External"/><Relationship Id="rId39" Type="http://schemas.openxmlformats.org/officeDocument/2006/relationships/theme" Target="theme/theme1.xml"/><Relationship Id="rId21" Type="http://schemas.openxmlformats.org/officeDocument/2006/relationships/hyperlink" Target="https://szv.mzcr.cz/Vykon/Detail/91573/" TargetMode="External"/><Relationship Id="rId34" Type="http://schemas.openxmlformats.org/officeDocument/2006/relationships/hyperlink" Target="https://szv.mzcr.cz/Vykon/Detail/06327/" TargetMode="External"/><Relationship Id="rId7" Type="http://schemas.openxmlformats.org/officeDocument/2006/relationships/endnotes" Target="endnotes.xml"/><Relationship Id="rId12" Type="http://schemas.openxmlformats.org/officeDocument/2006/relationships/hyperlink" Target="https://szv.mzcr.cz/Vykon/Detail/06113/" TargetMode="External"/><Relationship Id="rId17" Type="http://schemas.openxmlformats.org/officeDocument/2006/relationships/hyperlink" Target="https://szv.mzcr.cz/Vykon/Detail/91483/" TargetMode="External"/><Relationship Id="rId25" Type="http://schemas.openxmlformats.org/officeDocument/2006/relationships/hyperlink" Target="https://szv.mzcr.cz/Vykon/Detail/75155/" TargetMode="External"/><Relationship Id="rId33" Type="http://schemas.openxmlformats.org/officeDocument/2006/relationships/hyperlink" Target="https://szv.mzcr.cz/Vykon/Detail/09523/"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szv.mzcr.cz/Vykon/Detail/09225/" TargetMode="External"/><Relationship Id="rId20" Type="http://schemas.openxmlformats.org/officeDocument/2006/relationships/hyperlink" Target="https://szv.mzcr.cz/Vykon/Detail/91483/" TargetMode="External"/><Relationship Id="rId29" Type="http://schemas.openxmlformats.org/officeDocument/2006/relationships/hyperlink" Target="https://szv.mzcr.cz/Vykon/Detail/768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zv.mzcr.cz/Vykon/Detail/09220/" TargetMode="External"/><Relationship Id="rId24" Type="http://schemas.openxmlformats.org/officeDocument/2006/relationships/hyperlink" Target="https://szv.mzcr.cz/Vykon/Detail/75137/" TargetMode="External"/><Relationship Id="rId32" Type="http://schemas.openxmlformats.org/officeDocument/2006/relationships/hyperlink" Target="https://szv.mzcr.cz/Vykon/Detail/09525/" TargetMode="External"/><Relationship Id="rId37"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szv.mzcr.cz/Vykon/Detail/32510/" TargetMode="External"/><Relationship Id="rId23" Type="http://schemas.openxmlformats.org/officeDocument/2006/relationships/hyperlink" Target="https://szv.mzcr.cz/Vykon/Detail/15162/" TargetMode="External"/><Relationship Id="rId28" Type="http://schemas.openxmlformats.org/officeDocument/2006/relationships/hyperlink" Target="https://szv.mzcr.cz/ZmenovaRizeni/Rozdil/731-2025-07-23-11-24-34" TargetMode="External"/><Relationship Id="rId36" Type="http://schemas.openxmlformats.org/officeDocument/2006/relationships/header" Target="header1.xml"/><Relationship Id="rId10" Type="http://schemas.openxmlformats.org/officeDocument/2006/relationships/hyperlink" Target="https://szv.mzcr.cz/Vykon/Detail/06113/" TargetMode="External"/><Relationship Id="rId19" Type="http://schemas.openxmlformats.org/officeDocument/2006/relationships/hyperlink" Target="https://szv.mzcr.cz/Vykon/Detail/81701/" TargetMode="External"/><Relationship Id="rId31" Type="http://schemas.openxmlformats.org/officeDocument/2006/relationships/hyperlink" Target="https://szv.mzcr.cz/Vykon/Detail/09513/" TargetMode="External"/><Relationship Id="rId4" Type="http://schemas.openxmlformats.org/officeDocument/2006/relationships/settings" Target="settings.xml"/><Relationship Id="rId9" Type="http://schemas.openxmlformats.org/officeDocument/2006/relationships/hyperlink" Target="https://szv.mzcr.cz/Vykon/Detail/51397/" TargetMode="External"/><Relationship Id="rId14" Type="http://schemas.openxmlformats.org/officeDocument/2006/relationships/hyperlink" Target="https://szv.mzcr.cz/Vykon/Detail/78860/" TargetMode="External"/><Relationship Id="rId22" Type="http://schemas.openxmlformats.org/officeDocument/2006/relationships/hyperlink" Target="https://szv.mzcr.cz/Vykon/Detail/15150/" TargetMode="External"/><Relationship Id="rId27" Type="http://schemas.openxmlformats.org/officeDocument/2006/relationships/hyperlink" Target="https://szv.mzcr.cz/ZmenovaRizeni/Detail/502-2025-11-24-09-35-25/" TargetMode="External"/><Relationship Id="rId30" Type="http://schemas.openxmlformats.org/officeDocument/2006/relationships/hyperlink" Target="https://szv.mzcr.cz/Vykon/Detail/36073/" TargetMode="External"/><Relationship Id="rId35" Type="http://schemas.openxmlformats.org/officeDocument/2006/relationships/hyperlink" Target="https://szv.mzcr.cz/Vykon/Detail/06328/" TargetMode="External"/><Relationship Id="rId8" Type="http://schemas.openxmlformats.org/officeDocument/2006/relationships/hyperlink" Target="https://szv.mzcr.cz/Vykon/Detail/51520%20(51520" TargetMode="External"/><Relationship Id="rId3" Type="http://schemas.openxmlformats.org/officeDocument/2006/relationships/styles" Target="style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9D369A-6E27-4CB6-8D3D-6AB423801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36</Pages>
  <Words>18697</Words>
  <Characters>110313</Characters>
  <Application>Microsoft Office Word</Application>
  <DocSecurity>0</DocSecurity>
  <Lines>919</Lines>
  <Paragraphs>257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128753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Nováková Markéta RNDr. Ph.D. (VZP ČR Ústředí)</dc:creator>
  <cp:keywords/>
  <dc:description/>
  <cp:lastModifiedBy>Hrachovinová Ingrid</cp:lastModifiedBy>
  <cp:revision>3</cp:revision>
  <dcterms:created xsi:type="dcterms:W3CDTF">2026-01-29T19:09:00Z</dcterms:created>
  <dcterms:modified xsi:type="dcterms:W3CDTF">2026-01-29T19:11:00Z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63cd7f-2d21-486a-9f29-9c1683fdd175_Enabled">
    <vt:lpwstr>true</vt:lpwstr>
  </property>
  <property fmtid="{D5CDD505-2E9C-101B-9397-08002B2CF9AE}" pid="3" name="MSIP_Label_2063cd7f-2d21-486a-9f29-9c1683fdd175_SetDate">
    <vt:lpwstr>2026-01-27T13:43:07Z</vt:lpwstr>
  </property>
  <property fmtid="{D5CDD505-2E9C-101B-9397-08002B2CF9AE}" pid="4" name="MSIP_Label_2063cd7f-2d21-486a-9f29-9c1683fdd175_Method">
    <vt:lpwstr>Standard</vt:lpwstr>
  </property>
  <property fmtid="{D5CDD505-2E9C-101B-9397-08002B2CF9AE}" pid="5" name="MSIP_Label_2063cd7f-2d21-486a-9f29-9c1683fdd175_Name">
    <vt:lpwstr>2063cd7f-2d21-486a-9f29-9c1683fdd175</vt:lpwstr>
  </property>
  <property fmtid="{D5CDD505-2E9C-101B-9397-08002B2CF9AE}" pid="6" name="MSIP_Label_2063cd7f-2d21-486a-9f29-9c1683fdd175_SiteId">
    <vt:lpwstr>0f277086-d4e0-4971-bc1a-bbc5df0eb246</vt:lpwstr>
  </property>
  <property fmtid="{D5CDD505-2E9C-101B-9397-08002B2CF9AE}" pid="7" name="MSIP_Label_2063cd7f-2d21-486a-9f29-9c1683fdd175_ActionId">
    <vt:lpwstr>7b021b2c-9273-428d-965e-f5ad0f07f589</vt:lpwstr>
  </property>
  <property fmtid="{D5CDD505-2E9C-101B-9397-08002B2CF9AE}" pid="8" name="MSIP_Label_2063cd7f-2d21-486a-9f29-9c1683fdd175_ContentBits">
    <vt:lpwstr>0</vt:lpwstr>
  </property>
  <property fmtid="{D5CDD505-2E9C-101B-9397-08002B2CF9AE}" pid="9" name="MSIP_Label_2063cd7f-2d21-486a-9f29-9c1683fdd175_Tag">
    <vt:lpwstr>10, 3, 0, 1</vt:lpwstr>
  </property>
</Properties>
</file>